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2AC9B" w14:textId="3933BD19" w:rsidR="001C0CA8" w:rsidRPr="00E26FEE" w:rsidRDefault="001C0CA8" w:rsidP="001C0CA8">
      <w:pPr>
        <w:widowControl w:val="0"/>
        <w:spacing w:after="160" w:line="360" w:lineRule="auto"/>
        <w:ind w:right="-7" w:firstLine="567"/>
        <w:jc w:val="right"/>
        <w:rPr>
          <w:rFonts w:ascii="GHEA Grapalat" w:hAnsi="GHEA Grapalat" w:cs="Sylfaen"/>
          <w:i/>
          <w:u w:val="single"/>
        </w:rPr>
      </w:pPr>
    </w:p>
    <w:p w14:paraId="22A478B2" w14:textId="77777777" w:rsidR="001C0CA8" w:rsidRPr="009044F1" w:rsidRDefault="001C0CA8" w:rsidP="001C0CA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1AB71BF5" w14:textId="77777777" w:rsidR="001C0CA8" w:rsidRPr="00BA7128" w:rsidRDefault="001C0CA8" w:rsidP="001C0CA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Pr="00C873FF">
        <w:rPr>
          <w:rFonts w:ascii="GHEA Grapalat" w:hAnsi="GHEA Grapalat"/>
          <w:sz w:val="22"/>
          <w:szCs w:val="22"/>
          <w:lang w:val="hy-AM"/>
        </w:rPr>
        <w:t xml:space="preserve">ЗАПРОС </w:t>
      </w:r>
      <w:proofErr w:type="gramStart"/>
      <w:r w:rsidRPr="00C873FF">
        <w:rPr>
          <w:rFonts w:ascii="GHEA Grapalat" w:hAnsi="GHEA Grapalat"/>
          <w:sz w:val="22"/>
          <w:szCs w:val="22"/>
          <w:lang w:val="hy-AM"/>
        </w:rPr>
        <w:t>КОТИРОВОК</w:t>
      </w:r>
      <w:r w:rsidRPr="009044F1">
        <w:rPr>
          <w:rFonts w:ascii="GHEA Grapalat" w:hAnsi="GHEA Grapalat"/>
        </w:rPr>
        <w:t xml:space="preserve"> </w:t>
      </w:r>
      <w:r w:rsidRPr="009044F1">
        <w:rPr>
          <w:rFonts w:ascii="GHEA Grapalat" w:hAnsi="GHEA Grapalat"/>
          <w:i w:val="0"/>
          <w:sz w:val="24"/>
          <w:szCs w:val="24"/>
        </w:rPr>
        <w:t xml:space="preserve"> КОНКУРСЕ</w:t>
      </w:r>
      <w:proofErr w:type="gramEnd"/>
      <w:r>
        <w:rPr>
          <w:rStyle w:val="FootnoteReference"/>
          <w:rFonts w:ascii="GHEA Grapalat" w:hAnsi="GHEA Grapalat"/>
          <w:i w:val="0"/>
          <w:sz w:val="24"/>
          <w:szCs w:val="24"/>
        </w:rPr>
        <w:footnoteReference w:customMarkFollows="1" w:id="1"/>
        <w:t>*</w:t>
      </w:r>
    </w:p>
    <w:p w14:paraId="7DB850EE" w14:textId="77777777" w:rsidR="001C0CA8" w:rsidRPr="00D40AAA" w:rsidRDefault="001C0CA8" w:rsidP="001C0CA8">
      <w:pPr>
        <w:pStyle w:val="BodyTextIndent"/>
        <w:widowControl w:val="0"/>
        <w:spacing w:after="160" w:line="240" w:lineRule="auto"/>
        <w:ind w:firstLine="0"/>
        <w:jc w:val="center"/>
      </w:pPr>
    </w:p>
    <w:p w14:paraId="2305ACE1" w14:textId="470ECAD7" w:rsidR="001C0CA8" w:rsidRPr="009044F1" w:rsidRDefault="001C0CA8" w:rsidP="001C0CA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C14AA5">
        <w:rPr>
          <w:rFonts w:ascii="GHEA Grapalat" w:hAnsi="GHEA Grapalat"/>
          <w:i w:val="0"/>
          <w:sz w:val="24"/>
          <w:szCs w:val="24"/>
          <w:lang w:val="hy-AM"/>
        </w:rPr>
        <w:t>02</w:t>
      </w:r>
      <w:r w:rsidRPr="009044F1">
        <w:rPr>
          <w:rFonts w:ascii="GHEA Grapalat" w:hAnsi="GHEA Grapalat"/>
          <w:i w:val="0"/>
          <w:sz w:val="24"/>
          <w:szCs w:val="24"/>
        </w:rPr>
        <w:t xml:space="preserve">" </w:t>
      </w:r>
      <w:r w:rsidR="00B96781">
        <w:rPr>
          <w:rFonts w:ascii="GHEA Grapalat" w:hAnsi="GHEA Grapalat"/>
          <w:i w:val="0"/>
          <w:sz w:val="24"/>
          <w:szCs w:val="24"/>
        </w:rPr>
        <w:t xml:space="preserve">   </w:t>
      </w:r>
      <w:r w:rsidRPr="009044F1">
        <w:rPr>
          <w:rFonts w:ascii="GHEA Grapalat" w:hAnsi="GHEA Grapalat"/>
          <w:i w:val="0"/>
          <w:sz w:val="24"/>
          <w:szCs w:val="24"/>
        </w:rPr>
        <w:t>"</w:t>
      </w:r>
      <w:r w:rsidR="00B96781" w:rsidRPr="00B96781">
        <w:rPr>
          <w:rFonts w:ascii="GHEA Grapalat" w:hAnsi="GHEA Grapalat"/>
          <w:i w:val="0"/>
          <w:sz w:val="24"/>
          <w:szCs w:val="24"/>
        </w:rPr>
        <w:t xml:space="preserve"> </w:t>
      </w:r>
      <w:r w:rsidR="00C14AA5">
        <w:rPr>
          <w:rFonts w:ascii="GHEA Grapalat" w:hAnsi="GHEA Grapalat"/>
          <w:i w:val="0"/>
          <w:sz w:val="24"/>
          <w:szCs w:val="24"/>
          <w:lang w:val="hy-AM"/>
        </w:rPr>
        <w:t>0</w:t>
      </w:r>
      <w:r w:rsidR="00E629A8">
        <w:rPr>
          <w:rFonts w:ascii="GHEA Grapalat" w:hAnsi="GHEA Grapalat"/>
          <w:i w:val="0"/>
          <w:sz w:val="24"/>
          <w:szCs w:val="24"/>
          <w:lang w:val="hy-AM"/>
        </w:rPr>
        <w:t>2</w:t>
      </w:r>
      <w:r w:rsidR="00B376F7" w:rsidRPr="009044F1">
        <w:rPr>
          <w:rFonts w:ascii="GHEA Grapalat" w:hAnsi="GHEA Grapalat"/>
          <w:i w:val="0"/>
          <w:sz w:val="24"/>
          <w:szCs w:val="24"/>
        </w:rPr>
        <w:t xml:space="preserve"> </w:t>
      </w:r>
      <w:r w:rsidRPr="009044F1">
        <w:rPr>
          <w:rFonts w:ascii="GHEA Grapalat" w:hAnsi="GHEA Grapalat"/>
          <w:i w:val="0"/>
          <w:sz w:val="24"/>
          <w:szCs w:val="24"/>
        </w:rPr>
        <w:t>" 20</w:t>
      </w:r>
      <w:r>
        <w:rPr>
          <w:rFonts w:ascii="GHEA Grapalat" w:hAnsi="GHEA Grapalat"/>
          <w:i w:val="0"/>
          <w:sz w:val="24"/>
          <w:szCs w:val="24"/>
          <w:lang w:val="hy-AM"/>
        </w:rPr>
        <w:t>2</w:t>
      </w:r>
      <w:r w:rsidR="00C14AA5">
        <w:rPr>
          <w:rFonts w:ascii="GHEA Grapalat" w:hAnsi="GHEA Grapalat"/>
          <w:i w:val="0"/>
          <w:sz w:val="24"/>
          <w:szCs w:val="24"/>
          <w:lang w:val="hy-AM"/>
        </w:rPr>
        <w:t>6</w:t>
      </w:r>
      <w:r>
        <w:rPr>
          <w:rFonts w:ascii="GHEA Grapalat" w:hAnsi="GHEA Grapalat"/>
          <w:i w:val="0"/>
          <w:sz w:val="24"/>
          <w:szCs w:val="24"/>
        </w:rPr>
        <w:t xml:space="preserve"> </w:t>
      </w:r>
      <w:r w:rsidRPr="009044F1">
        <w:rPr>
          <w:rFonts w:ascii="GHEA Grapalat" w:hAnsi="GHEA Grapalat"/>
          <w:i w:val="0"/>
          <w:sz w:val="24"/>
          <w:szCs w:val="24"/>
        </w:rPr>
        <w:t>года "</w:t>
      </w:r>
      <w:r w:rsidRPr="00A052C7">
        <w:rPr>
          <w:rFonts w:ascii="GHEA Grapalat" w:hAnsi="GHEA Grapalat"/>
        </w:rPr>
        <w:t xml:space="preserve">№ </w:t>
      </w:r>
      <w:r>
        <w:rPr>
          <w:rFonts w:ascii="GHEA Grapalat" w:hAnsi="GHEA Grapalat"/>
          <w:lang w:val="hy-AM"/>
        </w:rPr>
        <w:t>1</w:t>
      </w:r>
      <w:r w:rsidRPr="009044F1">
        <w:rPr>
          <w:rFonts w:ascii="GHEA Grapalat" w:hAnsi="GHEA Grapalat"/>
          <w:i w:val="0"/>
          <w:sz w:val="24"/>
          <w:szCs w:val="24"/>
        </w:rPr>
        <w:t xml:space="preserve">" </w:t>
      </w:r>
    </w:p>
    <w:p w14:paraId="2BC5F54D" w14:textId="14648578" w:rsidR="001C0CA8" w:rsidRPr="009044F1" w:rsidRDefault="001C0CA8" w:rsidP="001C0CA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p>
    <w:p w14:paraId="056B5CFA" w14:textId="437C55D6" w:rsidR="001C0CA8" w:rsidRPr="009044F1" w:rsidRDefault="001C0CA8" w:rsidP="003A18A4">
      <w:pPr>
        <w:pStyle w:val="BodyTextIndent"/>
        <w:widowControl w:val="0"/>
        <w:spacing w:line="240" w:lineRule="auto"/>
        <w:ind w:firstLine="567"/>
        <w:jc w:val="left"/>
        <w:rPr>
          <w:rFonts w:ascii="GHEA Grapalat" w:hAnsi="GHEA Grapalat"/>
          <w:i w:val="0"/>
          <w:sz w:val="24"/>
          <w:szCs w:val="24"/>
        </w:rPr>
      </w:pPr>
      <w:r w:rsidRPr="009044F1">
        <w:rPr>
          <w:rFonts w:ascii="GHEA Grapalat" w:hAnsi="GHEA Grapalat"/>
          <w:i w:val="0"/>
          <w:sz w:val="24"/>
          <w:szCs w:val="24"/>
        </w:rPr>
        <w:t xml:space="preserve">Заказчик </w:t>
      </w:r>
      <w:r w:rsidR="003A18A4" w:rsidRPr="003A18A4">
        <w:rPr>
          <w:rFonts w:ascii="GHEA Grapalat" w:hAnsi="GHEA Grapalat"/>
          <w:i w:val="0"/>
          <w:sz w:val="18"/>
          <w:szCs w:val="18"/>
        </w:rPr>
        <w:t xml:space="preserve">ЕРЕВАНСКИЙ ЦЕНТР </w:t>
      </w:r>
      <w:proofErr w:type="gramStart"/>
      <w:r w:rsidR="003A18A4" w:rsidRPr="003A18A4">
        <w:rPr>
          <w:rFonts w:ascii="GHEA Grapalat" w:hAnsi="GHEA Grapalat"/>
          <w:i w:val="0"/>
          <w:sz w:val="18"/>
          <w:szCs w:val="18"/>
        </w:rPr>
        <w:t xml:space="preserve">ЗДОРОВЬЯ </w:t>
      </w:r>
      <w:r w:rsidR="003A18A4" w:rsidRPr="003A18A4">
        <w:rPr>
          <w:rFonts w:ascii="GHEA Grapalat" w:hAnsi="GHEA Grapalat"/>
          <w:i w:val="0"/>
          <w:sz w:val="18"/>
          <w:szCs w:val="18"/>
          <w:lang w:val="hy-AM"/>
        </w:rPr>
        <w:t xml:space="preserve"> &lt;</w:t>
      </w:r>
      <w:proofErr w:type="gramEnd"/>
      <w:r w:rsidR="003A18A4" w:rsidRPr="003A18A4">
        <w:rPr>
          <w:rFonts w:ascii="GHEA Grapalat" w:hAnsi="GHEA Grapalat"/>
          <w:i w:val="0"/>
          <w:sz w:val="18"/>
          <w:szCs w:val="18"/>
          <w:lang w:val="hy-AM"/>
        </w:rPr>
        <w:t>&lt;</w:t>
      </w:r>
      <w:r w:rsidR="003A18A4" w:rsidRPr="003A18A4">
        <w:rPr>
          <w:rFonts w:ascii="GHEA Grapalat" w:hAnsi="GHEA Grapalat"/>
          <w:i w:val="0"/>
          <w:sz w:val="18"/>
          <w:szCs w:val="18"/>
        </w:rPr>
        <w:t>СЕБАСТИЯ &gt;&gt;</w:t>
      </w:r>
      <w:r w:rsidR="003A18A4" w:rsidRPr="009044F1">
        <w:rPr>
          <w:rFonts w:ascii="GHEA Grapalat" w:hAnsi="GHEA Grapalat"/>
          <w:i w:val="0"/>
          <w:sz w:val="24"/>
          <w:szCs w:val="24"/>
        </w:rPr>
        <w:t xml:space="preserve"> </w:t>
      </w:r>
      <w:r w:rsidRPr="009044F1">
        <w:rPr>
          <w:rFonts w:ascii="GHEA Grapalat" w:hAnsi="GHEA Grapalat"/>
          <w:i w:val="0"/>
          <w:sz w:val="24"/>
          <w:szCs w:val="24"/>
        </w:rPr>
        <w:t>находящийся по адресу:</w:t>
      </w:r>
      <w:r w:rsidRPr="004D4C86">
        <w:rPr>
          <w:rFonts w:ascii="GHEA Grapalat" w:hAnsi="GHEA Grapalat"/>
        </w:rPr>
        <w:t xml:space="preserve"> </w:t>
      </w:r>
      <w:proofErr w:type="spellStart"/>
      <w:r>
        <w:rPr>
          <w:rFonts w:ascii="GHEA Grapalat" w:hAnsi="GHEA Grapalat"/>
        </w:rPr>
        <w:t>Себастия</w:t>
      </w:r>
      <w:proofErr w:type="spellEnd"/>
      <w:r>
        <w:rPr>
          <w:rFonts w:ascii="GHEA Grapalat" w:hAnsi="GHEA Grapalat"/>
        </w:rPr>
        <w:t xml:space="preserve">  9</w:t>
      </w:r>
      <w:r w:rsidRPr="00AA5BD2">
        <w:rPr>
          <w:rFonts w:ascii="GHEA Grapalat" w:hAnsi="GHEA Grapalat"/>
          <w:i w:val="0"/>
          <w:sz w:val="16"/>
          <w:szCs w:val="24"/>
        </w:rPr>
        <w:t xml:space="preserve"> </w:t>
      </w:r>
      <w:r w:rsidR="003A18A4">
        <w:rPr>
          <w:rFonts w:ascii="GHEA Grapalat" w:hAnsi="GHEA Grapalat"/>
          <w:i w:val="0"/>
          <w:sz w:val="16"/>
          <w:szCs w:val="24"/>
          <w:lang w:val="hy-AM"/>
        </w:rPr>
        <w:t xml:space="preserve"> </w:t>
      </w:r>
      <w:r w:rsidRPr="007B0562">
        <w:rPr>
          <w:rFonts w:ascii="GHEA Grapalat" w:hAnsi="GHEA Grapalat"/>
          <w:i w:val="0"/>
          <w:sz w:val="24"/>
          <w:szCs w:val="24"/>
        </w:rPr>
        <w:t xml:space="preserve">объявляет </w:t>
      </w:r>
      <w:r w:rsidRPr="008E2919">
        <w:rPr>
          <w:rFonts w:ascii="GHEA Grapalat" w:hAnsi="GHEA Grapalat"/>
          <w:i w:val="0"/>
          <w:sz w:val="24"/>
          <w:szCs w:val="24"/>
        </w:rPr>
        <w:t>запрос котировок</w:t>
      </w:r>
      <w:r w:rsidRPr="008030B6">
        <w:rPr>
          <w:rFonts w:ascii="GHEA Grapalat" w:hAnsi="GHEA Grapalat"/>
          <w:i w:val="0"/>
          <w:sz w:val="24"/>
          <w:szCs w:val="24"/>
        </w:rPr>
        <w:t xml:space="preserve"> конкурс,</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14:paraId="02DA8956" w14:textId="77777777" w:rsidR="001C0CA8" w:rsidRPr="00782D60" w:rsidRDefault="001C0CA8" w:rsidP="001C0CA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7D7794CD" w14:textId="77777777" w:rsidR="003A18A4" w:rsidRDefault="003A18A4" w:rsidP="003A18A4">
      <w:pPr>
        <w:pStyle w:val="BodyTextIndent"/>
        <w:widowControl w:val="0"/>
        <w:spacing w:line="240" w:lineRule="auto"/>
        <w:ind w:firstLine="0"/>
        <w:rPr>
          <w:rFonts w:ascii="GHEA Grapalat" w:hAnsi="GHEA Grapalat"/>
        </w:rPr>
      </w:pPr>
      <w:r w:rsidRPr="007E4F01">
        <w:rPr>
          <w:rFonts w:ascii="Arial" w:hAnsi="Arial" w:cs="Arial"/>
          <w:color w:val="222222"/>
          <w:shd w:val="clear" w:color="auto" w:fill="F8F9FA"/>
        </w:rPr>
        <w:t>«</w:t>
      </w:r>
      <w:r>
        <w:rPr>
          <w:rFonts w:ascii="Arial" w:hAnsi="Arial" w:cs="Arial"/>
          <w:color w:val="222222"/>
          <w:shd w:val="clear" w:color="auto" w:fill="F8F9FA"/>
        </w:rPr>
        <w:t>Медикаменты</w:t>
      </w:r>
      <w:r w:rsidRPr="00DE1E5A">
        <w:rPr>
          <w:rFonts w:ascii="GHEA Grapalat" w:hAnsi="GHEA Grapalat" w:cs="Sylfaen"/>
          <w:lang w:val="af-ZA"/>
        </w:rPr>
        <w:t>»</w:t>
      </w:r>
      <w:r w:rsidRPr="009044F1">
        <w:rPr>
          <w:rFonts w:ascii="GHEA Grapalat" w:hAnsi="GHEA Grapalat"/>
        </w:rPr>
        <w:t xml:space="preserve"> </w:t>
      </w:r>
    </w:p>
    <w:p w14:paraId="5FEF6F02" w14:textId="6F94854A" w:rsidR="001C0CA8" w:rsidRPr="009044F1" w:rsidRDefault="001C0CA8" w:rsidP="003A18A4">
      <w:pPr>
        <w:pStyle w:val="BodyTextIndent"/>
        <w:widowControl w:val="0"/>
        <w:spacing w:line="240" w:lineRule="auto"/>
        <w:ind w:firstLine="0"/>
        <w:rPr>
          <w:rFonts w:ascii="GHEA Grapalat" w:hAnsi="GHEA Grapalat"/>
          <w:i w:val="0"/>
          <w:sz w:val="24"/>
          <w:szCs w:val="24"/>
        </w:rPr>
      </w:pPr>
      <w:proofErr w:type="gramStart"/>
      <w:r>
        <w:rPr>
          <w:rFonts w:ascii="GHEA Grapalat" w:hAnsi="GHEA Grapalat"/>
          <w:i w:val="0"/>
          <w:sz w:val="24"/>
          <w:szCs w:val="24"/>
        </w:rPr>
        <w:t>.</w:t>
      </w:r>
      <w:r w:rsidRPr="009044F1">
        <w:rPr>
          <w:rFonts w:ascii="GHEA Grapalat" w:hAnsi="GHEA Grapalat"/>
          <w:i w:val="0"/>
          <w:sz w:val="24"/>
          <w:szCs w:val="24"/>
        </w:rPr>
        <w:t>Согласно</w:t>
      </w:r>
      <w:proofErr w:type="gramEnd"/>
      <w:r w:rsidRPr="009044F1">
        <w:rPr>
          <w:rFonts w:ascii="GHEA Grapalat" w:hAnsi="GHEA Grapalat"/>
          <w:i w:val="0"/>
          <w:sz w:val="24"/>
          <w:szCs w:val="24"/>
        </w:rPr>
        <w:t xml:space="preserve">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7F828434" w14:textId="77777777" w:rsidR="001C0CA8" w:rsidRPr="00F677F1" w:rsidRDefault="001C0CA8" w:rsidP="001C0CA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предъявляемые к лицам, не имеющим права на участие </w:t>
      </w:r>
      <w:proofErr w:type="gramStart"/>
      <w:r w:rsidRPr="000811C1">
        <w:rPr>
          <w:rFonts w:ascii="GHEA Grapalat" w:hAnsi="GHEA Grapalat"/>
          <w:i w:val="0"/>
          <w:sz w:val="24"/>
          <w:szCs w:val="24"/>
        </w:rPr>
        <w:t>в  данной</w:t>
      </w:r>
      <w:proofErr w:type="gramEnd"/>
      <w:r w:rsidRPr="000811C1">
        <w:rPr>
          <w:rFonts w:ascii="GHEA Grapalat" w:hAnsi="GHEA Grapalat"/>
          <w:i w:val="0"/>
          <w:sz w:val="24"/>
          <w:szCs w:val="24"/>
        </w:rPr>
        <w:t xml:space="preserve">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4D16AEFC" w14:textId="77777777" w:rsidR="001C0CA8" w:rsidRPr="003F762C" w:rsidRDefault="001C0CA8" w:rsidP="001C0CA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7A43C931" w14:textId="77777777" w:rsidR="001C0CA8" w:rsidRPr="009044F1" w:rsidRDefault="001C0CA8" w:rsidP="001C0CA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58A603A" w14:textId="77777777" w:rsidR="001C0CA8" w:rsidRPr="00D5443D" w:rsidRDefault="001C0CA8" w:rsidP="001C0CA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89A5B9F" w14:textId="77777777" w:rsidR="001C0CA8" w:rsidRPr="00BA5771" w:rsidRDefault="001C0CA8" w:rsidP="001C0CA8">
      <w:pPr>
        <w:pStyle w:val="BodyTextIndent"/>
        <w:widowControl w:val="0"/>
        <w:spacing w:after="160"/>
        <w:ind w:firstLine="0"/>
        <w:jc w:val="center"/>
        <w:rPr>
          <w:rFonts w:ascii="GHEA Grapalat" w:hAnsi="GHEA Grapalat"/>
          <w:i w:val="0"/>
          <w:sz w:val="16"/>
          <w:szCs w:val="24"/>
        </w:rPr>
      </w:pPr>
      <w:r w:rsidRPr="000F11E5">
        <w:rPr>
          <w:rFonts w:ascii="GHEA Grapalat" w:hAnsi="GHEA Grapalat"/>
          <w:i w:val="0"/>
          <w:sz w:val="24"/>
          <w:szCs w:val="24"/>
        </w:rPr>
        <w:lastRenderedPageBreak/>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bookmarkStart w:id="0" w:name="_Hlk151021769"/>
      <w:r w:rsidRPr="008E2919">
        <w:rPr>
          <w:rFonts w:ascii="GHEA Grapalat" w:hAnsi="GHEA Grapalat"/>
          <w:i w:val="0"/>
          <w:sz w:val="24"/>
          <w:szCs w:val="24"/>
        </w:rPr>
        <w:t>запрос котировок</w:t>
      </w:r>
      <w:bookmarkEnd w:id="0"/>
      <w:r w:rsidRPr="008030B6">
        <w:rPr>
          <w:rFonts w:ascii="GHEA Grapalat" w:hAnsi="GHEA Grapalat"/>
          <w:i w:val="0"/>
          <w:sz w:val="24"/>
          <w:szCs w:val="24"/>
        </w:rPr>
        <w:t xml:space="preserve"> </w:t>
      </w:r>
    </w:p>
    <w:p w14:paraId="54B9D8B3" w14:textId="77777777" w:rsidR="001C0CA8" w:rsidRPr="000F11E5" w:rsidRDefault="001C0CA8" w:rsidP="001C0CA8">
      <w:pPr>
        <w:pStyle w:val="BodyTextIndent"/>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t xml:space="preserve">в документарной форме, до </w:t>
      </w:r>
      <w:r w:rsidRPr="007E4F01">
        <w:rPr>
          <w:rFonts w:ascii="GHEA Grapalat" w:hAnsi="GHEA Grapalat"/>
          <w:i w:val="0"/>
          <w:sz w:val="24"/>
          <w:szCs w:val="24"/>
        </w:rPr>
        <w:t>11:00</w:t>
      </w:r>
      <w:r>
        <w:rPr>
          <w:rFonts w:ascii="GHEA Grapalat" w:hAnsi="GHEA Grapalat"/>
          <w:i w:val="0"/>
          <w:sz w:val="24"/>
          <w:szCs w:val="24"/>
        </w:rPr>
        <w:t xml:space="preserve"> </w:t>
      </w:r>
      <w:r w:rsidRPr="000F0CA8">
        <w:rPr>
          <w:rFonts w:ascii="GHEA Grapalat" w:hAnsi="GHEA Grapalat"/>
          <w:i w:val="0"/>
          <w:sz w:val="24"/>
          <w:szCs w:val="24"/>
        </w:rPr>
        <w:t xml:space="preserve">часов </w:t>
      </w:r>
      <w:r w:rsidRPr="00E91A1B">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78BB2144" w14:textId="05A04E06" w:rsidR="001C0CA8" w:rsidRPr="000F11E5" w:rsidRDefault="001C0CA8" w:rsidP="001C0CA8">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spellStart"/>
      <w:r w:rsidRPr="007E4F01">
        <w:rPr>
          <w:rFonts w:ascii="GHEA Grapalat" w:hAnsi="GHEA Grapalat"/>
          <w:i w:val="0"/>
          <w:sz w:val="24"/>
          <w:szCs w:val="24"/>
        </w:rPr>
        <w:t>Себастия</w:t>
      </w:r>
      <w:proofErr w:type="spellEnd"/>
      <w:r w:rsidRPr="007E4F01">
        <w:rPr>
          <w:rFonts w:ascii="GHEA Grapalat" w:hAnsi="GHEA Grapalat"/>
          <w:i w:val="0"/>
          <w:sz w:val="24"/>
          <w:szCs w:val="24"/>
        </w:rPr>
        <w:t xml:space="preserve"> 9</w:t>
      </w:r>
      <w:r w:rsidRPr="000F0CA8">
        <w:rPr>
          <w:rFonts w:ascii="GHEA Grapalat" w:hAnsi="GHEA Grapalat"/>
          <w:i w:val="0"/>
          <w:sz w:val="24"/>
          <w:szCs w:val="24"/>
        </w:rPr>
        <w:t xml:space="preserve">, в </w:t>
      </w:r>
      <w:r w:rsidRPr="00E91A1B">
        <w:rPr>
          <w:rFonts w:ascii="GHEA Grapalat" w:hAnsi="GHEA Grapalat"/>
          <w:i w:val="0"/>
          <w:sz w:val="24"/>
          <w:szCs w:val="24"/>
        </w:rPr>
        <w:t>11:</w:t>
      </w:r>
      <w:proofErr w:type="gramStart"/>
      <w:r w:rsidRPr="00E91A1B">
        <w:rPr>
          <w:rFonts w:ascii="GHEA Grapalat" w:hAnsi="GHEA Grapalat"/>
          <w:i w:val="0"/>
          <w:sz w:val="24"/>
          <w:szCs w:val="24"/>
        </w:rPr>
        <w:t xml:space="preserve">00  </w:t>
      </w:r>
      <w:r>
        <w:rPr>
          <w:rFonts w:ascii="GHEA Grapalat" w:hAnsi="GHEA Grapalat"/>
          <w:i w:val="0"/>
          <w:sz w:val="24"/>
          <w:szCs w:val="24"/>
        </w:rPr>
        <w:t>часов</w:t>
      </w:r>
      <w:proofErr w:type="gramEnd"/>
      <w:r>
        <w:rPr>
          <w:rFonts w:ascii="GHEA Grapalat" w:hAnsi="GHEA Grapalat"/>
          <w:i w:val="0"/>
          <w:sz w:val="24"/>
          <w:szCs w:val="24"/>
        </w:rPr>
        <w:t xml:space="preserve"> "</w:t>
      </w:r>
      <w:r w:rsidR="00C14AA5">
        <w:rPr>
          <w:rFonts w:ascii="GHEA Grapalat" w:hAnsi="GHEA Grapalat"/>
          <w:i w:val="0"/>
          <w:sz w:val="24"/>
          <w:szCs w:val="24"/>
          <w:lang w:val="hy-AM"/>
        </w:rPr>
        <w:t>10</w:t>
      </w:r>
      <w:r>
        <w:rPr>
          <w:rFonts w:ascii="GHEA Grapalat" w:hAnsi="GHEA Grapalat"/>
          <w:i w:val="0"/>
          <w:sz w:val="24"/>
          <w:szCs w:val="24"/>
        </w:rPr>
        <w:t>" "</w:t>
      </w:r>
      <w:r w:rsidR="00C14AA5">
        <w:rPr>
          <w:rFonts w:ascii="GHEA Grapalat" w:hAnsi="GHEA Grapalat"/>
          <w:i w:val="0"/>
          <w:sz w:val="24"/>
          <w:szCs w:val="24"/>
          <w:lang w:val="hy-AM"/>
        </w:rPr>
        <w:t>02</w:t>
      </w:r>
      <w:r w:rsidRPr="009044F1">
        <w:rPr>
          <w:rFonts w:ascii="GHEA Grapalat" w:hAnsi="GHEA Grapalat"/>
          <w:i w:val="0"/>
          <w:sz w:val="24"/>
          <w:szCs w:val="24"/>
        </w:rPr>
        <w:t>" 20</w:t>
      </w:r>
      <w:r w:rsidRPr="005F582A">
        <w:rPr>
          <w:rFonts w:ascii="GHEA Grapalat" w:hAnsi="GHEA Grapalat"/>
          <w:i w:val="0"/>
          <w:sz w:val="24"/>
          <w:szCs w:val="24"/>
        </w:rPr>
        <w:t>2</w:t>
      </w:r>
      <w:r w:rsidR="00C14AA5">
        <w:rPr>
          <w:rFonts w:ascii="GHEA Grapalat" w:hAnsi="GHEA Grapalat"/>
          <w:i w:val="0"/>
          <w:sz w:val="24"/>
          <w:szCs w:val="24"/>
          <w:lang w:val="hy-AM"/>
        </w:rPr>
        <w:t>6</w:t>
      </w:r>
      <w:r>
        <w:rPr>
          <w:rFonts w:ascii="GHEA Grapalat" w:hAnsi="GHEA Grapalat"/>
          <w:i w:val="0"/>
          <w:sz w:val="24"/>
          <w:szCs w:val="24"/>
        </w:rPr>
        <w:t xml:space="preserve"> </w:t>
      </w:r>
      <w:r w:rsidRPr="009044F1">
        <w:rPr>
          <w:rFonts w:ascii="GHEA Grapalat" w:hAnsi="GHEA Grapalat"/>
          <w:i w:val="0"/>
          <w:sz w:val="24"/>
          <w:szCs w:val="24"/>
        </w:rPr>
        <w:t xml:space="preserve">года </w:t>
      </w:r>
    </w:p>
    <w:p w14:paraId="3DF83087" w14:textId="77777777" w:rsidR="001C0CA8" w:rsidRPr="001B32D9" w:rsidRDefault="001C0CA8" w:rsidP="001C0CA8">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56A8A93" w14:textId="77777777" w:rsidR="001C0CA8" w:rsidRPr="003A1EBB" w:rsidRDefault="001C0CA8" w:rsidP="001C0CA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135319F3" w14:textId="77777777" w:rsidR="001C0CA8" w:rsidRPr="003A1EBB" w:rsidRDefault="001C0CA8" w:rsidP="001C0CA8">
      <w:pPr>
        <w:pStyle w:val="BodyTextIndent"/>
        <w:widowControl w:val="0"/>
        <w:spacing w:line="240" w:lineRule="auto"/>
        <w:ind w:firstLine="0"/>
        <w:rPr>
          <w:rFonts w:ascii="GHEA Grapalat" w:hAnsi="GHEA Grapalat"/>
          <w:i w:val="0"/>
          <w:sz w:val="24"/>
          <w:szCs w:val="24"/>
        </w:rPr>
      </w:pPr>
      <w:r w:rsidRPr="00D3423E">
        <w:rPr>
          <w:rFonts w:ascii="GHEA Grapalat" w:hAnsi="GHEA Grapalat"/>
          <w:i w:val="0"/>
          <w:sz w:val="24"/>
          <w:szCs w:val="24"/>
        </w:rPr>
        <w:t>___</w:t>
      </w:r>
      <w:r w:rsidRPr="00BE1C5E">
        <w:rPr>
          <w:rFonts w:ascii="GHEA Grapalat" w:hAnsi="GHEA Grapalat"/>
          <w:i w:val="0"/>
          <w:sz w:val="24"/>
          <w:szCs w:val="24"/>
        </w:rPr>
        <w:t>________</w:t>
      </w:r>
      <w:r w:rsidRPr="00D3423E">
        <w:rPr>
          <w:rFonts w:ascii="GHEA Grapalat" w:hAnsi="GHEA Grapalat"/>
          <w:i w:val="0"/>
          <w:sz w:val="24"/>
          <w:szCs w:val="24"/>
        </w:rPr>
        <w:t>_________________</w:t>
      </w:r>
    </w:p>
    <w:p w14:paraId="76172C28" w14:textId="77777777" w:rsidR="001C0CA8" w:rsidRPr="003A1EBB" w:rsidRDefault="001C0CA8" w:rsidP="001C0CA8">
      <w:pPr>
        <w:pStyle w:val="BodyTextIndent"/>
        <w:widowControl w:val="0"/>
        <w:spacing w:after="160" w:line="240" w:lineRule="auto"/>
        <w:ind w:left="993" w:firstLine="0"/>
        <w:rPr>
          <w:rFonts w:ascii="GHEA Grapalat" w:hAnsi="GHEA Grapalat"/>
          <w:i w:val="0"/>
          <w:sz w:val="16"/>
          <w:szCs w:val="16"/>
        </w:rPr>
      </w:pPr>
      <w:r w:rsidRPr="00BE1C5E">
        <w:rPr>
          <w:rFonts w:ascii="GHEA Grapalat" w:hAnsi="GHEA Grapalat"/>
          <w:i w:val="0"/>
          <w:sz w:val="16"/>
          <w:szCs w:val="16"/>
        </w:rPr>
        <w:t>имя, фамилия</w:t>
      </w:r>
    </w:p>
    <w:p w14:paraId="7205F32A" w14:textId="77777777" w:rsidR="001C0CA8" w:rsidRPr="009044F1" w:rsidRDefault="001C0CA8" w:rsidP="001C0CA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Pr="007E4F01">
        <w:rPr>
          <w:rFonts w:ascii="GHEA Grapalat" w:hAnsi="GHEA Grapalat"/>
          <w:i w:val="0"/>
          <w:sz w:val="24"/>
          <w:szCs w:val="24"/>
        </w:rPr>
        <w:t>010-74-24-00</w:t>
      </w:r>
    </w:p>
    <w:p w14:paraId="694E7D2E" w14:textId="77777777" w:rsidR="001C0CA8" w:rsidRPr="009044F1" w:rsidRDefault="001C0CA8" w:rsidP="001C0CA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Pr>
          <w:rFonts w:ascii="GHEA Grapalat" w:hAnsi="GHEA Grapalat"/>
          <w:i w:val="0"/>
          <w:u w:val="single"/>
          <w:lang w:val="hy-AM"/>
        </w:rPr>
        <w:t>15</w:t>
      </w:r>
      <w:r w:rsidRPr="00D64340">
        <w:rPr>
          <w:rFonts w:ascii="GHEA Grapalat" w:hAnsi="GHEA Grapalat"/>
          <w:i w:val="0"/>
          <w:u w:val="single"/>
          <w:lang w:val="af-ZA"/>
        </w:rPr>
        <w:t>pol-t</w:t>
      </w:r>
      <w:r>
        <w:rPr>
          <w:rFonts w:ascii="GHEA Grapalat" w:hAnsi="GHEA Grapalat"/>
          <w:i w:val="0"/>
          <w:u w:val="single"/>
          <w:lang w:val="af-ZA"/>
        </w:rPr>
        <w:t>ender@mail.ru</w:t>
      </w:r>
      <w:r w:rsidRPr="009044F1" w:rsidDel="008C68A3">
        <w:rPr>
          <w:rFonts w:ascii="GHEA Grapalat" w:hAnsi="GHEA Grapalat"/>
          <w:i w:val="0"/>
          <w:sz w:val="24"/>
          <w:szCs w:val="24"/>
        </w:rPr>
        <w:t xml:space="preserve"> </w:t>
      </w:r>
    </w:p>
    <w:p w14:paraId="03252F59" w14:textId="3D38ED60" w:rsidR="001C0CA8" w:rsidRPr="009044F1" w:rsidRDefault="001C0CA8" w:rsidP="001C0CA8">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Заказчик </w:t>
      </w:r>
      <w:r>
        <w:rPr>
          <w:rFonts w:ascii="GHEA Grapalat" w:hAnsi="GHEA Grapalat"/>
          <w:i w:val="0"/>
          <w:sz w:val="24"/>
          <w:szCs w:val="24"/>
        </w:rPr>
        <w:t xml:space="preserve">ЗАО </w:t>
      </w:r>
      <w:r w:rsidR="003A18A4" w:rsidRPr="003A18A4">
        <w:rPr>
          <w:rFonts w:ascii="GHEA Grapalat" w:hAnsi="GHEA Grapalat"/>
          <w:i w:val="0"/>
          <w:sz w:val="18"/>
          <w:szCs w:val="18"/>
          <w:lang w:val="hy-AM"/>
        </w:rPr>
        <w:t>&lt;&lt;</w:t>
      </w:r>
      <w:proofErr w:type="gramStart"/>
      <w:r w:rsidR="003A18A4" w:rsidRPr="003A18A4">
        <w:rPr>
          <w:rFonts w:ascii="GHEA Grapalat" w:hAnsi="GHEA Grapalat"/>
          <w:i w:val="0"/>
          <w:sz w:val="18"/>
          <w:szCs w:val="18"/>
        </w:rPr>
        <w:t>СЕБАСТИЯ &gt;</w:t>
      </w:r>
      <w:proofErr w:type="gramEnd"/>
      <w:r w:rsidR="003A18A4" w:rsidRPr="003A18A4">
        <w:rPr>
          <w:rFonts w:ascii="GHEA Grapalat" w:hAnsi="GHEA Grapalat"/>
          <w:i w:val="0"/>
          <w:sz w:val="18"/>
          <w:szCs w:val="18"/>
        </w:rPr>
        <w:t>&gt;</w:t>
      </w:r>
    </w:p>
    <w:p w14:paraId="44961072" w14:textId="77777777" w:rsidR="001C0CA8" w:rsidRPr="00D5443D" w:rsidRDefault="001C0CA8" w:rsidP="001C0CA8">
      <w:pPr>
        <w:pStyle w:val="BodyTextIndent"/>
        <w:widowControl w:val="0"/>
        <w:spacing w:line="240" w:lineRule="auto"/>
        <w:ind w:left="1701" w:firstLine="0"/>
        <w:jc w:val="left"/>
        <w:rPr>
          <w:rFonts w:ascii="GHEA Grapalat" w:hAnsi="GHEA Grapalat"/>
          <w:i w:val="0"/>
          <w:sz w:val="16"/>
          <w:szCs w:val="16"/>
        </w:rPr>
      </w:pPr>
      <w:r w:rsidRPr="00915A97">
        <w:rPr>
          <w:rFonts w:ascii="GHEA Grapalat" w:hAnsi="GHEA Grapalat"/>
          <w:i w:val="0"/>
          <w:sz w:val="16"/>
          <w:szCs w:val="16"/>
        </w:rPr>
        <w:t>Наименование</w:t>
      </w:r>
      <w:r>
        <w:rPr>
          <w:rFonts w:ascii="GHEA Grapalat" w:hAnsi="GHEA Grapalat"/>
          <w:i w:val="0"/>
          <w:sz w:val="16"/>
          <w:szCs w:val="16"/>
          <w:lang w:val="hy-AM"/>
        </w:rPr>
        <w:t xml:space="preserve"> </w:t>
      </w:r>
      <w:r>
        <w:rPr>
          <w:rFonts w:ascii="GHEA Grapalat" w:hAnsi="GHEA Grapalat" w:cs="Sylfaen"/>
          <w:b/>
        </w:rPr>
        <w:br w:type="page"/>
      </w:r>
    </w:p>
    <w:p w14:paraId="4C01B836" w14:textId="77777777" w:rsidR="001C0CA8" w:rsidRPr="009044F1" w:rsidRDefault="001C0CA8" w:rsidP="001C0CA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7904D571" w14:textId="2B26923C" w:rsidR="001C0CA8" w:rsidRPr="009044F1" w:rsidRDefault="001C0CA8" w:rsidP="003A18A4">
      <w:pPr>
        <w:pStyle w:val="BodyTextIndent"/>
        <w:widowControl w:val="0"/>
        <w:spacing w:after="160" w:line="240" w:lineRule="auto"/>
        <w:ind w:firstLine="0"/>
        <w:jc w:val="right"/>
        <w:rPr>
          <w:rFonts w:ascii="GHEA Grapalat" w:hAnsi="GHEA Grapalat"/>
        </w:rPr>
      </w:pPr>
      <w:r w:rsidRPr="009044F1">
        <w:rPr>
          <w:rFonts w:ascii="GHEA Grapalat" w:hAnsi="GHEA Grapalat"/>
        </w:rPr>
        <w:t xml:space="preserve">Решением Оценочной комиссии </w:t>
      </w:r>
      <w:r w:rsidRPr="008E2919">
        <w:rPr>
          <w:rFonts w:ascii="GHEA Grapalat" w:hAnsi="GHEA Grapalat"/>
        </w:rPr>
        <w:t xml:space="preserve">запрос </w:t>
      </w:r>
      <w:proofErr w:type="gramStart"/>
      <w:r w:rsidRPr="008E2919">
        <w:rPr>
          <w:rFonts w:ascii="GHEA Grapalat" w:hAnsi="GHEA Grapalat"/>
        </w:rPr>
        <w:t>котировок</w:t>
      </w:r>
      <w:r w:rsidRPr="009044F1">
        <w:rPr>
          <w:rFonts w:ascii="GHEA Grapalat" w:hAnsi="GHEA Grapalat"/>
        </w:rPr>
        <w:t xml:space="preserve">  конкурса</w:t>
      </w:r>
      <w:proofErr w:type="gramEnd"/>
      <w:r w:rsidRPr="001B32D9">
        <w:rPr>
          <w:rFonts w:ascii="GHEA Grapalat" w:hAnsi="GHEA Grapalat" w:cs="Sylfaen"/>
        </w:rPr>
        <w:br/>
      </w:r>
      <w:r w:rsidRPr="009044F1">
        <w:rPr>
          <w:rFonts w:ascii="GHEA Grapalat" w:hAnsi="GHEA Grapalat"/>
        </w:rPr>
        <w:t xml:space="preserve">под кодом </w:t>
      </w:r>
      <w:r>
        <w:rPr>
          <w:rFonts w:ascii="GHEA Grapalat" w:hAnsi="GHEA Grapalat"/>
        </w:rPr>
        <w:t>N</w:t>
      </w:r>
      <w:r w:rsidR="003A18A4" w:rsidRPr="003A18A4">
        <w:rPr>
          <w:rFonts w:ascii="GHEA Grapalat" w:hAnsi="GHEA Grapalat"/>
        </w:rPr>
        <w:t xml:space="preserve"> </w:t>
      </w:r>
      <w:r w:rsidR="00C14AA5">
        <w:rPr>
          <w:rFonts w:ascii="GHEA Grapalat" w:hAnsi="GHEA Grapalat"/>
        </w:rPr>
        <w:t>СЕБЗЦ - GHAPDzB-26-7</w:t>
      </w:r>
      <w:r w:rsidRPr="001B32D9">
        <w:rPr>
          <w:rFonts w:ascii="GHEA Grapalat" w:hAnsi="GHEA Grapalat" w:cs="Times Armenian"/>
        </w:rPr>
        <w:br/>
      </w:r>
      <w:r>
        <w:rPr>
          <w:rFonts w:ascii="GHEA Grapalat" w:hAnsi="GHEA Grapalat"/>
        </w:rPr>
        <w:t xml:space="preserve"> № </w:t>
      </w:r>
      <w:r w:rsidRPr="00E91A1B">
        <w:rPr>
          <w:rFonts w:ascii="GHEA Grapalat" w:hAnsi="GHEA Grapalat"/>
        </w:rPr>
        <w:t>2</w:t>
      </w:r>
      <w:r w:rsidRPr="009044F1">
        <w:rPr>
          <w:rFonts w:ascii="GHEA Grapalat" w:hAnsi="GHEA Grapalat"/>
        </w:rPr>
        <w:t xml:space="preserve"> от </w:t>
      </w:r>
      <w:r w:rsidR="00C14AA5">
        <w:rPr>
          <w:rFonts w:ascii="GHEA Grapalat" w:hAnsi="GHEA Grapalat"/>
          <w:lang w:val="hy-AM"/>
        </w:rPr>
        <w:t>02</w:t>
      </w:r>
      <w:r w:rsidR="00C14AA5">
        <w:rPr>
          <w:rFonts w:ascii="Cambria Math" w:hAnsi="Cambria Math"/>
          <w:lang w:val="hy-AM"/>
        </w:rPr>
        <w:t>․02</w:t>
      </w:r>
      <w:r w:rsidRPr="00E91A1B">
        <w:rPr>
          <w:rFonts w:ascii="GHEA Grapalat" w:hAnsi="GHEA Grapalat"/>
        </w:rPr>
        <w:t>.</w:t>
      </w:r>
      <w:r w:rsidRPr="009044F1">
        <w:rPr>
          <w:rFonts w:ascii="GHEA Grapalat" w:hAnsi="GHEA Grapalat"/>
        </w:rPr>
        <w:t xml:space="preserve"> 20</w:t>
      </w:r>
      <w:r w:rsidRPr="00E23A39">
        <w:rPr>
          <w:rFonts w:ascii="GHEA Grapalat" w:hAnsi="GHEA Grapalat"/>
        </w:rPr>
        <w:t>2</w:t>
      </w:r>
      <w:r w:rsidR="00C14AA5">
        <w:rPr>
          <w:rFonts w:ascii="GHEA Grapalat" w:hAnsi="GHEA Grapalat"/>
          <w:lang w:val="hy-AM"/>
        </w:rPr>
        <w:t>6</w:t>
      </w:r>
      <w:r>
        <w:rPr>
          <w:rFonts w:ascii="GHEA Grapalat" w:hAnsi="GHEA Grapalat"/>
        </w:rPr>
        <w:t xml:space="preserve"> </w:t>
      </w:r>
      <w:r w:rsidRPr="009044F1">
        <w:rPr>
          <w:rFonts w:ascii="GHEA Grapalat" w:hAnsi="GHEA Grapalat"/>
        </w:rPr>
        <w:t>г</w:t>
      </w:r>
      <w:r w:rsidRPr="009044F1" w:rsidDel="008C68A3">
        <w:rPr>
          <w:rFonts w:ascii="GHEA Grapalat" w:hAnsi="GHEA Grapalat"/>
        </w:rPr>
        <w:t xml:space="preserve"> </w:t>
      </w:r>
    </w:p>
    <w:p w14:paraId="497D4A7C" w14:textId="77777777" w:rsidR="001C0CA8" w:rsidRPr="003A1EBB" w:rsidRDefault="001C0CA8" w:rsidP="001C0CA8">
      <w:pPr>
        <w:pStyle w:val="BodyText"/>
        <w:widowControl w:val="0"/>
        <w:spacing w:after="160"/>
        <w:ind w:right="-7" w:firstLine="567"/>
        <w:jc w:val="center"/>
        <w:rPr>
          <w:rFonts w:ascii="GHEA Grapalat" w:hAnsi="GHEA Grapalat"/>
        </w:rPr>
      </w:pPr>
    </w:p>
    <w:p w14:paraId="669F4964" w14:textId="77777777" w:rsidR="001C0CA8" w:rsidRPr="003A1EBB" w:rsidRDefault="001C0CA8" w:rsidP="001C0CA8">
      <w:pPr>
        <w:pStyle w:val="BodyText"/>
        <w:widowControl w:val="0"/>
        <w:spacing w:after="160"/>
        <w:ind w:right="-7" w:firstLine="567"/>
        <w:jc w:val="center"/>
        <w:rPr>
          <w:rFonts w:ascii="GHEA Grapalat" w:hAnsi="GHEA Grapalat"/>
        </w:rPr>
      </w:pPr>
    </w:p>
    <w:p w14:paraId="3C7E490A" w14:textId="620A327D" w:rsidR="001C0CA8" w:rsidRPr="003A1EBB" w:rsidRDefault="001C0CA8" w:rsidP="00A640C4">
      <w:pPr>
        <w:pStyle w:val="BodyTextIndent"/>
        <w:widowControl w:val="0"/>
        <w:spacing w:after="160" w:line="240" w:lineRule="auto"/>
        <w:ind w:left="1701" w:firstLine="0"/>
        <w:rPr>
          <w:rFonts w:ascii="GHEA Grapalat" w:hAnsi="GHEA Grapalat"/>
        </w:rPr>
      </w:pPr>
      <w:bookmarkStart w:id="1" w:name="_Hlk151022106"/>
      <w:r>
        <w:rPr>
          <w:rFonts w:ascii="GHEA Grapalat" w:hAnsi="GHEA Grapalat"/>
          <w:i w:val="0"/>
          <w:sz w:val="24"/>
          <w:szCs w:val="24"/>
        </w:rPr>
        <w:t xml:space="preserve">                 </w:t>
      </w:r>
      <w:bookmarkEnd w:id="1"/>
      <w:r w:rsidR="00A640C4" w:rsidRPr="003A18A4">
        <w:rPr>
          <w:rFonts w:ascii="GHEA Grapalat" w:hAnsi="GHEA Grapalat"/>
          <w:i w:val="0"/>
          <w:sz w:val="18"/>
          <w:szCs w:val="18"/>
        </w:rPr>
        <w:t xml:space="preserve">ЦЕНТР </w:t>
      </w:r>
      <w:proofErr w:type="gramStart"/>
      <w:r w:rsidR="00A640C4" w:rsidRPr="003A18A4">
        <w:rPr>
          <w:rFonts w:ascii="GHEA Grapalat" w:hAnsi="GHEA Grapalat"/>
          <w:i w:val="0"/>
          <w:sz w:val="18"/>
          <w:szCs w:val="18"/>
        </w:rPr>
        <w:t xml:space="preserve">ЗДОРОВЬЯ </w:t>
      </w:r>
      <w:r w:rsidR="00A640C4" w:rsidRPr="003A18A4">
        <w:rPr>
          <w:rFonts w:ascii="GHEA Grapalat" w:hAnsi="GHEA Grapalat"/>
          <w:i w:val="0"/>
          <w:sz w:val="18"/>
          <w:szCs w:val="18"/>
          <w:lang w:val="hy-AM"/>
        </w:rPr>
        <w:t xml:space="preserve"> &lt;</w:t>
      </w:r>
      <w:proofErr w:type="gramEnd"/>
      <w:r w:rsidR="00A640C4" w:rsidRPr="003A18A4">
        <w:rPr>
          <w:rFonts w:ascii="GHEA Grapalat" w:hAnsi="GHEA Grapalat"/>
          <w:i w:val="0"/>
          <w:sz w:val="18"/>
          <w:szCs w:val="18"/>
          <w:lang w:val="hy-AM"/>
        </w:rPr>
        <w:t>&lt;</w:t>
      </w:r>
      <w:r w:rsidR="00A640C4" w:rsidRPr="003A18A4">
        <w:rPr>
          <w:rFonts w:ascii="GHEA Grapalat" w:hAnsi="GHEA Grapalat"/>
          <w:i w:val="0"/>
          <w:sz w:val="18"/>
          <w:szCs w:val="18"/>
        </w:rPr>
        <w:t>СЕБАСТИЯ &gt;&gt;</w:t>
      </w:r>
    </w:p>
    <w:p w14:paraId="33986884" w14:textId="77777777" w:rsidR="001C0CA8" w:rsidRPr="009044F1" w:rsidRDefault="001C0CA8" w:rsidP="001C0CA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78EE4EF7" w14:textId="77777777" w:rsidR="001C0CA8" w:rsidRPr="009044F1" w:rsidRDefault="001C0CA8" w:rsidP="001C0CA8">
      <w:pPr>
        <w:pStyle w:val="BodyText"/>
        <w:widowControl w:val="0"/>
        <w:spacing w:after="160"/>
        <w:ind w:right="-7" w:firstLine="567"/>
        <w:jc w:val="center"/>
        <w:rPr>
          <w:rFonts w:ascii="GHEA Grapalat" w:hAnsi="GHEA Grapalat" w:cs="Sylfaen"/>
        </w:rPr>
      </w:pPr>
    </w:p>
    <w:p w14:paraId="695850B7" w14:textId="77777777" w:rsidR="001C0CA8" w:rsidRPr="009044F1" w:rsidRDefault="001C0CA8" w:rsidP="001C0CA8">
      <w:pPr>
        <w:pStyle w:val="BodyText"/>
        <w:widowControl w:val="0"/>
        <w:spacing w:after="160"/>
        <w:ind w:right="-7" w:firstLine="567"/>
        <w:jc w:val="center"/>
        <w:rPr>
          <w:rFonts w:ascii="GHEA Grapalat" w:hAnsi="GHEA Grapalat" w:cs="Sylfaen"/>
        </w:rPr>
      </w:pPr>
    </w:p>
    <w:p w14:paraId="0F14BBFA" w14:textId="7B847FD3" w:rsidR="001C0CA8" w:rsidRPr="009044F1" w:rsidRDefault="001C0CA8" w:rsidP="00A640C4">
      <w:pPr>
        <w:pStyle w:val="BodyText"/>
        <w:widowControl w:val="0"/>
        <w:spacing w:after="160"/>
        <w:ind w:right="-7"/>
        <w:jc w:val="center"/>
        <w:rPr>
          <w:rFonts w:ascii="GHEA Grapalat" w:hAnsi="GHEA Grapalat"/>
        </w:rPr>
      </w:pPr>
      <w:r w:rsidRPr="009044F1">
        <w:rPr>
          <w:rFonts w:ascii="GHEA Grapalat" w:hAnsi="GHEA Grapalat"/>
        </w:rPr>
        <w:t xml:space="preserve">НА </w:t>
      </w:r>
      <w:bookmarkStart w:id="2" w:name="_Hlk151021258"/>
      <w:r>
        <w:rPr>
          <w:rFonts w:ascii="GHEA Grapalat" w:hAnsi="GHEA Grapalat"/>
          <w:lang w:val="hy-AM"/>
        </w:rPr>
        <w:t xml:space="preserve">ЗАПРОС </w:t>
      </w:r>
      <w:proofErr w:type="gramStart"/>
      <w:r>
        <w:rPr>
          <w:rFonts w:ascii="GHEA Grapalat" w:hAnsi="GHEA Grapalat"/>
          <w:lang w:val="hy-AM"/>
        </w:rPr>
        <w:t>КОТИРОВОК</w:t>
      </w:r>
      <w:bookmarkEnd w:id="2"/>
      <w:r w:rsidRPr="009044F1">
        <w:rPr>
          <w:rFonts w:ascii="GHEA Grapalat" w:hAnsi="GHEA Grapalat"/>
        </w:rPr>
        <w:t xml:space="preserve">  КОНКУРС</w:t>
      </w:r>
      <w:proofErr w:type="gramEnd"/>
      <w:r w:rsidRPr="009044F1">
        <w:rPr>
          <w:rFonts w:ascii="GHEA Grapalat" w:hAnsi="GHEA Grapalat"/>
        </w:rPr>
        <w:t xml:space="preserve">, ОБЪЯВЛЕННЫЙ С ЦЕЛЬЮ ПРИОБРЕТЕНИЯ </w:t>
      </w:r>
      <w:r w:rsidRPr="007E4F01">
        <w:rPr>
          <w:rFonts w:ascii="Arial" w:hAnsi="Arial" w:cs="Arial"/>
          <w:color w:val="222222"/>
          <w:sz w:val="20"/>
          <w:szCs w:val="20"/>
          <w:shd w:val="clear" w:color="auto" w:fill="F8F9FA"/>
        </w:rPr>
        <w:t>«</w:t>
      </w:r>
      <w:r w:rsidR="00B376F7">
        <w:rPr>
          <w:rFonts w:ascii="Arial" w:hAnsi="Arial" w:cs="Arial"/>
          <w:color w:val="222222"/>
          <w:sz w:val="20"/>
          <w:szCs w:val="20"/>
          <w:shd w:val="clear" w:color="auto" w:fill="F8F9FA"/>
        </w:rPr>
        <w:t>Медикаменты</w:t>
      </w:r>
      <w:r w:rsidR="00A640C4" w:rsidRPr="00DE1E5A">
        <w:rPr>
          <w:rFonts w:ascii="GHEA Grapalat" w:hAnsi="GHEA Grapalat" w:cs="Sylfaen"/>
          <w:lang w:val="af-ZA"/>
        </w:rPr>
        <w:t>»</w:t>
      </w:r>
      <w:r w:rsidR="00B376F7">
        <w:rPr>
          <w:rFonts w:ascii="Arial" w:hAnsi="Arial" w:cs="Arial"/>
          <w:color w:val="222222"/>
          <w:sz w:val="20"/>
          <w:szCs w:val="20"/>
          <w:shd w:val="clear" w:color="auto" w:fill="F8F9FA"/>
        </w:rPr>
        <w:t xml:space="preserve"> </w:t>
      </w:r>
      <w:r w:rsidR="00A640C4">
        <w:rPr>
          <w:rFonts w:ascii="Arial" w:hAnsi="Arial" w:cs="Arial"/>
          <w:color w:val="222222"/>
          <w:sz w:val="20"/>
          <w:szCs w:val="20"/>
          <w:shd w:val="clear" w:color="auto" w:fill="F8F9FA"/>
        </w:rPr>
        <w:t xml:space="preserve"> </w:t>
      </w:r>
      <w:r w:rsidR="00A640C4" w:rsidRPr="003A18A4">
        <w:rPr>
          <w:rFonts w:ascii="GHEA Grapalat" w:hAnsi="GHEA Grapalat"/>
          <w:sz w:val="18"/>
          <w:szCs w:val="18"/>
        </w:rPr>
        <w:t xml:space="preserve">ЦЕНТР ЗДОРОВЬЯ </w:t>
      </w:r>
      <w:r w:rsidR="00A640C4" w:rsidRPr="003A18A4">
        <w:rPr>
          <w:rFonts w:ascii="GHEA Grapalat" w:hAnsi="GHEA Grapalat"/>
          <w:sz w:val="18"/>
          <w:szCs w:val="18"/>
          <w:lang w:val="hy-AM"/>
        </w:rPr>
        <w:t xml:space="preserve"> &lt;&lt;</w:t>
      </w:r>
      <w:r w:rsidR="00A640C4" w:rsidRPr="003A18A4">
        <w:rPr>
          <w:rFonts w:ascii="GHEA Grapalat" w:hAnsi="GHEA Grapalat"/>
          <w:sz w:val="18"/>
          <w:szCs w:val="18"/>
        </w:rPr>
        <w:t>СЕБАСТИЯ &gt;&gt;</w:t>
      </w:r>
    </w:p>
    <w:p w14:paraId="297C2C7B" w14:textId="77777777" w:rsidR="001C0CA8" w:rsidRPr="009044F1" w:rsidRDefault="001C0CA8" w:rsidP="001C0CA8">
      <w:pPr>
        <w:pStyle w:val="BodyText"/>
        <w:widowControl w:val="0"/>
        <w:spacing w:after="160"/>
        <w:ind w:right="-7" w:firstLine="567"/>
        <w:jc w:val="center"/>
        <w:rPr>
          <w:rFonts w:ascii="GHEA Grapalat" w:hAnsi="GHEA Grapalat"/>
        </w:rPr>
      </w:pPr>
    </w:p>
    <w:p w14:paraId="1BC3292D" w14:textId="77777777" w:rsidR="001C0CA8" w:rsidRDefault="001C0CA8" w:rsidP="001C0CA8">
      <w:pPr>
        <w:rPr>
          <w:rFonts w:ascii="GHEA Grapalat" w:hAnsi="GHEA Grapalat"/>
        </w:rPr>
      </w:pPr>
      <w:r>
        <w:rPr>
          <w:rFonts w:ascii="GHEA Grapalat" w:hAnsi="GHEA Grapalat"/>
        </w:rPr>
        <w:br w:type="page"/>
      </w:r>
    </w:p>
    <w:p w14:paraId="290F698F" w14:textId="77777777" w:rsidR="001C0CA8" w:rsidRPr="009044F1" w:rsidRDefault="001C0CA8" w:rsidP="001C0CA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F514DFE" w14:textId="77777777" w:rsidR="001C0CA8" w:rsidRPr="009044F1" w:rsidRDefault="001C0CA8" w:rsidP="001C0CA8">
      <w:pPr>
        <w:widowControl w:val="0"/>
        <w:spacing w:after="160"/>
        <w:ind w:firstLine="567"/>
        <w:jc w:val="both"/>
        <w:rPr>
          <w:rFonts w:ascii="GHEA Grapalat" w:hAnsi="GHEA Grapalat"/>
          <w:i/>
        </w:rPr>
      </w:pPr>
    </w:p>
    <w:p w14:paraId="7D29E834" w14:textId="77777777" w:rsidR="001C0CA8" w:rsidRPr="009044F1" w:rsidRDefault="001C0CA8" w:rsidP="001C0CA8">
      <w:pPr>
        <w:widowControl w:val="0"/>
        <w:spacing w:after="160"/>
        <w:ind w:firstLine="567"/>
        <w:jc w:val="center"/>
        <w:rPr>
          <w:rFonts w:ascii="GHEA Grapalat" w:hAnsi="GHEA Grapalat" w:cs="Sylfaen"/>
          <w:b/>
        </w:rPr>
      </w:pPr>
      <w:r w:rsidRPr="009044F1">
        <w:rPr>
          <w:rFonts w:ascii="GHEA Grapalat" w:hAnsi="GHEA Grapalat"/>
        </w:rPr>
        <w:br w:type="page"/>
      </w:r>
    </w:p>
    <w:p w14:paraId="4BBE186A" w14:textId="77777777" w:rsidR="001C0CA8" w:rsidRPr="009044F1" w:rsidRDefault="001C0CA8" w:rsidP="001C0CA8">
      <w:pPr>
        <w:widowControl w:val="0"/>
        <w:spacing w:after="160"/>
        <w:jc w:val="center"/>
        <w:rPr>
          <w:rFonts w:ascii="GHEA Grapalat" w:hAnsi="GHEA Grapalat"/>
          <w:b/>
        </w:rPr>
      </w:pPr>
      <w:r w:rsidRPr="009044F1">
        <w:rPr>
          <w:rFonts w:ascii="GHEA Grapalat" w:hAnsi="GHEA Grapalat"/>
          <w:b/>
        </w:rPr>
        <w:lastRenderedPageBreak/>
        <w:t>СОДЕРЖАНИЕ</w:t>
      </w:r>
    </w:p>
    <w:p w14:paraId="56BB685B" w14:textId="77777777" w:rsidR="001C0CA8" w:rsidRPr="009044F1" w:rsidRDefault="001C0CA8" w:rsidP="001C0CA8">
      <w:pPr>
        <w:widowControl w:val="0"/>
        <w:spacing w:after="160"/>
        <w:ind w:firstLine="567"/>
        <w:jc w:val="center"/>
        <w:rPr>
          <w:rFonts w:ascii="GHEA Grapalat" w:hAnsi="GHEA Grapalat"/>
          <w:i/>
        </w:rPr>
      </w:pPr>
    </w:p>
    <w:p w14:paraId="6E9F60B2" w14:textId="62F6F839" w:rsidR="001C0CA8" w:rsidRPr="009044F1" w:rsidRDefault="001C0CA8" w:rsidP="001C0CA8">
      <w:pPr>
        <w:pStyle w:val="BodyText"/>
        <w:widowControl w:val="0"/>
        <w:spacing w:after="160"/>
        <w:ind w:right="-7"/>
        <w:jc w:val="center"/>
        <w:rPr>
          <w:rFonts w:ascii="GHEA Grapalat" w:hAnsi="GHEA Grapalat"/>
        </w:rPr>
      </w:pPr>
      <w:bookmarkStart w:id="3" w:name="_Hlk151022297"/>
      <w:r w:rsidRPr="007E4F01">
        <w:rPr>
          <w:rFonts w:ascii="Arial" w:hAnsi="Arial" w:cs="Arial"/>
          <w:color w:val="222222"/>
          <w:sz w:val="20"/>
          <w:szCs w:val="20"/>
          <w:shd w:val="clear" w:color="auto" w:fill="F8F9FA"/>
        </w:rPr>
        <w:t>«</w:t>
      </w:r>
      <w:r w:rsidR="00B376F7">
        <w:rPr>
          <w:rFonts w:ascii="Arial" w:hAnsi="Arial" w:cs="Arial"/>
          <w:color w:val="222222"/>
          <w:sz w:val="20"/>
          <w:szCs w:val="20"/>
          <w:shd w:val="clear" w:color="auto" w:fill="F8F9FA"/>
        </w:rPr>
        <w:t>Медикаменты</w:t>
      </w:r>
      <w:r w:rsidRPr="00DE1E5A">
        <w:rPr>
          <w:rFonts w:ascii="GHEA Grapalat" w:hAnsi="GHEA Grapalat" w:cs="Sylfaen"/>
          <w:lang w:val="af-ZA"/>
        </w:rPr>
        <w:t>»</w:t>
      </w:r>
      <w:r w:rsidRPr="009044F1">
        <w:rPr>
          <w:rFonts w:ascii="GHEA Grapalat" w:hAnsi="GHEA Grapalat"/>
        </w:rPr>
        <w:t xml:space="preserve"> </w:t>
      </w:r>
      <w:bookmarkEnd w:id="3"/>
      <w:r w:rsidRPr="002E069D">
        <w:rPr>
          <w:rFonts w:ascii="GHEA Grapalat" w:hAnsi="GHEA Grapalat"/>
          <w:b/>
        </w:rPr>
        <w:t xml:space="preserve">ДЛЯ </w:t>
      </w:r>
      <w:proofErr w:type="gramStart"/>
      <w:r w:rsidRPr="002E069D">
        <w:rPr>
          <w:rFonts w:ascii="GHEA Grapalat" w:hAnsi="GHEA Grapalat"/>
          <w:b/>
        </w:rPr>
        <w:t>НУЖД</w:t>
      </w:r>
      <w:r>
        <w:rPr>
          <w:rFonts w:ascii="GHEA Grapalat" w:hAnsi="GHEA Grapalat"/>
        </w:rPr>
        <w:t xml:space="preserve"> </w:t>
      </w:r>
      <w:r w:rsidRPr="007E4F01">
        <w:rPr>
          <w:rFonts w:ascii="GHEA Grapalat" w:hAnsi="GHEA Grapalat"/>
        </w:rPr>
        <w:t xml:space="preserve"> </w:t>
      </w:r>
      <w:r w:rsidR="00A640C4" w:rsidRPr="003A18A4">
        <w:rPr>
          <w:rFonts w:ascii="GHEA Grapalat" w:hAnsi="GHEA Grapalat"/>
          <w:sz w:val="18"/>
          <w:szCs w:val="18"/>
        </w:rPr>
        <w:t>ЦЕНТР</w:t>
      </w:r>
      <w:proofErr w:type="gramEnd"/>
      <w:r w:rsidR="00A640C4" w:rsidRPr="003A18A4">
        <w:rPr>
          <w:rFonts w:ascii="GHEA Grapalat" w:hAnsi="GHEA Grapalat"/>
          <w:sz w:val="18"/>
          <w:szCs w:val="18"/>
        </w:rPr>
        <w:t xml:space="preserve"> ЗДОРОВЬЯ </w:t>
      </w:r>
      <w:r w:rsidR="00A640C4" w:rsidRPr="003A18A4">
        <w:rPr>
          <w:rFonts w:ascii="GHEA Grapalat" w:hAnsi="GHEA Grapalat"/>
          <w:sz w:val="18"/>
          <w:szCs w:val="18"/>
          <w:lang w:val="hy-AM"/>
        </w:rPr>
        <w:t xml:space="preserve"> &lt;&lt;</w:t>
      </w:r>
      <w:r w:rsidR="00A640C4" w:rsidRPr="003A18A4">
        <w:rPr>
          <w:rFonts w:ascii="GHEA Grapalat" w:hAnsi="GHEA Grapalat"/>
          <w:sz w:val="18"/>
          <w:szCs w:val="18"/>
        </w:rPr>
        <w:t>СЕБАСТИЯ &gt;&gt;</w:t>
      </w:r>
      <w:r w:rsidR="00A640C4" w:rsidRPr="00A640C4">
        <w:rPr>
          <w:rFonts w:ascii="GHEA Grapalat" w:hAnsi="GHEA Grapalat"/>
        </w:rPr>
        <w:t xml:space="preserve"> </w:t>
      </w:r>
      <w:r w:rsidR="00A640C4" w:rsidRPr="00A640C4">
        <w:rPr>
          <w:rFonts w:ascii="GHEA Grapalat" w:hAnsi="GHEA Grapalat"/>
          <w:sz w:val="20"/>
          <w:szCs w:val="20"/>
        </w:rPr>
        <w:t>ЗАО</w:t>
      </w:r>
    </w:p>
    <w:p w14:paraId="734D6D3E" w14:textId="77777777" w:rsidR="001C0CA8" w:rsidRPr="00EC400D" w:rsidRDefault="001C0CA8" w:rsidP="001C0CA8">
      <w:pPr>
        <w:widowControl w:val="0"/>
        <w:rPr>
          <w:rFonts w:ascii="GHEA Grapalat" w:hAnsi="GHEA Grapalat"/>
          <w:sz w:val="20"/>
          <w:szCs w:val="20"/>
        </w:rPr>
      </w:pPr>
      <w:r w:rsidRPr="00EC400D">
        <w:rPr>
          <w:rFonts w:ascii="GHEA Grapalat" w:hAnsi="GHEA Grapalat"/>
          <w:sz w:val="20"/>
          <w:szCs w:val="20"/>
        </w:rPr>
        <w:t>наименование</w:t>
      </w:r>
      <w:r w:rsidRPr="00EC400D">
        <w:rPr>
          <w:sz w:val="20"/>
          <w:szCs w:val="20"/>
        </w:rPr>
        <w:t xml:space="preserve"> </w:t>
      </w:r>
      <w:r w:rsidRPr="00EC400D">
        <w:rPr>
          <w:rFonts w:ascii="GHEA Grapalat" w:hAnsi="GHEA Grapalat"/>
          <w:sz w:val="20"/>
          <w:szCs w:val="20"/>
        </w:rPr>
        <w:t>товара</w:t>
      </w:r>
      <w:r w:rsidRPr="00EC400D">
        <w:rPr>
          <w:rFonts w:ascii="GHEA Grapalat" w:hAnsi="GHEA Grapalat"/>
          <w:sz w:val="20"/>
          <w:szCs w:val="20"/>
        </w:rPr>
        <w:tab/>
        <w:t>(наименование заказчика)</w:t>
      </w:r>
    </w:p>
    <w:p w14:paraId="7C64E8F8" w14:textId="77777777" w:rsidR="001C0CA8" w:rsidRPr="003A1EBB" w:rsidRDefault="001C0CA8" w:rsidP="001C0CA8">
      <w:pPr>
        <w:widowControl w:val="0"/>
        <w:spacing w:after="160"/>
        <w:ind w:firstLine="567"/>
        <w:jc w:val="center"/>
        <w:rPr>
          <w:rFonts w:ascii="GHEA Grapalat" w:hAnsi="GHEA Grapalat"/>
        </w:rPr>
      </w:pPr>
    </w:p>
    <w:p w14:paraId="464A5F44" w14:textId="77777777" w:rsidR="001C0CA8" w:rsidRPr="009044F1" w:rsidRDefault="001C0CA8" w:rsidP="001C0CA8">
      <w:pPr>
        <w:widowControl w:val="0"/>
        <w:spacing w:after="160"/>
        <w:jc w:val="center"/>
        <w:rPr>
          <w:rFonts w:ascii="GHEA Grapalat" w:hAnsi="GHEA Grapalat"/>
          <w:i/>
        </w:rPr>
      </w:pPr>
      <w:r w:rsidRPr="009044F1">
        <w:rPr>
          <w:rFonts w:ascii="GHEA Grapalat" w:hAnsi="GHEA Grapalat"/>
          <w:b/>
        </w:rPr>
        <w:t xml:space="preserve">ПРИГЛАШЕНИЯ НА </w:t>
      </w:r>
      <w:r w:rsidRPr="00E23A39">
        <w:rPr>
          <w:rFonts w:ascii="GHEA Grapalat" w:hAnsi="GHEA Grapalat"/>
          <w:b/>
          <w:sz w:val="32"/>
          <w:szCs w:val="32"/>
        </w:rPr>
        <w:t xml:space="preserve">запрос </w:t>
      </w:r>
      <w:proofErr w:type="gramStart"/>
      <w:r w:rsidRPr="00E23A39">
        <w:rPr>
          <w:rFonts w:ascii="GHEA Grapalat" w:hAnsi="GHEA Grapalat"/>
          <w:b/>
          <w:sz w:val="32"/>
          <w:szCs w:val="32"/>
        </w:rPr>
        <w:t>котировок</w:t>
      </w:r>
      <w:r w:rsidRPr="009044F1">
        <w:rPr>
          <w:rFonts w:ascii="GHEA Grapalat" w:hAnsi="GHEA Grapalat"/>
          <w:b/>
        </w:rPr>
        <w:t xml:space="preserve">  КОНКУРС</w:t>
      </w:r>
      <w:proofErr w:type="gramEnd"/>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2E358035" w14:textId="77777777" w:rsidR="001C0CA8" w:rsidRPr="009044F1" w:rsidRDefault="001C0CA8" w:rsidP="001C0CA8">
      <w:pPr>
        <w:widowControl w:val="0"/>
        <w:spacing w:after="160"/>
        <w:jc w:val="center"/>
        <w:rPr>
          <w:rFonts w:ascii="GHEA Grapalat" w:hAnsi="GHEA Grapalat" w:cs="Sylfaen"/>
          <w:b/>
        </w:rPr>
      </w:pPr>
    </w:p>
    <w:p w14:paraId="55843630" w14:textId="77777777" w:rsidR="001C0CA8" w:rsidRPr="008842CE" w:rsidRDefault="001C0CA8" w:rsidP="001C0CA8">
      <w:pPr>
        <w:widowControl w:val="0"/>
        <w:spacing w:after="160"/>
        <w:jc w:val="center"/>
        <w:rPr>
          <w:rFonts w:ascii="GHEA Grapalat" w:hAnsi="GHEA Grapalat"/>
          <w:b/>
        </w:rPr>
      </w:pPr>
      <w:r w:rsidRPr="009044F1">
        <w:rPr>
          <w:rFonts w:ascii="GHEA Grapalat" w:hAnsi="GHEA Grapalat"/>
          <w:b/>
        </w:rPr>
        <w:t>ЧАСТЬ I.</w:t>
      </w:r>
    </w:p>
    <w:p w14:paraId="4C1FAD79" w14:textId="77777777" w:rsidR="001C0CA8" w:rsidRPr="008842CE" w:rsidRDefault="001C0CA8" w:rsidP="001C0CA8">
      <w:pPr>
        <w:widowControl w:val="0"/>
        <w:spacing w:after="160"/>
        <w:jc w:val="center"/>
        <w:rPr>
          <w:rFonts w:ascii="GHEA Grapalat" w:hAnsi="GHEA Grapalat"/>
        </w:rPr>
      </w:pPr>
    </w:p>
    <w:p w14:paraId="764ED338" w14:textId="77777777" w:rsidR="001C0CA8" w:rsidRPr="009044F1" w:rsidRDefault="001C0CA8" w:rsidP="001C0CA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490A0A7F" w14:textId="77777777" w:rsidR="001C0CA8" w:rsidRPr="009044F1" w:rsidRDefault="001C0CA8" w:rsidP="001C0CA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21418D6B" w14:textId="77777777" w:rsidR="001C0CA8" w:rsidRPr="00543BAE" w:rsidRDefault="001C0CA8" w:rsidP="001C0CA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6ADB0F32" w14:textId="77777777" w:rsidR="001C0CA8" w:rsidRPr="009044F1" w:rsidRDefault="001C0CA8" w:rsidP="001C0CA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70E2DC62" w14:textId="77777777" w:rsidR="001C0CA8" w:rsidRPr="009044F1" w:rsidRDefault="001C0CA8" w:rsidP="001C0CA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4A2D991B" w14:textId="77777777" w:rsidR="001C0CA8" w:rsidRPr="009044F1" w:rsidRDefault="001C0CA8" w:rsidP="001C0CA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5257843D" w14:textId="77777777" w:rsidR="001C0CA8" w:rsidRPr="009044F1" w:rsidRDefault="001C0CA8" w:rsidP="001C0CA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278F36D" w14:textId="77777777" w:rsidR="001C0CA8" w:rsidRPr="008842CE" w:rsidRDefault="001C0CA8" w:rsidP="001C0CA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751F5936" w14:textId="77777777" w:rsidR="001C0CA8" w:rsidRPr="003A1EBB" w:rsidRDefault="001C0CA8" w:rsidP="001C0CA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4EAE6ACC" w14:textId="77777777" w:rsidR="001C0CA8" w:rsidRPr="009044F1" w:rsidRDefault="001C0CA8" w:rsidP="001C0CA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proofErr w:type="gramStart"/>
      <w:r w:rsidRPr="003D0E3C">
        <w:rPr>
          <w:rFonts w:ascii="GHEA Grapalat" w:hAnsi="GHEA Grapalat"/>
        </w:rPr>
        <w:t>квалификаци</w:t>
      </w:r>
      <w:r>
        <w:rPr>
          <w:rFonts w:ascii="GHEA Grapalat" w:hAnsi="GHEA Grapalat"/>
        </w:rPr>
        <w:t>и  и</w:t>
      </w:r>
      <w:proofErr w:type="gramEnd"/>
      <w:r>
        <w:rPr>
          <w:rFonts w:ascii="GHEA Grapalat" w:hAnsi="GHEA Grapalat"/>
        </w:rPr>
        <w:t xml:space="preserve"> договора</w:t>
      </w:r>
      <w:r w:rsidRPr="009044F1">
        <w:rPr>
          <w:rFonts w:ascii="GHEA Grapalat" w:hAnsi="GHEA Grapalat"/>
        </w:rPr>
        <w:t xml:space="preserve"> </w:t>
      </w:r>
    </w:p>
    <w:p w14:paraId="14440089" w14:textId="77777777" w:rsidR="001C0CA8" w:rsidRPr="003A1EBB" w:rsidRDefault="001C0CA8" w:rsidP="001C0CA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0FD534E1" w14:textId="77777777" w:rsidR="001C0CA8" w:rsidRPr="00543BAE" w:rsidRDefault="001C0CA8" w:rsidP="001C0CA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015A5C8E" w14:textId="77777777" w:rsidR="001C0CA8" w:rsidRDefault="001C0CA8" w:rsidP="001C0CA8">
      <w:pPr>
        <w:widowControl w:val="0"/>
        <w:spacing w:after="160"/>
        <w:jc w:val="center"/>
        <w:rPr>
          <w:rFonts w:ascii="GHEA Grapalat" w:hAnsi="GHEA Grapalat"/>
          <w:b/>
        </w:rPr>
      </w:pPr>
    </w:p>
    <w:p w14:paraId="029D6BA3" w14:textId="77777777" w:rsidR="001C0CA8" w:rsidRDefault="001C0CA8" w:rsidP="001C0CA8">
      <w:pPr>
        <w:widowControl w:val="0"/>
        <w:spacing w:after="160"/>
        <w:jc w:val="center"/>
        <w:rPr>
          <w:rFonts w:ascii="GHEA Grapalat" w:hAnsi="GHEA Grapalat"/>
          <w:b/>
        </w:rPr>
      </w:pPr>
    </w:p>
    <w:p w14:paraId="6C36FA98" w14:textId="77777777" w:rsidR="001C0CA8" w:rsidRPr="00374F4A" w:rsidRDefault="001C0CA8" w:rsidP="001C0CA8">
      <w:pPr>
        <w:widowControl w:val="0"/>
        <w:spacing w:after="160"/>
        <w:jc w:val="center"/>
        <w:rPr>
          <w:rFonts w:ascii="GHEA Grapalat" w:hAnsi="GHEA Grapalat"/>
          <w:b/>
        </w:rPr>
      </w:pPr>
      <w:r>
        <w:rPr>
          <w:rFonts w:ascii="GHEA Grapalat" w:hAnsi="GHEA Grapalat"/>
          <w:b/>
        </w:rPr>
        <w:t xml:space="preserve">ЧАСТЬ II. </w:t>
      </w:r>
    </w:p>
    <w:p w14:paraId="14388F45" w14:textId="77777777" w:rsidR="001C0CA8" w:rsidRPr="00374F4A" w:rsidRDefault="001C0CA8" w:rsidP="001C0CA8">
      <w:pPr>
        <w:widowControl w:val="0"/>
        <w:spacing w:after="160"/>
        <w:jc w:val="center"/>
        <w:rPr>
          <w:rFonts w:ascii="GHEA Grapalat" w:hAnsi="GHEA Grapalat"/>
          <w:b/>
        </w:rPr>
      </w:pPr>
    </w:p>
    <w:p w14:paraId="58DD008A" w14:textId="4A604295" w:rsidR="001C0CA8" w:rsidRDefault="001C0CA8" w:rsidP="001C0CA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00036D82" w:rsidRPr="00E23A39">
        <w:rPr>
          <w:rFonts w:ascii="GHEA Grapalat" w:hAnsi="GHEA Grapalat"/>
          <w:b/>
          <w:sz w:val="32"/>
          <w:szCs w:val="32"/>
        </w:rPr>
        <w:t xml:space="preserve">запрос </w:t>
      </w:r>
      <w:proofErr w:type="gramStart"/>
      <w:r w:rsidR="00036D82" w:rsidRPr="00E23A39">
        <w:rPr>
          <w:rFonts w:ascii="GHEA Grapalat" w:hAnsi="GHEA Grapalat"/>
          <w:b/>
          <w:sz w:val="32"/>
          <w:szCs w:val="32"/>
        </w:rPr>
        <w:t>котировок</w:t>
      </w:r>
      <w:r w:rsidR="00036D82" w:rsidRPr="009044F1">
        <w:rPr>
          <w:rFonts w:ascii="GHEA Grapalat" w:hAnsi="GHEA Grapalat"/>
          <w:b/>
        </w:rPr>
        <w:t xml:space="preserve">  </w:t>
      </w:r>
      <w:r w:rsidRPr="009044F1">
        <w:rPr>
          <w:rFonts w:ascii="GHEA Grapalat" w:hAnsi="GHEA Grapalat"/>
          <w:b/>
        </w:rPr>
        <w:t>КОНКУРС</w:t>
      </w:r>
      <w:proofErr w:type="gramEnd"/>
    </w:p>
    <w:p w14:paraId="316A89FF" w14:textId="77777777" w:rsidR="001C0CA8" w:rsidRPr="008842CE" w:rsidRDefault="001C0CA8" w:rsidP="001C0CA8">
      <w:pPr>
        <w:widowControl w:val="0"/>
        <w:spacing w:after="160"/>
        <w:jc w:val="center"/>
        <w:rPr>
          <w:rFonts w:ascii="GHEA Grapalat" w:hAnsi="GHEA Grapalat"/>
          <w:b/>
        </w:rPr>
      </w:pPr>
    </w:p>
    <w:p w14:paraId="5F3CC9A3" w14:textId="77777777" w:rsidR="001C0CA8" w:rsidRPr="003A1EBB" w:rsidRDefault="001C0CA8" w:rsidP="001C0CA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3A104F6D" w14:textId="77777777" w:rsidR="001C0CA8" w:rsidRPr="003A1EBB" w:rsidRDefault="001C0CA8" w:rsidP="001C0CA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EC3E0F1" w14:textId="77777777" w:rsidR="001C0CA8" w:rsidRPr="00625529" w:rsidRDefault="001C0CA8" w:rsidP="001C0CA8">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5B9936F2" w14:textId="77777777" w:rsidR="001C0CA8" w:rsidRDefault="001C0CA8" w:rsidP="001C0CA8">
      <w:pPr>
        <w:rPr>
          <w:rFonts w:ascii="GHEA Grapalat" w:hAnsi="GHEA Grapalat"/>
          <w:spacing w:val="-6"/>
        </w:rPr>
      </w:pPr>
      <w:r>
        <w:rPr>
          <w:rFonts w:ascii="GHEA Grapalat" w:hAnsi="GHEA Grapalat"/>
          <w:spacing w:val="-6"/>
        </w:rPr>
        <w:br w:type="page"/>
      </w:r>
    </w:p>
    <w:p w14:paraId="1FDDC100" w14:textId="547FF57D" w:rsidR="001C0CA8" w:rsidRPr="006D2DF7" w:rsidRDefault="001C0CA8" w:rsidP="00A640C4">
      <w:pPr>
        <w:pStyle w:val="BodyTextIndent"/>
        <w:widowControl w:val="0"/>
        <w:spacing w:after="160" w:line="240" w:lineRule="auto"/>
        <w:ind w:firstLine="0"/>
        <w:jc w:val="center"/>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w:t>
      </w:r>
      <w:r w:rsidR="00036D82" w:rsidRPr="00036D82">
        <w:rPr>
          <w:rFonts w:ascii="GHEA Grapalat" w:hAnsi="GHEA Grapalat"/>
          <w:bCs/>
        </w:rPr>
        <w:t>запрос котировок</w:t>
      </w:r>
      <w:r w:rsidR="00036D82" w:rsidRPr="009044F1">
        <w:rPr>
          <w:rFonts w:ascii="GHEA Grapalat" w:hAnsi="GHEA Grapalat"/>
          <w:b/>
        </w:rPr>
        <w:t xml:space="preserve">  </w:t>
      </w:r>
      <w:r w:rsidRPr="006D2DF7">
        <w:rPr>
          <w:rFonts w:ascii="GHEA Grapalat" w:hAnsi="GHEA Grapalat"/>
          <w:spacing w:val="-6"/>
        </w:rPr>
        <w:t xml:space="preserve"> конкурсе, проводимом под кодом </w:t>
      </w:r>
      <w:r w:rsidR="00C14AA5">
        <w:rPr>
          <w:rFonts w:ascii="GHEA Grapalat" w:hAnsi="GHEA Grapalat"/>
        </w:rPr>
        <w:t>СЕБЗЦ - GHAPDzB-26-7</w:t>
      </w:r>
      <w:r w:rsidRPr="006D2DF7">
        <w:rPr>
          <w:rFonts w:ascii="GHEA Grapalat" w:hAnsi="GHEA Grapalat"/>
          <w:spacing w:val="-6"/>
        </w:rPr>
        <w:t>(далее — процедура).</w:t>
      </w:r>
    </w:p>
    <w:p w14:paraId="1941E3BC" w14:textId="77777777" w:rsidR="001C0CA8" w:rsidRPr="000B2CFA" w:rsidRDefault="001C0CA8" w:rsidP="001C0CA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FCA68C2" w14:textId="77777777" w:rsidR="001C0CA8" w:rsidRPr="009044F1" w:rsidRDefault="001C0CA8" w:rsidP="001C0CA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63219C90" w14:textId="77777777" w:rsidR="001C0CA8" w:rsidRPr="009044F1" w:rsidRDefault="001C0CA8" w:rsidP="001C0CA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B802219" w14:textId="77777777" w:rsidR="001C0CA8" w:rsidRPr="009044F1" w:rsidRDefault="001C0CA8" w:rsidP="001C0CA8">
      <w:pPr>
        <w:pStyle w:val="BodyTextIndent2"/>
        <w:widowControl w:val="0"/>
        <w:spacing w:after="160"/>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Pr>
          <w:rFonts w:ascii="GHEA Grapalat" w:hAnsi="GHEA Grapalat"/>
          <w:u w:val="single"/>
          <w:lang w:val="hy-AM"/>
        </w:rPr>
        <w:t>15</w:t>
      </w:r>
      <w:r w:rsidRPr="00D64340">
        <w:rPr>
          <w:rFonts w:ascii="GHEA Grapalat" w:hAnsi="GHEA Grapalat"/>
          <w:u w:val="single"/>
          <w:lang w:val="af-ZA"/>
        </w:rPr>
        <w:t>pol-t</w:t>
      </w:r>
      <w:r>
        <w:rPr>
          <w:rFonts w:ascii="GHEA Grapalat" w:hAnsi="GHEA Grapalat"/>
          <w:u w:val="single"/>
          <w:lang w:val="af-ZA"/>
        </w:rPr>
        <w:t>ender@mail.ru</w:t>
      </w:r>
      <w:r w:rsidRPr="009044F1" w:rsidDel="008C68A3">
        <w:rPr>
          <w:rFonts w:ascii="GHEA Grapalat" w:hAnsi="GHEA Grapalat"/>
          <w:i/>
          <w:sz w:val="24"/>
          <w:szCs w:val="24"/>
        </w:rPr>
        <w:t xml:space="preserve"> </w:t>
      </w:r>
      <w:r w:rsidRPr="009044F1">
        <w:rPr>
          <w:rFonts w:ascii="GHEA Grapalat" w:hAnsi="GHEA Grapalat"/>
          <w:sz w:val="24"/>
          <w:szCs w:val="24"/>
        </w:rPr>
        <w:t>".</w:t>
      </w:r>
    </w:p>
    <w:p w14:paraId="1DA8CE22" w14:textId="77777777" w:rsidR="001C0CA8" w:rsidRPr="009044F1" w:rsidRDefault="001C0CA8" w:rsidP="001C0CA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6FF8B8E7" w14:textId="77777777" w:rsidR="001C0CA8" w:rsidRPr="009044F1" w:rsidRDefault="001C0CA8" w:rsidP="001C0CA8">
      <w:pPr>
        <w:pStyle w:val="Heading3"/>
        <w:keepNext w:val="0"/>
        <w:widowControl w:val="0"/>
        <w:spacing w:after="160" w:line="240" w:lineRule="auto"/>
        <w:rPr>
          <w:rFonts w:ascii="GHEA Grapalat" w:hAnsi="GHEA Grapalat"/>
          <w:sz w:val="24"/>
          <w:szCs w:val="24"/>
        </w:rPr>
      </w:pPr>
    </w:p>
    <w:p w14:paraId="33DA6BDB" w14:textId="77777777" w:rsidR="001C0CA8" w:rsidRPr="009044F1" w:rsidRDefault="001C0CA8" w:rsidP="001C0CA8">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5D6886CD" w14:textId="01C4C7B7" w:rsidR="001C0CA8" w:rsidRPr="009044F1" w:rsidRDefault="001C0CA8" w:rsidP="00FE2BF5">
      <w:pPr>
        <w:pStyle w:val="BodyText"/>
        <w:widowControl w:val="0"/>
        <w:spacing w:after="160"/>
        <w:ind w:right="-7"/>
        <w:jc w:val="center"/>
        <w:rPr>
          <w:rFonts w:ascii="GHEA Grapalat" w:hAnsi="GHEA Grapalat"/>
          <w:i/>
        </w:rPr>
      </w:pPr>
      <w:r w:rsidRPr="009044F1">
        <w:rPr>
          <w:rFonts w:ascii="GHEA Grapalat" w:hAnsi="GHEA Grapalat"/>
        </w:rPr>
        <w:t>1.1</w:t>
      </w:r>
      <w:r w:rsidRPr="008E6E51">
        <w:rPr>
          <w:rFonts w:ascii="GHEA Grapalat" w:hAnsi="GHEA Grapalat"/>
        </w:rPr>
        <w:t>.</w:t>
      </w:r>
      <w:r w:rsidRPr="00090699">
        <w:rPr>
          <w:rFonts w:ascii="GHEA Grapalat" w:hAnsi="GHEA Grapalat"/>
        </w:rPr>
        <w:tab/>
      </w:r>
      <w:r w:rsidRPr="009044F1">
        <w:rPr>
          <w:rFonts w:ascii="GHEA Grapalat" w:hAnsi="GHEA Grapalat"/>
        </w:rPr>
        <w:t xml:space="preserve">Предметом закупки является приобретение </w:t>
      </w:r>
      <w:r w:rsidR="005A0DC9" w:rsidRPr="007E4F01">
        <w:rPr>
          <w:rFonts w:ascii="Arial" w:hAnsi="Arial" w:cs="Arial"/>
          <w:color w:val="222222"/>
          <w:sz w:val="20"/>
          <w:szCs w:val="20"/>
          <w:shd w:val="clear" w:color="auto" w:fill="F8F9FA"/>
        </w:rPr>
        <w:t>«</w:t>
      </w:r>
      <w:r w:rsidR="00B376F7">
        <w:rPr>
          <w:rFonts w:ascii="Arial" w:hAnsi="Arial" w:cs="Arial"/>
          <w:color w:val="222222"/>
          <w:sz w:val="20"/>
          <w:szCs w:val="20"/>
          <w:shd w:val="clear" w:color="auto" w:fill="F8F9FA"/>
        </w:rPr>
        <w:t>Медикаменты</w:t>
      </w:r>
      <w:r w:rsidR="005A0DC9" w:rsidRPr="00DE1E5A">
        <w:rPr>
          <w:rFonts w:ascii="GHEA Grapalat" w:hAnsi="GHEA Grapalat" w:cs="Sylfaen"/>
          <w:lang w:val="af-ZA"/>
        </w:rPr>
        <w:t>»</w:t>
      </w:r>
      <w:r w:rsidR="005A0DC9" w:rsidRPr="009044F1">
        <w:rPr>
          <w:rFonts w:ascii="GHEA Grapalat" w:hAnsi="GHEA Grapalat"/>
        </w:rPr>
        <w:t xml:space="preserve"> </w:t>
      </w:r>
      <w:r w:rsidR="005A0DC9" w:rsidRPr="005A0DC9">
        <w:rPr>
          <w:rFonts w:ascii="GHEA Grapalat" w:hAnsi="GHEA Grapalat"/>
          <w:b/>
          <w:sz w:val="18"/>
          <w:szCs w:val="18"/>
        </w:rPr>
        <w:t>ДЛЯ НУЖД</w:t>
      </w:r>
      <w:r w:rsidR="005A0DC9" w:rsidRPr="00EC400D">
        <w:rPr>
          <w:rFonts w:ascii="GHEA Grapalat" w:hAnsi="GHEA Grapalat"/>
        </w:rPr>
        <w:t xml:space="preserve"> </w:t>
      </w:r>
      <w:r w:rsidR="00A640C4" w:rsidRPr="003A18A4">
        <w:rPr>
          <w:rFonts w:ascii="GHEA Grapalat" w:hAnsi="GHEA Grapalat"/>
          <w:sz w:val="18"/>
          <w:szCs w:val="18"/>
        </w:rPr>
        <w:t xml:space="preserve">ЦЕНТР </w:t>
      </w:r>
      <w:proofErr w:type="gramStart"/>
      <w:r w:rsidR="00A640C4" w:rsidRPr="003A18A4">
        <w:rPr>
          <w:rFonts w:ascii="GHEA Grapalat" w:hAnsi="GHEA Grapalat"/>
          <w:sz w:val="18"/>
          <w:szCs w:val="18"/>
        </w:rPr>
        <w:t xml:space="preserve">ЗДОРОВЬЯ </w:t>
      </w:r>
      <w:r w:rsidR="00A640C4" w:rsidRPr="003A18A4">
        <w:rPr>
          <w:rFonts w:ascii="GHEA Grapalat" w:hAnsi="GHEA Grapalat"/>
          <w:sz w:val="18"/>
          <w:szCs w:val="18"/>
          <w:lang w:val="hy-AM"/>
        </w:rPr>
        <w:t xml:space="preserve"> &lt;</w:t>
      </w:r>
      <w:proofErr w:type="gramEnd"/>
      <w:r w:rsidR="00A640C4" w:rsidRPr="003A18A4">
        <w:rPr>
          <w:rFonts w:ascii="GHEA Grapalat" w:hAnsi="GHEA Grapalat"/>
          <w:sz w:val="18"/>
          <w:szCs w:val="18"/>
          <w:lang w:val="hy-AM"/>
        </w:rPr>
        <w:t>&lt;</w:t>
      </w:r>
      <w:r w:rsidR="00A640C4" w:rsidRPr="003A18A4">
        <w:rPr>
          <w:rFonts w:ascii="GHEA Grapalat" w:hAnsi="GHEA Grapalat"/>
          <w:sz w:val="18"/>
          <w:szCs w:val="18"/>
        </w:rPr>
        <w:t>СЕБАСТИЯ &gt;&gt;</w:t>
      </w:r>
      <w:r w:rsidR="00A640C4" w:rsidRPr="00A640C4">
        <w:rPr>
          <w:rFonts w:ascii="GHEA Grapalat" w:hAnsi="GHEA Grapalat"/>
        </w:rPr>
        <w:t xml:space="preserve"> </w:t>
      </w:r>
      <w:r w:rsidR="00A640C4" w:rsidRPr="00A640C4">
        <w:rPr>
          <w:rFonts w:ascii="GHEA Grapalat" w:hAnsi="GHEA Grapalat"/>
          <w:sz w:val="20"/>
          <w:szCs w:val="20"/>
        </w:rPr>
        <w:t>ЗАО</w:t>
      </w:r>
      <w:r w:rsidRPr="009044F1">
        <w:rPr>
          <w:rFonts w:ascii="GHEA Grapalat" w:hAnsi="GHEA Grapalat"/>
        </w:rPr>
        <w:t>, которые сгруппированы в лоты "</w:t>
      </w:r>
      <w:r w:rsidR="006107C5" w:rsidRPr="006107C5">
        <w:rPr>
          <w:rFonts w:ascii="GHEA Grapalat" w:hAnsi="GHEA Grapalat"/>
        </w:rPr>
        <w:t>7</w:t>
      </w:r>
      <w:r w:rsidRPr="009044F1">
        <w:rPr>
          <w:rFonts w:ascii="GHEA Grapalat" w:hAnsi="GHEA Grapalat"/>
        </w:rPr>
        <w:t>":</w:t>
      </w:r>
    </w:p>
    <w:tbl>
      <w:tblPr>
        <w:tblW w:w="10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3261"/>
        <w:gridCol w:w="6316"/>
      </w:tblGrid>
      <w:tr w:rsidR="001C0CA8" w:rsidRPr="009044F1" w14:paraId="111A95DD" w14:textId="77777777" w:rsidTr="00183C6D">
        <w:trPr>
          <w:jc w:val="center"/>
        </w:trPr>
        <w:tc>
          <w:tcPr>
            <w:tcW w:w="4390" w:type="dxa"/>
            <w:gridSpan w:val="2"/>
            <w:vAlign w:val="center"/>
          </w:tcPr>
          <w:p w14:paraId="0E0842F0" w14:textId="77777777" w:rsidR="001C0CA8" w:rsidRPr="00C53648" w:rsidRDefault="001C0CA8" w:rsidP="00C873FF">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316" w:type="dxa"/>
            <w:vAlign w:val="center"/>
          </w:tcPr>
          <w:p w14:paraId="6DFCAA35" w14:textId="77777777" w:rsidR="001C0CA8" w:rsidRPr="00C53648" w:rsidRDefault="001C0CA8" w:rsidP="00C873FF">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1C0CA8" w:rsidRPr="009044F1" w14:paraId="3C489577" w14:textId="77777777" w:rsidTr="00183C6D">
        <w:trPr>
          <w:jc w:val="center"/>
        </w:trPr>
        <w:tc>
          <w:tcPr>
            <w:tcW w:w="1129" w:type="dxa"/>
            <w:vAlign w:val="center"/>
          </w:tcPr>
          <w:p w14:paraId="43F3F442" w14:textId="77777777" w:rsidR="001C0CA8" w:rsidRPr="009044F1" w:rsidRDefault="001C0CA8" w:rsidP="00C873FF">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3261" w:type="dxa"/>
            <w:vAlign w:val="center"/>
          </w:tcPr>
          <w:p w14:paraId="00EE71EE" w14:textId="77777777" w:rsidR="001C0CA8" w:rsidRPr="00C53648" w:rsidRDefault="001C0CA8" w:rsidP="00C873FF">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316" w:type="dxa"/>
            <w:vAlign w:val="center"/>
          </w:tcPr>
          <w:p w14:paraId="569564CB" w14:textId="77777777" w:rsidR="001C0CA8" w:rsidRPr="00C53648" w:rsidRDefault="001C0CA8" w:rsidP="00C873FF">
            <w:pPr>
              <w:pStyle w:val="BodyTextIndent2"/>
              <w:widowControl w:val="0"/>
              <w:spacing w:after="120" w:line="240" w:lineRule="auto"/>
              <w:ind w:firstLine="0"/>
              <w:rPr>
                <w:rFonts w:ascii="GHEA Grapalat" w:hAnsi="GHEA Grapalat"/>
                <w:b/>
                <w:i/>
                <w:sz w:val="24"/>
                <w:szCs w:val="24"/>
              </w:rPr>
            </w:pPr>
          </w:p>
        </w:tc>
      </w:tr>
      <w:tr w:rsidR="00C44D24" w:rsidRPr="0051572C" w14:paraId="0BFD09A7" w14:textId="77777777" w:rsidTr="005C1692">
        <w:trPr>
          <w:trHeight w:val="145"/>
          <w:jc w:val="center"/>
        </w:trPr>
        <w:tc>
          <w:tcPr>
            <w:tcW w:w="1129" w:type="dxa"/>
            <w:vAlign w:val="center"/>
          </w:tcPr>
          <w:p w14:paraId="611FFAB0" w14:textId="744214C0" w:rsidR="00C44D24" w:rsidRPr="006107C5" w:rsidRDefault="006107C5" w:rsidP="00C44D24">
            <w:pPr>
              <w:pStyle w:val="BodyTextIndent2"/>
              <w:widowControl w:val="0"/>
              <w:spacing w:after="120" w:line="240" w:lineRule="auto"/>
              <w:ind w:firstLine="0"/>
              <w:jc w:val="center"/>
              <w:rPr>
                <w:rFonts w:ascii="GHEA Grapalat" w:hAnsi="GHEA Grapalat"/>
                <w:lang w:val="en-US"/>
              </w:rPr>
            </w:pPr>
            <w:r>
              <w:rPr>
                <w:rFonts w:ascii="GHEA Grapalat" w:hAnsi="GHEA Grapalat"/>
                <w:lang w:val="en-US"/>
              </w:rPr>
              <w:t>1</w:t>
            </w:r>
          </w:p>
        </w:tc>
        <w:tc>
          <w:tcPr>
            <w:tcW w:w="3261" w:type="dxa"/>
            <w:tcBorders>
              <w:top w:val="single" w:sz="4" w:space="0" w:color="auto"/>
              <w:left w:val="single" w:sz="4" w:space="0" w:color="auto"/>
              <w:bottom w:val="single" w:sz="4" w:space="0" w:color="auto"/>
              <w:right w:val="nil"/>
            </w:tcBorders>
            <w:shd w:val="clear" w:color="auto" w:fill="auto"/>
            <w:vAlign w:val="bottom"/>
          </w:tcPr>
          <w:p w14:paraId="22E126D4" w14:textId="4519069B" w:rsidR="00C44D24" w:rsidRPr="00A640C4" w:rsidRDefault="004B3501" w:rsidP="00C44D24">
            <w:pPr>
              <w:pStyle w:val="BodyTextIndent2"/>
              <w:widowControl w:val="0"/>
              <w:spacing w:after="120" w:line="240" w:lineRule="auto"/>
              <w:jc w:val="center"/>
              <w:rPr>
                <w:rFonts w:ascii="Sylfaen" w:hAnsi="Sylfaen"/>
                <w:lang w:val="hy-AM"/>
              </w:rPr>
            </w:pPr>
            <w:r>
              <w:rPr>
                <w:rFonts w:ascii="Calibri" w:hAnsi="Calibri" w:cs="Calibri"/>
                <w:color w:val="000000"/>
                <w:lang w:val="hy-AM"/>
              </w:rPr>
              <w:t>120000</w:t>
            </w:r>
          </w:p>
        </w:tc>
        <w:tc>
          <w:tcPr>
            <w:tcW w:w="6316" w:type="dxa"/>
            <w:tcBorders>
              <w:left w:val="single" w:sz="4" w:space="0" w:color="auto"/>
            </w:tcBorders>
            <w:vAlign w:val="center"/>
          </w:tcPr>
          <w:p w14:paraId="329B5448" w14:textId="620252B1" w:rsidR="00C44D24" w:rsidRPr="0051572C" w:rsidRDefault="00C14AA5" w:rsidP="00C44D2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Sylfaen" w:hAnsi="Sylfaen"/>
                <w:sz w:val="18"/>
                <w:szCs w:val="18"/>
              </w:rPr>
            </w:pPr>
            <w:r w:rsidRPr="00C14AA5">
              <w:rPr>
                <w:rFonts w:ascii="Sylfaen" w:hAnsi="Sylfaen"/>
                <w:sz w:val="18"/>
                <w:szCs w:val="18"/>
              </w:rPr>
              <w:t>Устройство для дистилляции/очистки воды.</w:t>
            </w:r>
          </w:p>
        </w:tc>
      </w:tr>
      <w:tr w:rsidR="004B3501" w:rsidRPr="009044F1" w14:paraId="6506441B" w14:textId="77777777" w:rsidTr="00E81968">
        <w:trPr>
          <w:jc w:val="center"/>
        </w:trPr>
        <w:tc>
          <w:tcPr>
            <w:tcW w:w="1129" w:type="dxa"/>
            <w:vAlign w:val="center"/>
          </w:tcPr>
          <w:p w14:paraId="706CFBBD" w14:textId="2622FBB8" w:rsidR="004B3501" w:rsidRPr="006107C5" w:rsidRDefault="004B3501" w:rsidP="004B3501">
            <w:pPr>
              <w:pStyle w:val="BodyTextIndent2"/>
              <w:widowControl w:val="0"/>
              <w:spacing w:after="120" w:line="240" w:lineRule="auto"/>
              <w:ind w:firstLine="0"/>
              <w:jc w:val="center"/>
              <w:rPr>
                <w:rFonts w:ascii="GHEA Grapalat" w:hAnsi="GHEA Grapalat"/>
                <w:lang w:val="en-US"/>
              </w:rPr>
            </w:pPr>
            <w:r>
              <w:rPr>
                <w:rFonts w:ascii="GHEA Grapalat" w:hAnsi="GHEA Grapalat"/>
                <w:lang w:val="en-US"/>
              </w:rPr>
              <w:t>2</w:t>
            </w:r>
          </w:p>
        </w:tc>
        <w:tc>
          <w:tcPr>
            <w:tcW w:w="3261" w:type="dxa"/>
            <w:tcBorders>
              <w:top w:val="single" w:sz="4" w:space="0" w:color="auto"/>
              <w:left w:val="single" w:sz="4" w:space="0" w:color="auto"/>
              <w:bottom w:val="single" w:sz="4" w:space="0" w:color="auto"/>
              <w:right w:val="nil"/>
            </w:tcBorders>
            <w:shd w:val="clear" w:color="auto" w:fill="auto"/>
            <w:vAlign w:val="center"/>
          </w:tcPr>
          <w:p w14:paraId="200284B6" w14:textId="6DBD4DBE" w:rsidR="004B3501" w:rsidRPr="00A640C4" w:rsidRDefault="004B3501" w:rsidP="004B3501">
            <w:pPr>
              <w:pStyle w:val="BodyTextIndent2"/>
              <w:widowControl w:val="0"/>
              <w:spacing w:after="120" w:line="240" w:lineRule="auto"/>
              <w:jc w:val="center"/>
              <w:rPr>
                <w:rFonts w:cs="Calibri"/>
                <w:color w:val="000000"/>
                <w:sz w:val="16"/>
                <w:szCs w:val="16"/>
                <w:lang w:val="hy-AM"/>
              </w:rPr>
            </w:pPr>
            <w:r>
              <w:rPr>
                <w:rFonts w:ascii="Calibri" w:hAnsi="Calibri" w:cs="Calibri"/>
                <w:color w:val="000000"/>
                <w:lang w:val="hy-AM"/>
              </w:rPr>
              <w:t>26800</w:t>
            </w:r>
          </w:p>
        </w:tc>
        <w:tc>
          <w:tcPr>
            <w:tcW w:w="6316" w:type="dxa"/>
            <w:tcBorders>
              <w:left w:val="single" w:sz="4" w:space="0" w:color="auto"/>
            </w:tcBorders>
            <w:vAlign w:val="center"/>
          </w:tcPr>
          <w:p w14:paraId="1BAA081F" w14:textId="08426601" w:rsidR="004B3501" w:rsidRPr="00962BED" w:rsidRDefault="004B3501" w:rsidP="004B3501">
            <w:pPr>
              <w:pStyle w:val="BodyTextIndent2"/>
              <w:widowControl w:val="0"/>
              <w:spacing w:after="120" w:line="240" w:lineRule="auto"/>
              <w:ind w:firstLine="0"/>
              <w:jc w:val="left"/>
              <w:rPr>
                <w:rFonts w:ascii="Arial" w:hAnsi="Arial" w:cs="Arial"/>
                <w:spacing w:val="8"/>
                <w:sz w:val="18"/>
                <w:szCs w:val="18"/>
              </w:rPr>
            </w:pPr>
            <w:r w:rsidRPr="00183C6D">
              <w:rPr>
                <w:rFonts w:ascii="Arial" w:hAnsi="Arial" w:cs="Arial"/>
                <w:sz w:val="18"/>
                <w:szCs w:val="18"/>
              </w:rPr>
              <w:t>Одноразовая простыня /50 х 40/</w:t>
            </w:r>
          </w:p>
        </w:tc>
      </w:tr>
      <w:tr w:rsidR="004B3501" w:rsidRPr="009044F1" w14:paraId="0E467F33" w14:textId="77777777" w:rsidTr="00E81968">
        <w:trPr>
          <w:jc w:val="center"/>
        </w:trPr>
        <w:tc>
          <w:tcPr>
            <w:tcW w:w="1129" w:type="dxa"/>
            <w:vAlign w:val="center"/>
          </w:tcPr>
          <w:p w14:paraId="65EBE85A" w14:textId="271F7FF6" w:rsidR="004B3501" w:rsidRPr="006107C5" w:rsidRDefault="004B3501" w:rsidP="004B3501">
            <w:pPr>
              <w:pStyle w:val="BodyTextIndent2"/>
              <w:widowControl w:val="0"/>
              <w:spacing w:after="120" w:line="240" w:lineRule="auto"/>
              <w:ind w:firstLine="0"/>
              <w:jc w:val="center"/>
              <w:rPr>
                <w:rFonts w:ascii="GHEA Grapalat" w:hAnsi="GHEA Grapalat"/>
                <w:lang w:val="en-US"/>
              </w:rPr>
            </w:pPr>
            <w:r>
              <w:rPr>
                <w:rFonts w:ascii="GHEA Grapalat" w:hAnsi="GHEA Grapalat"/>
                <w:lang w:val="en-US"/>
              </w:rPr>
              <w:t>3</w:t>
            </w:r>
          </w:p>
        </w:tc>
        <w:tc>
          <w:tcPr>
            <w:tcW w:w="3261" w:type="dxa"/>
            <w:tcBorders>
              <w:top w:val="single" w:sz="4" w:space="0" w:color="auto"/>
              <w:left w:val="nil"/>
              <w:bottom w:val="single" w:sz="4" w:space="0" w:color="auto"/>
              <w:right w:val="nil"/>
            </w:tcBorders>
            <w:shd w:val="clear" w:color="auto" w:fill="auto"/>
            <w:vAlign w:val="center"/>
          </w:tcPr>
          <w:p w14:paraId="263DA6EE" w14:textId="125C5216" w:rsidR="004B3501" w:rsidRPr="00A640C4" w:rsidRDefault="004B3501" w:rsidP="004B3501">
            <w:pPr>
              <w:pStyle w:val="BodyTextIndent2"/>
              <w:widowControl w:val="0"/>
              <w:spacing w:after="120" w:line="240" w:lineRule="auto"/>
              <w:ind w:firstLine="0"/>
              <w:jc w:val="center"/>
              <w:rPr>
                <w:rFonts w:cs="Calibri"/>
                <w:color w:val="000000"/>
                <w:sz w:val="16"/>
                <w:szCs w:val="16"/>
                <w:lang w:val="hy-AM"/>
              </w:rPr>
            </w:pPr>
            <w:r>
              <w:rPr>
                <w:rFonts w:ascii="Calibri" w:hAnsi="Calibri" w:cs="Calibri"/>
                <w:color w:val="000000"/>
                <w:lang w:val="hy-AM"/>
              </w:rPr>
              <w:t>3300</w:t>
            </w:r>
          </w:p>
        </w:tc>
        <w:tc>
          <w:tcPr>
            <w:tcW w:w="6316" w:type="dxa"/>
            <w:tcBorders>
              <w:left w:val="single" w:sz="4" w:space="0" w:color="auto"/>
            </w:tcBorders>
            <w:vAlign w:val="center"/>
          </w:tcPr>
          <w:p w14:paraId="2639B0F5" w14:textId="22941341" w:rsidR="004B3501" w:rsidRPr="00595154" w:rsidRDefault="004B3501" w:rsidP="004B3501">
            <w:pPr>
              <w:pStyle w:val="BodyTextIndent2"/>
              <w:widowControl w:val="0"/>
              <w:spacing w:after="120" w:line="240" w:lineRule="auto"/>
              <w:ind w:firstLine="0"/>
              <w:jc w:val="left"/>
              <w:rPr>
                <w:rFonts w:ascii="Arial" w:hAnsi="Arial" w:cs="Arial"/>
                <w:sz w:val="18"/>
                <w:szCs w:val="18"/>
                <w:shd w:val="clear" w:color="auto" w:fill="F7F7F7"/>
              </w:rPr>
            </w:pPr>
            <w:r w:rsidRPr="0051572C">
              <w:rPr>
                <w:rStyle w:val="y2iqfc"/>
                <w:rFonts w:ascii="inherit" w:hAnsi="inherit"/>
                <w:color w:val="202124"/>
                <w:sz w:val="18"/>
                <w:szCs w:val="18"/>
              </w:rPr>
              <w:t>Бахил</w:t>
            </w:r>
          </w:p>
        </w:tc>
      </w:tr>
      <w:tr w:rsidR="004B3501" w:rsidRPr="009044F1" w14:paraId="4B203AD9" w14:textId="77777777" w:rsidTr="00E81968">
        <w:trPr>
          <w:jc w:val="center"/>
        </w:trPr>
        <w:tc>
          <w:tcPr>
            <w:tcW w:w="1129" w:type="dxa"/>
            <w:vAlign w:val="center"/>
          </w:tcPr>
          <w:p w14:paraId="30030F5D" w14:textId="7E7CCA18" w:rsidR="004B3501" w:rsidRPr="006107C5" w:rsidRDefault="004B3501" w:rsidP="004B3501">
            <w:pPr>
              <w:pStyle w:val="BodyTextIndent2"/>
              <w:widowControl w:val="0"/>
              <w:spacing w:after="120" w:line="240" w:lineRule="auto"/>
              <w:ind w:firstLine="0"/>
              <w:jc w:val="center"/>
              <w:rPr>
                <w:rFonts w:ascii="GHEA Grapalat" w:hAnsi="GHEA Grapalat"/>
                <w:lang w:val="en-US"/>
              </w:rPr>
            </w:pPr>
            <w:r>
              <w:rPr>
                <w:rFonts w:ascii="GHEA Grapalat" w:hAnsi="GHEA Grapalat"/>
                <w:lang w:val="en-US"/>
              </w:rPr>
              <w:t>4</w:t>
            </w:r>
          </w:p>
        </w:tc>
        <w:tc>
          <w:tcPr>
            <w:tcW w:w="3261" w:type="dxa"/>
            <w:tcBorders>
              <w:top w:val="single" w:sz="4" w:space="0" w:color="auto"/>
              <w:left w:val="nil"/>
              <w:bottom w:val="single" w:sz="4" w:space="0" w:color="auto"/>
              <w:right w:val="nil"/>
            </w:tcBorders>
            <w:shd w:val="clear" w:color="auto" w:fill="auto"/>
          </w:tcPr>
          <w:p w14:paraId="007141E0" w14:textId="7AC5C45F" w:rsidR="004B3501" w:rsidRPr="00E629A8" w:rsidRDefault="004B3501" w:rsidP="004B3501">
            <w:pPr>
              <w:pStyle w:val="BodyTextIndent2"/>
              <w:widowControl w:val="0"/>
              <w:spacing w:after="120" w:line="240" w:lineRule="auto"/>
              <w:ind w:firstLine="0"/>
              <w:jc w:val="center"/>
              <w:rPr>
                <w:rFonts w:cs="Calibri"/>
                <w:color w:val="000000"/>
                <w:sz w:val="16"/>
                <w:szCs w:val="16"/>
                <w:lang w:val="hy-AM"/>
              </w:rPr>
            </w:pPr>
            <w:r>
              <w:rPr>
                <w:rFonts w:ascii="Calibri" w:hAnsi="Calibri" w:cs="Calibri"/>
                <w:color w:val="000000"/>
                <w:lang w:val="hy-AM"/>
              </w:rPr>
              <w:t>7200</w:t>
            </w:r>
          </w:p>
        </w:tc>
        <w:tc>
          <w:tcPr>
            <w:tcW w:w="6316" w:type="dxa"/>
            <w:tcBorders>
              <w:left w:val="single" w:sz="4" w:space="0" w:color="auto"/>
            </w:tcBorders>
            <w:vAlign w:val="center"/>
          </w:tcPr>
          <w:p w14:paraId="13F8CEBF" w14:textId="491D44F8" w:rsidR="004B3501" w:rsidRPr="0051572C" w:rsidRDefault="004B3501" w:rsidP="004B3501">
            <w:pPr>
              <w:pStyle w:val="BodyTextIndent2"/>
              <w:widowControl w:val="0"/>
              <w:spacing w:after="120" w:line="240" w:lineRule="auto"/>
              <w:ind w:firstLine="0"/>
              <w:jc w:val="left"/>
              <w:rPr>
                <w:rFonts w:ascii="Arial" w:hAnsi="Arial" w:cs="Arial"/>
                <w:color w:val="333333"/>
                <w:sz w:val="18"/>
                <w:szCs w:val="18"/>
              </w:rPr>
            </w:pPr>
            <w:r w:rsidRPr="00D04E36">
              <w:rPr>
                <w:rFonts w:ascii="Arial" w:hAnsi="Arial" w:cs="Arial"/>
                <w:spacing w:val="8"/>
                <w:sz w:val="18"/>
                <w:szCs w:val="18"/>
                <w:lang w:val="hy-AM"/>
              </w:rPr>
              <w:t xml:space="preserve">Нож для нарезки бинтов шелковыми нитями N </w:t>
            </w:r>
            <w:r>
              <w:rPr>
                <w:rFonts w:ascii="Arial" w:hAnsi="Arial" w:cs="Arial"/>
                <w:spacing w:val="8"/>
                <w:sz w:val="18"/>
                <w:szCs w:val="18"/>
                <w:lang w:val="hy-AM"/>
              </w:rPr>
              <w:t>5</w:t>
            </w:r>
            <w:r w:rsidRPr="00D04E36">
              <w:rPr>
                <w:rFonts w:ascii="Arial" w:hAnsi="Arial" w:cs="Arial"/>
                <w:spacing w:val="8"/>
                <w:sz w:val="18"/>
                <w:szCs w:val="18"/>
                <w:lang w:val="hy-AM"/>
              </w:rPr>
              <w:t>.0</w:t>
            </w:r>
          </w:p>
        </w:tc>
      </w:tr>
      <w:tr w:rsidR="004B3501" w:rsidRPr="009044F1" w14:paraId="2E9979EA" w14:textId="77777777" w:rsidTr="00E81968">
        <w:trPr>
          <w:jc w:val="center"/>
        </w:trPr>
        <w:tc>
          <w:tcPr>
            <w:tcW w:w="1129" w:type="dxa"/>
            <w:vAlign w:val="center"/>
          </w:tcPr>
          <w:p w14:paraId="583976C6" w14:textId="1461F0BC" w:rsidR="004B3501" w:rsidRPr="006107C5" w:rsidRDefault="004B3501" w:rsidP="004B3501">
            <w:pPr>
              <w:pStyle w:val="BodyTextIndent2"/>
              <w:widowControl w:val="0"/>
              <w:spacing w:after="120" w:line="240" w:lineRule="auto"/>
              <w:ind w:firstLine="0"/>
              <w:jc w:val="center"/>
              <w:rPr>
                <w:rFonts w:ascii="GHEA Grapalat" w:hAnsi="GHEA Grapalat"/>
                <w:lang w:val="en-US"/>
              </w:rPr>
            </w:pPr>
            <w:r>
              <w:rPr>
                <w:rFonts w:ascii="GHEA Grapalat" w:hAnsi="GHEA Grapalat"/>
                <w:lang w:val="en-US"/>
              </w:rPr>
              <w:t>5</w:t>
            </w:r>
          </w:p>
        </w:tc>
        <w:tc>
          <w:tcPr>
            <w:tcW w:w="3261" w:type="dxa"/>
            <w:tcBorders>
              <w:top w:val="single" w:sz="4" w:space="0" w:color="auto"/>
              <w:left w:val="nil"/>
              <w:bottom w:val="single" w:sz="4" w:space="0" w:color="auto"/>
              <w:right w:val="nil"/>
            </w:tcBorders>
            <w:shd w:val="clear" w:color="auto" w:fill="auto"/>
          </w:tcPr>
          <w:p w14:paraId="2F8E6E7C" w14:textId="100B5B10" w:rsidR="004B3501" w:rsidRPr="00CF3696" w:rsidRDefault="004B3501" w:rsidP="004B3501">
            <w:pPr>
              <w:pStyle w:val="BodyTextIndent2"/>
              <w:widowControl w:val="0"/>
              <w:spacing w:after="120" w:line="240" w:lineRule="auto"/>
              <w:ind w:firstLine="0"/>
              <w:jc w:val="center"/>
              <w:rPr>
                <w:rFonts w:cs="Calibri"/>
                <w:color w:val="000000"/>
                <w:sz w:val="16"/>
                <w:szCs w:val="16"/>
                <w:lang w:val="hy-AM"/>
              </w:rPr>
            </w:pPr>
            <w:r>
              <w:rPr>
                <w:rFonts w:ascii="Calibri" w:hAnsi="Calibri" w:cs="Calibri"/>
                <w:color w:val="000000"/>
                <w:lang w:val="hy-AM"/>
              </w:rPr>
              <w:t>7200</w:t>
            </w:r>
          </w:p>
        </w:tc>
        <w:tc>
          <w:tcPr>
            <w:tcW w:w="6316" w:type="dxa"/>
            <w:tcBorders>
              <w:left w:val="single" w:sz="4" w:space="0" w:color="auto"/>
            </w:tcBorders>
            <w:vAlign w:val="center"/>
          </w:tcPr>
          <w:p w14:paraId="06315BC0" w14:textId="02EBB6E3" w:rsidR="004B3501" w:rsidRPr="0051572C" w:rsidRDefault="004B3501" w:rsidP="004B3501">
            <w:pPr>
              <w:pStyle w:val="BodyTextIndent2"/>
              <w:widowControl w:val="0"/>
              <w:spacing w:after="120" w:line="240" w:lineRule="auto"/>
              <w:ind w:firstLine="0"/>
              <w:jc w:val="left"/>
              <w:rPr>
                <w:rFonts w:ascii="Arial" w:hAnsi="Arial" w:cs="Arial"/>
                <w:color w:val="222222"/>
                <w:sz w:val="18"/>
                <w:szCs w:val="18"/>
                <w:shd w:val="clear" w:color="auto" w:fill="FFFFFF"/>
              </w:rPr>
            </w:pPr>
            <w:r w:rsidRPr="00D04E36">
              <w:rPr>
                <w:rFonts w:ascii="Arial" w:hAnsi="Arial" w:cs="Arial"/>
                <w:sz w:val="18"/>
                <w:szCs w:val="18"/>
                <w:shd w:val="clear" w:color="auto" w:fill="FFFFFF"/>
                <w:lang w:val="hy-AM"/>
              </w:rPr>
              <w:t>Нож для нарезки бинтов шелковыми нитями N 3.0</w:t>
            </w:r>
          </w:p>
        </w:tc>
      </w:tr>
      <w:tr w:rsidR="004B3501" w:rsidRPr="009044F1" w14:paraId="4F0BD087" w14:textId="77777777" w:rsidTr="00E81968">
        <w:trPr>
          <w:jc w:val="center"/>
        </w:trPr>
        <w:tc>
          <w:tcPr>
            <w:tcW w:w="1129" w:type="dxa"/>
            <w:vAlign w:val="center"/>
          </w:tcPr>
          <w:p w14:paraId="73E03BD9" w14:textId="0C5D1313" w:rsidR="004B3501" w:rsidRPr="006107C5" w:rsidRDefault="004B3501" w:rsidP="004B3501">
            <w:pPr>
              <w:pStyle w:val="BodyTextIndent2"/>
              <w:widowControl w:val="0"/>
              <w:spacing w:after="120" w:line="240" w:lineRule="auto"/>
              <w:ind w:firstLine="0"/>
              <w:jc w:val="center"/>
              <w:rPr>
                <w:rFonts w:ascii="GHEA Grapalat" w:hAnsi="GHEA Grapalat"/>
                <w:lang w:val="en-US"/>
              </w:rPr>
            </w:pPr>
            <w:r>
              <w:rPr>
                <w:rFonts w:ascii="GHEA Grapalat" w:hAnsi="GHEA Grapalat"/>
                <w:lang w:val="en-US"/>
              </w:rPr>
              <w:t>6</w:t>
            </w:r>
          </w:p>
        </w:tc>
        <w:tc>
          <w:tcPr>
            <w:tcW w:w="3261" w:type="dxa"/>
            <w:tcBorders>
              <w:top w:val="single" w:sz="4" w:space="0" w:color="auto"/>
              <w:left w:val="nil"/>
              <w:bottom w:val="single" w:sz="4" w:space="0" w:color="auto"/>
              <w:right w:val="nil"/>
            </w:tcBorders>
            <w:shd w:val="clear" w:color="auto" w:fill="auto"/>
          </w:tcPr>
          <w:p w14:paraId="7C64ED83" w14:textId="1EB133AE" w:rsidR="004B3501" w:rsidRPr="00A640C4" w:rsidRDefault="004B3501" w:rsidP="004B3501">
            <w:pPr>
              <w:pStyle w:val="BodyTextIndent2"/>
              <w:widowControl w:val="0"/>
              <w:spacing w:after="120" w:line="240" w:lineRule="auto"/>
              <w:ind w:firstLine="0"/>
              <w:jc w:val="center"/>
              <w:rPr>
                <w:rFonts w:cs="Calibri"/>
                <w:color w:val="000000"/>
                <w:sz w:val="16"/>
                <w:szCs w:val="16"/>
                <w:lang w:val="hy-AM"/>
              </w:rPr>
            </w:pPr>
            <w:r>
              <w:rPr>
                <w:rFonts w:ascii="Calibri" w:hAnsi="Calibri" w:cs="Calibri"/>
                <w:color w:val="000000"/>
                <w:lang w:val="hy-AM"/>
              </w:rPr>
              <w:t>16800</w:t>
            </w:r>
          </w:p>
        </w:tc>
        <w:tc>
          <w:tcPr>
            <w:tcW w:w="6316" w:type="dxa"/>
            <w:tcBorders>
              <w:left w:val="single" w:sz="4" w:space="0" w:color="auto"/>
            </w:tcBorders>
            <w:vAlign w:val="center"/>
          </w:tcPr>
          <w:p w14:paraId="46F8BA31" w14:textId="27D3DF4F" w:rsidR="004B3501" w:rsidRPr="0051572C" w:rsidRDefault="004B3501" w:rsidP="004B3501">
            <w:pPr>
              <w:pStyle w:val="BodyTextIndent2"/>
              <w:widowControl w:val="0"/>
              <w:spacing w:after="120" w:line="240" w:lineRule="auto"/>
              <w:ind w:firstLine="0"/>
              <w:jc w:val="left"/>
              <w:rPr>
                <w:rFonts w:ascii="Arial" w:hAnsi="Arial" w:cs="Arial"/>
                <w:color w:val="222222"/>
                <w:sz w:val="18"/>
                <w:szCs w:val="18"/>
                <w:shd w:val="clear" w:color="auto" w:fill="FFFFFF"/>
              </w:rPr>
            </w:pPr>
            <w:r w:rsidRPr="00183C6D">
              <w:rPr>
                <w:rFonts w:ascii="Arial" w:hAnsi="Arial" w:cs="Arial"/>
                <w:color w:val="222222"/>
                <w:sz w:val="18"/>
                <w:szCs w:val="18"/>
                <w:shd w:val="clear" w:color="auto" w:fill="FFFFFF"/>
              </w:rPr>
              <w:t>Резиновая груша для ЭКГ-аппарата /ЭКГ 300/взрослый</w:t>
            </w:r>
          </w:p>
        </w:tc>
      </w:tr>
      <w:tr w:rsidR="004B3501" w:rsidRPr="009044F1" w14:paraId="797CE707" w14:textId="77777777" w:rsidTr="00E81968">
        <w:trPr>
          <w:jc w:val="center"/>
        </w:trPr>
        <w:tc>
          <w:tcPr>
            <w:tcW w:w="1129" w:type="dxa"/>
            <w:vAlign w:val="center"/>
          </w:tcPr>
          <w:p w14:paraId="0073B217" w14:textId="69B16AE9" w:rsidR="004B3501" w:rsidRPr="006107C5" w:rsidRDefault="004B3501" w:rsidP="004B3501">
            <w:pPr>
              <w:pStyle w:val="BodyTextIndent2"/>
              <w:widowControl w:val="0"/>
              <w:spacing w:after="120" w:line="240" w:lineRule="auto"/>
              <w:ind w:firstLine="0"/>
              <w:jc w:val="center"/>
              <w:rPr>
                <w:rFonts w:ascii="GHEA Grapalat" w:hAnsi="GHEA Grapalat"/>
                <w:lang w:val="en-US"/>
              </w:rPr>
            </w:pPr>
            <w:r>
              <w:rPr>
                <w:rFonts w:ascii="GHEA Grapalat" w:hAnsi="GHEA Grapalat"/>
                <w:lang w:val="en-US"/>
              </w:rPr>
              <w:t>7</w:t>
            </w:r>
          </w:p>
        </w:tc>
        <w:tc>
          <w:tcPr>
            <w:tcW w:w="3261" w:type="dxa"/>
            <w:tcBorders>
              <w:top w:val="single" w:sz="4" w:space="0" w:color="auto"/>
              <w:left w:val="nil"/>
              <w:bottom w:val="single" w:sz="4" w:space="0" w:color="auto"/>
              <w:right w:val="nil"/>
            </w:tcBorders>
            <w:shd w:val="clear" w:color="auto" w:fill="auto"/>
          </w:tcPr>
          <w:p w14:paraId="7183DB38" w14:textId="0F185CE7" w:rsidR="004B3501" w:rsidRPr="00E629A8" w:rsidRDefault="004B3501" w:rsidP="004B3501">
            <w:pPr>
              <w:pStyle w:val="BodyTextIndent2"/>
              <w:widowControl w:val="0"/>
              <w:spacing w:after="120" w:line="240" w:lineRule="auto"/>
              <w:ind w:firstLine="0"/>
              <w:jc w:val="center"/>
              <w:rPr>
                <w:rFonts w:cs="Calibri"/>
                <w:color w:val="000000"/>
                <w:sz w:val="16"/>
                <w:szCs w:val="16"/>
                <w:lang w:val="hy-AM"/>
              </w:rPr>
            </w:pPr>
            <w:r>
              <w:rPr>
                <w:rFonts w:ascii="Calibri" w:hAnsi="Calibri" w:cs="Calibri"/>
                <w:color w:val="000000"/>
                <w:lang w:val="hy-AM"/>
              </w:rPr>
              <w:t>14000</w:t>
            </w:r>
          </w:p>
        </w:tc>
        <w:tc>
          <w:tcPr>
            <w:tcW w:w="6316" w:type="dxa"/>
            <w:tcBorders>
              <w:left w:val="single" w:sz="4" w:space="0" w:color="auto"/>
            </w:tcBorders>
            <w:vAlign w:val="center"/>
          </w:tcPr>
          <w:p w14:paraId="6A7DDC64" w14:textId="062AA010" w:rsidR="004B3501" w:rsidRPr="0051572C" w:rsidRDefault="004B3501" w:rsidP="004B3501">
            <w:pPr>
              <w:pStyle w:val="BodyTextIndent2"/>
              <w:widowControl w:val="0"/>
              <w:spacing w:after="120" w:line="240" w:lineRule="auto"/>
              <w:ind w:firstLine="0"/>
              <w:jc w:val="left"/>
              <w:rPr>
                <w:rFonts w:ascii="Arial" w:hAnsi="Arial" w:cs="Arial"/>
                <w:color w:val="010101"/>
                <w:sz w:val="18"/>
                <w:szCs w:val="18"/>
              </w:rPr>
            </w:pPr>
            <w:r w:rsidRPr="00183C6D">
              <w:rPr>
                <w:rFonts w:ascii="Arial" w:hAnsi="Arial" w:cs="Arial"/>
                <w:color w:val="222222"/>
                <w:sz w:val="18"/>
                <w:szCs w:val="18"/>
                <w:shd w:val="clear" w:color="auto" w:fill="FFFFFF"/>
              </w:rPr>
              <w:t xml:space="preserve">Электрокардиограф </w:t>
            </w:r>
            <w:proofErr w:type="spellStart"/>
            <w:r w:rsidRPr="00183C6D">
              <w:rPr>
                <w:rFonts w:ascii="Arial" w:hAnsi="Arial" w:cs="Arial"/>
                <w:color w:val="222222"/>
                <w:sz w:val="18"/>
                <w:szCs w:val="18"/>
                <w:shd w:val="clear" w:color="auto" w:fill="FFFFFF"/>
              </w:rPr>
              <w:t>Krakadil</w:t>
            </w:r>
            <w:proofErr w:type="spellEnd"/>
            <w:r w:rsidRPr="00183C6D">
              <w:rPr>
                <w:rFonts w:ascii="Arial" w:hAnsi="Arial" w:cs="Arial"/>
                <w:color w:val="222222"/>
                <w:sz w:val="18"/>
                <w:szCs w:val="18"/>
                <w:shd w:val="clear" w:color="auto" w:fill="FFFFFF"/>
              </w:rPr>
              <w:t xml:space="preserve"> /ECG 300/взрослый</w:t>
            </w:r>
          </w:p>
        </w:tc>
      </w:tr>
    </w:tbl>
    <w:p w14:paraId="2B1C6BC5" w14:textId="77777777" w:rsidR="001C0CA8" w:rsidRPr="00B453CD" w:rsidRDefault="001C0CA8" w:rsidP="001C0CA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0FD3CD41" w14:textId="77777777" w:rsidR="001C0CA8" w:rsidRPr="009044F1" w:rsidRDefault="001C0CA8" w:rsidP="001C0CA8">
      <w:pPr>
        <w:widowControl w:val="0"/>
        <w:spacing w:after="160"/>
        <w:ind w:firstLine="567"/>
        <w:jc w:val="center"/>
        <w:rPr>
          <w:rFonts w:ascii="GHEA Grapalat" w:hAnsi="GHEA Grapalat" w:cs="Sylfaen"/>
          <w:i/>
        </w:rPr>
      </w:pPr>
    </w:p>
    <w:p w14:paraId="4B75EC56" w14:textId="77777777" w:rsidR="001C0CA8" w:rsidRPr="009044F1" w:rsidRDefault="001C0CA8" w:rsidP="001C0CA8">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14:paraId="05F88227" w14:textId="77777777" w:rsidR="001C0CA8" w:rsidRPr="009044F1" w:rsidRDefault="001C0CA8" w:rsidP="001C0CA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29A5BCA7" w14:textId="77777777" w:rsidR="001C0CA8" w:rsidRPr="009044F1" w:rsidRDefault="001C0CA8" w:rsidP="001C0CA8">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6432C22" w14:textId="77777777" w:rsidR="001C0CA8" w:rsidRPr="003240F7" w:rsidRDefault="001C0CA8" w:rsidP="001C0CA8">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6A00E98B" w14:textId="77777777" w:rsidR="001C0CA8" w:rsidRPr="009044F1" w:rsidRDefault="001C0CA8" w:rsidP="001C0CA8">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 xml:space="preserve">в отношении </w:t>
      </w:r>
      <w:proofErr w:type="gramStart"/>
      <w:r>
        <w:rPr>
          <w:rFonts w:ascii="GHEA Grapalat" w:hAnsi="GHEA Grapalat"/>
        </w:rPr>
        <w:t>которых  административный</w:t>
      </w:r>
      <w:proofErr w:type="gramEnd"/>
      <w:r>
        <w:rPr>
          <w:rFonts w:ascii="GHEA Grapalat" w:hAnsi="GHEA Grapalat"/>
        </w:rPr>
        <w:t xml:space="preserve"> акт, устанавливающий ответственность за </w:t>
      </w:r>
      <w:proofErr w:type="spellStart"/>
      <w:r>
        <w:rPr>
          <w:rFonts w:ascii="GHEA Grapalat" w:hAnsi="GHEA Grapalat"/>
        </w:rPr>
        <w:t>антиконкурентное</w:t>
      </w:r>
      <w:proofErr w:type="spellEnd"/>
      <w:r>
        <w:rPr>
          <w:rFonts w:ascii="GHEA Grapalat" w:hAnsi="GHEA Grapalat"/>
        </w:rPr>
        <w:t xml:space="preserve"> соглашение в сфере закупок, злоупотребление доминирующим положением или недобросовестную </w:t>
      </w:r>
      <w:r>
        <w:rPr>
          <w:rFonts w:ascii="GHEA Grapalat" w:hAnsi="GHEA Grapalat"/>
        </w:rPr>
        <w:lastRenderedPageBreak/>
        <w:t xml:space="preserve">конкуренцию, в течение трех лет, предшествующих дню подачи заявки, стал </w:t>
      </w:r>
      <w:proofErr w:type="spellStart"/>
      <w:r>
        <w:rPr>
          <w:rFonts w:ascii="GHEA Grapalat" w:hAnsi="GHEA Grapalat"/>
        </w:rPr>
        <w:t>необжалуемым</w:t>
      </w:r>
      <w:proofErr w:type="spellEnd"/>
      <w:r>
        <w:rPr>
          <w:rFonts w:ascii="GHEA Grapalat" w:hAnsi="GHEA Grapalat"/>
        </w:rPr>
        <w:t>, а в случае обжалования оставлен без изменений</w:t>
      </w:r>
      <w:r w:rsidRPr="009044F1">
        <w:rPr>
          <w:rFonts w:ascii="GHEA Grapalat" w:hAnsi="GHEA Grapalat"/>
        </w:rPr>
        <w:t>;</w:t>
      </w:r>
    </w:p>
    <w:p w14:paraId="400C677E" w14:textId="77777777" w:rsidR="001C0CA8" w:rsidRPr="009044F1" w:rsidRDefault="001C0CA8" w:rsidP="001C0CA8">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36EB1920" w14:textId="77777777" w:rsidR="001C0CA8" w:rsidRPr="009044F1" w:rsidRDefault="001C0CA8" w:rsidP="001C0CA8">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742FBDFC" w14:textId="77777777" w:rsidR="001C0CA8" w:rsidRDefault="001C0CA8" w:rsidP="001C0CA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69852D2" w14:textId="77777777" w:rsidR="001C0CA8" w:rsidRPr="006622A4" w:rsidRDefault="001C0CA8" w:rsidP="001C0CA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7CAE403D" w14:textId="77777777" w:rsidR="001C0CA8" w:rsidRPr="006622A4" w:rsidRDefault="001C0CA8" w:rsidP="001C0CA8">
      <w:pPr>
        <w:pStyle w:val="ListParagraph"/>
        <w:widowControl w:val="0"/>
        <w:numPr>
          <w:ilvl w:val="0"/>
          <w:numId w:val="30"/>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3E37153" w14:textId="77777777" w:rsidR="001C0CA8" w:rsidRPr="006622A4" w:rsidRDefault="001C0CA8" w:rsidP="001C0CA8">
      <w:pPr>
        <w:pStyle w:val="ListParagraph"/>
        <w:widowControl w:val="0"/>
        <w:numPr>
          <w:ilvl w:val="0"/>
          <w:numId w:val="30"/>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077F5F16" w14:textId="77777777" w:rsidR="001C0CA8" w:rsidRPr="009044F1" w:rsidRDefault="001C0CA8" w:rsidP="001C0CA8">
      <w:pPr>
        <w:widowControl w:val="0"/>
        <w:tabs>
          <w:tab w:val="left" w:pos="1134"/>
        </w:tabs>
        <w:spacing w:after="160"/>
        <w:ind w:firstLine="567"/>
        <w:jc w:val="both"/>
        <w:rPr>
          <w:rFonts w:ascii="GHEA Grapalat" w:hAnsi="GHEA Grapalat" w:cs="Sylfaen"/>
        </w:rPr>
      </w:pPr>
    </w:p>
    <w:p w14:paraId="3C6F91FB" w14:textId="77777777" w:rsidR="001C0CA8" w:rsidRPr="009044F1" w:rsidRDefault="001C0CA8" w:rsidP="001C0CA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F400C7F" w14:textId="77777777" w:rsidR="001C0CA8" w:rsidRDefault="001C0CA8" w:rsidP="001C0CA8">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772C3475" w14:textId="77777777" w:rsidR="001C0CA8" w:rsidRPr="009044F1" w:rsidRDefault="001C0CA8" w:rsidP="001C0CA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5E561EA" w14:textId="77777777" w:rsidR="001C0CA8" w:rsidRPr="009044F1" w:rsidRDefault="001C0CA8" w:rsidP="001C0CA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7BEA401F" w14:textId="77777777" w:rsidR="001C0CA8" w:rsidRPr="009044F1" w:rsidRDefault="001C0CA8" w:rsidP="001C0CA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w:t>
      </w:r>
      <w:r w:rsidRPr="009044F1">
        <w:rPr>
          <w:rFonts w:ascii="GHEA Grapalat" w:hAnsi="GHEA Grapalat"/>
        </w:rPr>
        <w:lastRenderedPageBreak/>
        <w:t>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64AAD7AD" w14:textId="77777777" w:rsidR="001C0CA8" w:rsidRPr="009044F1" w:rsidRDefault="001C0CA8" w:rsidP="001C0CA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920EFC7" w14:textId="77777777" w:rsidR="001C0CA8" w:rsidRPr="009044F1" w:rsidRDefault="001C0CA8" w:rsidP="001C0CA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F9B564C" w14:textId="77777777" w:rsidR="001C0CA8" w:rsidRPr="009044F1" w:rsidRDefault="001C0CA8" w:rsidP="001C0CA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54A7382" w14:textId="77777777" w:rsidR="001C0CA8" w:rsidRPr="009044F1" w:rsidRDefault="001C0CA8" w:rsidP="001C0CA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43E0A28" w14:textId="77777777" w:rsidR="001C0CA8" w:rsidRPr="009044F1" w:rsidRDefault="001C0CA8" w:rsidP="001C0CA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B1888C2" w14:textId="77777777" w:rsidR="001C0CA8" w:rsidRPr="008842CE" w:rsidRDefault="001C0CA8" w:rsidP="001C0CA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743475B" w14:textId="77777777" w:rsidR="001C0CA8" w:rsidRPr="009044F1" w:rsidRDefault="001C0CA8" w:rsidP="001C0CA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2B152F79" w14:textId="77777777" w:rsidR="001C0CA8" w:rsidRPr="009044F1" w:rsidRDefault="001C0CA8" w:rsidP="001C0CA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6CAFE62" w14:textId="77777777" w:rsidR="001C0CA8" w:rsidRPr="009044F1" w:rsidRDefault="001C0CA8" w:rsidP="001C0CA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48DF61B" w14:textId="77777777" w:rsidR="001C0CA8" w:rsidRPr="009044F1" w:rsidRDefault="001C0CA8" w:rsidP="001C0CA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52730FE" w14:textId="77777777" w:rsidR="001C0CA8" w:rsidRPr="009044F1" w:rsidRDefault="001C0CA8" w:rsidP="001C0CA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w:t>
      </w:r>
      <w:r w:rsidRPr="009044F1">
        <w:rPr>
          <w:rFonts w:ascii="GHEA Grapalat" w:hAnsi="GHEA Grapalat"/>
          <w:color w:val="000000"/>
        </w:rPr>
        <w:lastRenderedPageBreak/>
        <w:t xml:space="preserve">(супруга),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B8F492D" w14:textId="77777777" w:rsidR="001C0CA8" w:rsidRPr="003F2899" w:rsidRDefault="001C0CA8" w:rsidP="001C0CA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3F2899">
        <w:rPr>
          <w:rFonts w:ascii="GHEA Grapalat" w:hAnsi="GHEA Grapalat"/>
        </w:rPr>
        <w:t>Moodys</w:t>
      </w:r>
      <w:proofErr w:type="spellEnd"/>
      <w:r w:rsidRPr="003F2899">
        <w:rPr>
          <w:rFonts w:ascii="GHEA Grapalat" w:hAnsi="GHEA Grapalat"/>
        </w:rPr>
        <w:t xml:space="preserve">, Standard &amp; </w:t>
      </w:r>
      <w:proofErr w:type="spellStart"/>
      <w:r w:rsidRPr="003F2899">
        <w:rPr>
          <w:rFonts w:ascii="GHEA Grapalat" w:hAnsi="GHEA Grapalat"/>
        </w:rPr>
        <w:t>Poor's</w:t>
      </w:r>
      <w:proofErr w:type="spellEnd"/>
      <w:r w:rsidRPr="003F2899">
        <w:rPr>
          <w:rFonts w:ascii="GHEA Grapalat" w:hAnsi="GHEA Grapalat"/>
        </w:rPr>
        <w:t>) как минимум в размере суверенного рейтинга Республики Армения.</w:t>
      </w:r>
    </w:p>
    <w:p w14:paraId="72F7396F" w14:textId="77777777" w:rsidR="001C0CA8" w:rsidRPr="009044F1" w:rsidRDefault="001C0CA8" w:rsidP="001C0CA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11633B5B" w14:textId="77777777" w:rsidR="001C0CA8" w:rsidRPr="009044F1" w:rsidRDefault="001C0CA8" w:rsidP="001C0CA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6E8D86B" w14:textId="77777777" w:rsidR="001C0CA8" w:rsidRPr="009044F1" w:rsidRDefault="001C0CA8" w:rsidP="001C0CA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4DC349DA" w14:textId="77777777" w:rsidR="001C0CA8" w:rsidRPr="00ED3BA4" w:rsidRDefault="001C0CA8" w:rsidP="001C0CA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7F506E3" w14:textId="77777777" w:rsidR="001C0CA8" w:rsidRPr="009044F1" w:rsidRDefault="001C0CA8" w:rsidP="001C0CA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E16125F" w14:textId="77777777" w:rsidR="001C0CA8" w:rsidRPr="009044F1" w:rsidRDefault="001C0CA8" w:rsidP="001C0CA8">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14:paraId="5FCBB388" w14:textId="77777777" w:rsidR="001C0CA8" w:rsidRDefault="001C0CA8" w:rsidP="001C0CA8">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24B34D56" w14:textId="77777777" w:rsidR="001C0CA8" w:rsidRPr="009044F1" w:rsidRDefault="001C0CA8" w:rsidP="001C0CA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FootnoteReference"/>
          <w:rFonts w:ascii="GHEA Grapalat" w:hAnsi="GHEA Grapalat"/>
        </w:rPr>
        <w:footnoteReference w:customMarkFollows="1" w:id="4"/>
        <w:t>5</w:t>
      </w:r>
      <w:r w:rsidRPr="009044F1">
        <w:rPr>
          <w:rFonts w:ascii="GHEA Grapalat" w:hAnsi="GHEA Grapalat"/>
        </w:rPr>
        <w:t>.</w:t>
      </w:r>
      <w:r>
        <w:rPr>
          <w:rFonts w:ascii="GHEA Grapalat" w:hAnsi="GHEA Grapalat"/>
        </w:rPr>
        <w:t xml:space="preserve"> </w:t>
      </w:r>
    </w:p>
    <w:p w14:paraId="0DAAA96C" w14:textId="77777777" w:rsidR="001C0CA8" w:rsidRPr="009044F1" w:rsidRDefault="001C0CA8" w:rsidP="001C0CA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7324B28" w14:textId="77777777" w:rsidR="001C0CA8" w:rsidRPr="00204EEA" w:rsidRDefault="001C0CA8" w:rsidP="001C0CA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F7A1CD8" w14:textId="77777777" w:rsidR="001C0CA8" w:rsidRDefault="001C0CA8" w:rsidP="001C0CA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14:paraId="5AB13FBE" w14:textId="77777777" w:rsidR="001C0CA8" w:rsidRPr="000811C1" w:rsidRDefault="001C0CA8" w:rsidP="001C0CA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proofErr w:type="spellStart"/>
      <w:r>
        <w:rPr>
          <w:rFonts w:ascii="GHEA Grapalat" w:hAnsi="GHEA Grapalat"/>
        </w:rPr>
        <w:t>ое</w:t>
      </w:r>
      <w:proofErr w:type="spellEnd"/>
      <w:r>
        <w:rPr>
          <w:rFonts w:ascii="GHEA Grapalat" w:hAnsi="GHEA Grapalat"/>
        </w:rPr>
        <w:t xml:space="preserve">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14:paraId="5CE73B7B" w14:textId="77777777" w:rsidR="001C0CA8" w:rsidRPr="009044F1" w:rsidRDefault="001C0CA8" w:rsidP="001C0CA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FootnoteReference"/>
          <w:rFonts w:ascii="GHEA Grapalat" w:hAnsi="GHEA Grapalat"/>
        </w:rPr>
        <w:footnoteReference w:customMarkFollows="1" w:id="5"/>
        <w:t>6</w:t>
      </w:r>
      <w:r w:rsidRPr="009044F1">
        <w:rPr>
          <w:rFonts w:ascii="GHEA Grapalat" w:hAnsi="GHEA Grapalat"/>
        </w:rPr>
        <w:t xml:space="preserve">. </w:t>
      </w:r>
    </w:p>
    <w:p w14:paraId="2DE1C742" w14:textId="77777777" w:rsidR="001C0CA8" w:rsidRPr="009044F1" w:rsidRDefault="001C0CA8" w:rsidP="001C0CA8">
      <w:pPr>
        <w:widowControl w:val="0"/>
        <w:spacing w:after="160"/>
        <w:jc w:val="center"/>
        <w:rPr>
          <w:rFonts w:ascii="GHEA Grapalat" w:hAnsi="GHEA Grapalat"/>
          <w:b/>
        </w:rPr>
      </w:pPr>
    </w:p>
    <w:p w14:paraId="49A60631" w14:textId="77777777" w:rsidR="001C0CA8" w:rsidRPr="00995804" w:rsidRDefault="001C0CA8" w:rsidP="001C0CA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01487021" w14:textId="77777777" w:rsidR="001C0CA8" w:rsidRPr="009044F1" w:rsidRDefault="001C0CA8" w:rsidP="001C0CA8">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3024BCC" w14:textId="77777777" w:rsidR="001C0CA8" w:rsidRPr="009044F1" w:rsidRDefault="001C0CA8" w:rsidP="001C0CA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14:paraId="1A22B897" w14:textId="77777777" w:rsidR="001C0CA8" w:rsidRPr="009044F1" w:rsidRDefault="001C0CA8" w:rsidP="001C0CA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11031E0" w14:textId="77777777" w:rsidR="001C0CA8" w:rsidRPr="005114D0" w:rsidRDefault="001C0CA8" w:rsidP="001C0CA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255640FC" w14:textId="15C5CE09" w:rsidR="001C0CA8" w:rsidRDefault="001C0CA8" w:rsidP="001C0CA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sidR="002C64B7" w:rsidRPr="002C64B7">
        <w:rPr>
          <w:rFonts w:ascii="GHEA Grapalat" w:hAnsi="GHEA Grapalat"/>
        </w:rPr>
        <w:t xml:space="preserve"> </w:t>
      </w:r>
      <w:proofErr w:type="spellStart"/>
      <w:r w:rsidR="002C64B7" w:rsidRPr="000A364F">
        <w:rPr>
          <w:rFonts w:ascii="GHEA Grapalat" w:hAnsi="GHEA Grapalat"/>
        </w:rPr>
        <w:t>Себастия</w:t>
      </w:r>
      <w:proofErr w:type="spellEnd"/>
      <w:r w:rsidR="002C64B7" w:rsidRPr="000A364F">
        <w:rPr>
          <w:rFonts w:ascii="GHEA Grapalat" w:hAnsi="GHEA Grapalat"/>
        </w:rPr>
        <w:t xml:space="preserve"> 9</w:t>
      </w:r>
      <w:r>
        <w:rPr>
          <w:rFonts w:ascii="GHEA Grapalat" w:hAnsi="GHEA Grapalat"/>
          <w:sz w:val="24"/>
          <w:szCs w:val="24"/>
        </w:rPr>
        <w:t>" не позднее, чем "</w:t>
      </w:r>
      <w:r w:rsidR="002C64B7" w:rsidRPr="00C418BA">
        <w:rPr>
          <w:rFonts w:ascii="GHEA Grapalat" w:hAnsi="GHEA Grapalat"/>
          <w:sz w:val="32"/>
          <w:szCs w:val="32"/>
          <w:vertAlign w:val="subscript"/>
        </w:rPr>
        <w:t>11:00</w:t>
      </w:r>
      <w:r>
        <w:rPr>
          <w:rFonts w:ascii="GHEA Grapalat" w:hAnsi="GHEA Grapalat"/>
          <w:sz w:val="24"/>
          <w:szCs w:val="24"/>
        </w:rPr>
        <w:t>" часов "</w:t>
      </w:r>
      <w:r w:rsidR="002C64B7">
        <w:rPr>
          <w:rFonts w:ascii="GHEA Grapalat" w:hAnsi="GHEA Grapalat"/>
          <w:sz w:val="32"/>
          <w:szCs w:val="32"/>
          <w:vertAlign w:val="subscript"/>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7907B885" w14:textId="0794FDD5" w:rsidR="001C0CA8" w:rsidRDefault="001C0CA8" w:rsidP="001C0CA8">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2C64B7" w:rsidRPr="002C64B7">
        <w:rPr>
          <w:rFonts w:ascii="GHEA Grapalat" w:hAnsi="GHEA Grapalat"/>
          <w:sz w:val="18"/>
          <w:szCs w:val="18"/>
        </w:rPr>
        <w:t xml:space="preserve"> </w:t>
      </w:r>
      <w:proofErr w:type="spellStart"/>
      <w:r w:rsidR="002C64B7" w:rsidRPr="005C278B">
        <w:rPr>
          <w:rFonts w:ascii="GHEA Grapalat" w:hAnsi="GHEA Grapalat"/>
          <w:sz w:val="18"/>
          <w:szCs w:val="18"/>
        </w:rPr>
        <w:t>Асмик</w:t>
      </w:r>
      <w:proofErr w:type="spellEnd"/>
      <w:r w:rsidR="002C64B7" w:rsidRPr="005C278B">
        <w:rPr>
          <w:rFonts w:ascii="GHEA Grapalat" w:hAnsi="GHEA Grapalat"/>
          <w:sz w:val="18"/>
          <w:szCs w:val="18"/>
          <w:vertAlign w:val="subscript"/>
        </w:rPr>
        <w:t xml:space="preserve"> </w:t>
      </w:r>
      <w:r w:rsidR="002C64B7" w:rsidRPr="005C278B">
        <w:rPr>
          <w:rFonts w:ascii="GHEA Grapalat" w:hAnsi="GHEA Grapalat"/>
          <w:sz w:val="18"/>
          <w:szCs w:val="18"/>
        </w:rPr>
        <w:t>Саакян</w:t>
      </w:r>
      <w:r w:rsidR="002C64B7">
        <w:rPr>
          <w:rFonts w:ascii="GHEA Grapalat" w:hAnsi="GHEA Grapalat"/>
          <w:sz w:val="24"/>
          <w:szCs w:val="24"/>
        </w:rPr>
        <w:t xml:space="preserve"> </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383EB044" w14:textId="77777777" w:rsidR="001C0CA8" w:rsidRPr="00D3436F" w:rsidRDefault="001C0CA8" w:rsidP="001C0CA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7FCF48C" w14:textId="77777777" w:rsidR="001C0CA8" w:rsidRDefault="001C0CA8" w:rsidP="001C0CA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Pr>
          <w:rFonts w:ascii="GHEA Grapalat" w:hAnsi="GHEA Grapalat"/>
        </w:rPr>
        <w:t>телефона ,</w:t>
      </w:r>
      <w:proofErr w:type="gramEnd"/>
      <w:r>
        <w:rPr>
          <w:rFonts w:ascii="GHEA Grapalat" w:hAnsi="GHEA Grapalat"/>
        </w:rPr>
        <w:t xml:space="preserve"> которое включает:</w:t>
      </w:r>
    </w:p>
    <w:p w14:paraId="1E3E8284" w14:textId="77777777" w:rsidR="001C0CA8" w:rsidRDefault="001C0CA8" w:rsidP="001C0CA8">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5F21CBC2" w14:textId="77777777" w:rsidR="001C0CA8" w:rsidRDefault="001C0CA8" w:rsidP="001C0CA8">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14:paraId="2E92A818" w14:textId="77777777" w:rsidR="001C0CA8" w:rsidRDefault="001C0CA8" w:rsidP="001C0CA8">
      <w:pPr>
        <w:ind w:firstLine="284"/>
        <w:jc w:val="both"/>
        <w:rPr>
          <w:rFonts w:ascii="GHEA Grapalat" w:hAnsi="GHEA Grapalat"/>
        </w:rPr>
      </w:pPr>
      <w:r>
        <w:rPr>
          <w:rFonts w:ascii="GHEA Grapalat" w:hAnsi="GHEA Grapalat"/>
        </w:rPr>
        <w:t xml:space="preserve">в) объявление об отсутствии недобросовестной конкуренции,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4B4779A9" w14:textId="77777777" w:rsidR="001C0CA8" w:rsidRDefault="001C0CA8" w:rsidP="001C0CA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w:t>
      </w:r>
      <w:r>
        <w:rPr>
          <w:rFonts w:ascii="GHEA Grapalat" w:hAnsi="GHEA Grapalat"/>
        </w:rPr>
        <w:lastRenderedPageBreak/>
        <w:t>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1013132D" w14:textId="77777777" w:rsidR="001C0CA8" w:rsidRPr="00650DCD" w:rsidRDefault="001C0CA8" w:rsidP="001C0CA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 xml:space="preserve">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w:t>
      </w:r>
      <w:proofErr w:type="spellStart"/>
      <w:r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14:paraId="46D36377" w14:textId="77777777" w:rsidR="001C0CA8" w:rsidRPr="008E138A" w:rsidRDefault="001C0CA8" w:rsidP="001C0CA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FootnoteReference"/>
          <w:rFonts w:ascii="GHEA Grapalat" w:hAnsi="GHEA Grapalat" w:cs="Sylfaen"/>
          <w:sz w:val="24"/>
          <w:szCs w:val="24"/>
        </w:rPr>
        <w:footnoteReference w:customMarkFollows="1" w:id="6"/>
        <w:t>7</w:t>
      </w:r>
      <w:r w:rsidRPr="008E138A">
        <w:rPr>
          <w:rFonts w:ascii="GHEA Grapalat" w:hAnsi="GHEA Grapalat" w:cs="Sylfaen"/>
          <w:sz w:val="24"/>
          <w:szCs w:val="24"/>
        </w:rPr>
        <w:t>:</w:t>
      </w:r>
      <w:r w:rsidRPr="008E138A">
        <w:t xml:space="preserve"> </w:t>
      </w:r>
    </w:p>
    <w:p w14:paraId="369B95F6" w14:textId="77777777" w:rsidR="001C0CA8" w:rsidRPr="009044F1" w:rsidRDefault="001C0CA8" w:rsidP="001C0CA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14:paraId="09D4CE05" w14:textId="77777777" w:rsidR="001C0CA8" w:rsidRPr="00AA7117" w:rsidRDefault="001C0CA8" w:rsidP="001C0CA8">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FootnoteReference"/>
          <w:rFonts w:ascii="GHEA Grapalat" w:hAnsi="GHEA Grapalat"/>
        </w:rPr>
        <w:footnoteReference w:customMarkFollows="1" w:id="7"/>
        <w:t>8</w:t>
      </w:r>
    </w:p>
    <w:p w14:paraId="43F04C84" w14:textId="77777777" w:rsidR="001C0CA8" w:rsidRPr="009044F1" w:rsidRDefault="001C0CA8" w:rsidP="001C0CA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74B42E5B" w14:textId="77777777" w:rsidR="001C0CA8" w:rsidRPr="00D3436F" w:rsidRDefault="001C0CA8" w:rsidP="001C0CA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3F63410F" w14:textId="77777777" w:rsidR="001C0CA8" w:rsidRDefault="001C0CA8" w:rsidP="001C0CA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DC3BAC8" w14:textId="77777777" w:rsidR="001C0CA8" w:rsidRDefault="001C0CA8" w:rsidP="001C0CA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8E17ECC" w14:textId="77777777" w:rsidR="001C0CA8" w:rsidRDefault="001C0CA8" w:rsidP="001C0CA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w:t>
      </w:r>
      <w:r>
        <w:rPr>
          <w:rFonts w:ascii="GHEA Grapalat" w:hAnsi="GHEA Grapalat" w:cs="Sylfaen"/>
          <w:sz w:val="24"/>
          <w:szCs w:val="24"/>
        </w:rPr>
        <w:lastRenderedPageBreak/>
        <w:t>всех участников, то в случае заключения договора платежи на его основании производятся представившему заявку участнику.</w:t>
      </w:r>
    </w:p>
    <w:p w14:paraId="3DCA206A" w14:textId="77777777" w:rsidR="001C0CA8" w:rsidRDefault="001C0CA8" w:rsidP="001C0CA8">
      <w:pPr>
        <w:rPr>
          <w:rFonts w:ascii="GHEA Grapalat" w:hAnsi="GHEA Grapalat"/>
          <w:b/>
        </w:rPr>
      </w:pPr>
    </w:p>
    <w:p w14:paraId="0E4A6737" w14:textId="77777777" w:rsidR="001C0CA8" w:rsidRPr="009044F1" w:rsidRDefault="001C0CA8" w:rsidP="001C0CA8">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14:paraId="57666140" w14:textId="77777777" w:rsidR="001C0CA8" w:rsidRPr="009044F1" w:rsidRDefault="001C0CA8" w:rsidP="001C0CA8">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DADBDE7" w14:textId="77777777" w:rsidR="001C0CA8" w:rsidRPr="009044F1" w:rsidRDefault="001C0CA8" w:rsidP="001C0CA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5D5AFEBD" w14:textId="77777777" w:rsidR="001C0CA8" w:rsidRPr="009044F1" w:rsidRDefault="001C0CA8" w:rsidP="001C0CA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6EB7EDE" w14:textId="77777777" w:rsidR="001C0CA8" w:rsidRPr="009044F1" w:rsidRDefault="001C0CA8" w:rsidP="001C0CA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14:paraId="136EB4D6" w14:textId="77777777" w:rsidR="001C0CA8" w:rsidRPr="009044F1" w:rsidRDefault="001C0CA8" w:rsidP="001C0CA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91C3356" w14:textId="77777777" w:rsidR="001C0CA8" w:rsidRDefault="001C0CA8" w:rsidP="001C0CA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9EA298E" w14:textId="77777777" w:rsidR="001C0CA8" w:rsidRDefault="001C0CA8" w:rsidP="001C0CA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14:paraId="57491915" w14:textId="77777777" w:rsidR="001C0CA8" w:rsidRDefault="001C0CA8" w:rsidP="001C0CA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2A541512" w14:textId="77777777" w:rsidR="001C0CA8" w:rsidRPr="009044F1" w:rsidRDefault="001C0CA8" w:rsidP="001C0CA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 xml:space="preserve">ложения, </w:t>
      </w:r>
      <w:proofErr w:type="spellStart"/>
      <w:r>
        <w:rPr>
          <w:rFonts w:ascii="GHEA Grapalat" w:hAnsi="GHEA Grapalat"/>
          <w:sz w:val="24"/>
          <w:szCs w:val="24"/>
        </w:rPr>
        <w:t>лумы</w:t>
      </w:r>
      <w:proofErr w:type="spellEnd"/>
      <w:r>
        <w:rPr>
          <w:rFonts w:ascii="GHEA Grapalat" w:hAnsi="GHEA Grapalat"/>
          <w:sz w:val="24"/>
          <w:szCs w:val="24"/>
        </w:rPr>
        <w:t xml:space="preserve"> указаны в цифрах.</w:t>
      </w:r>
    </w:p>
    <w:p w14:paraId="76B9103A" w14:textId="77777777" w:rsidR="001C0CA8" w:rsidRPr="009044F1" w:rsidRDefault="001C0CA8" w:rsidP="001C0CA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4B08638" w14:textId="77777777" w:rsidR="001C0CA8" w:rsidRPr="009044F1" w:rsidRDefault="001C0CA8" w:rsidP="001C0CA8">
      <w:pPr>
        <w:pStyle w:val="BodyTextIndent2"/>
        <w:widowControl w:val="0"/>
        <w:spacing w:after="160" w:line="240" w:lineRule="auto"/>
        <w:ind w:firstLine="567"/>
        <w:rPr>
          <w:rFonts w:ascii="GHEA Grapalat" w:hAnsi="GHEA Grapalat"/>
          <w:sz w:val="24"/>
          <w:szCs w:val="24"/>
        </w:rPr>
      </w:pPr>
    </w:p>
    <w:p w14:paraId="7319E3A3" w14:textId="77777777" w:rsidR="001C0CA8" w:rsidRPr="009044F1" w:rsidRDefault="001C0CA8" w:rsidP="001C0CA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14:paraId="433EE77D" w14:textId="77777777" w:rsidR="001C0CA8" w:rsidRPr="00AA7117" w:rsidRDefault="001C0CA8" w:rsidP="001C0CA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F43893D" w14:textId="77777777" w:rsidR="001C0CA8" w:rsidRPr="009044F1" w:rsidRDefault="001C0CA8" w:rsidP="001C0CA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CF4D967" w14:textId="77777777" w:rsidR="001C0CA8" w:rsidRPr="009044F1" w:rsidRDefault="001C0CA8" w:rsidP="001C0CA8">
      <w:pPr>
        <w:widowControl w:val="0"/>
        <w:spacing w:after="160"/>
        <w:ind w:firstLine="567"/>
        <w:jc w:val="center"/>
        <w:rPr>
          <w:rFonts w:ascii="GHEA Grapalat" w:hAnsi="GHEA Grapalat"/>
          <w:b/>
        </w:rPr>
      </w:pPr>
    </w:p>
    <w:p w14:paraId="18452202" w14:textId="77777777" w:rsidR="001C0CA8" w:rsidRPr="00221C7B" w:rsidRDefault="001C0CA8" w:rsidP="001C0CA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2F36552F" w14:textId="77777777" w:rsidR="001C0CA8" w:rsidRPr="00681F45" w:rsidRDefault="001C0CA8" w:rsidP="001C0CA8">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526EB73A" w14:textId="77777777" w:rsidR="001C0CA8" w:rsidRPr="009044F1" w:rsidRDefault="001C0CA8" w:rsidP="001C0CA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Pr>
          <w:rFonts w:ascii="GHEA Grapalat" w:hAnsi="GHEA Grapalat"/>
        </w:rPr>
        <w:t>цены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7C780D06" w14:textId="77777777" w:rsidR="001C0CA8" w:rsidRPr="009044F1" w:rsidRDefault="001C0CA8" w:rsidP="001C0CA8">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Pr="007A2CBF">
        <w:rPr>
          <w:rFonts w:ascii="GHEA Grapalat" w:hAnsi="GHEA Grapalat"/>
        </w:rPr>
        <w:t>следующих за истечением 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2498A108" w14:textId="77777777" w:rsidR="001C0CA8" w:rsidRPr="009044F1" w:rsidRDefault="001C0CA8" w:rsidP="001C0CA8">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w:t>
      </w:r>
      <w:r w:rsidRPr="00430362">
        <w:rPr>
          <w:rFonts w:ascii="GHEA Grapalat" w:hAnsi="GHEA Grapalat"/>
        </w:rPr>
        <w:lastRenderedPageBreak/>
        <w:t xml:space="preserve">о </w:t>
      </w:r>
      <w:proofErr w:type="spellStart"/>
      <w:r>
        <w:rPr>
          <w:rFonts w:ascii="GHEA Grapalat" w:hAnsi="GHEA Grapalat"/>
        </w:rPr>
        <w:t>предусмотрении</w:t>
      </w:r>
      <w:proofErr w:type="spellEnd"/>
      <w:r>
        <w:rPr>
          <w:rFonts w:ascii="GHEA Grapalat" w:hAnsi="GHEA Grapalat"/>
        </w:rPr>
        <w:t xml:space="preserve">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 xml:space="preserve">Если в течение шести месяцев со дня заключения договора финансовые средства для исполнения договора не </w:t>
      </w:r>
      <w:proofErr w:type="spellStart"/>
      <w:r w:rsidRPr="001D6EBF">
        <w:rPr>
          <w:rFonts w:ascii="GHEA Grapalat" w:hAnsi="GHEA Grapalat"/>
        </w:rPr>
        <w:t>предусмотр</w:t>
      </w:r>
      <w:r>
        <w:rPr>
          <w:rFonts w:ascii="GHEA Grapalat" w:hAnsi="GHEA Grapalat"/>
        </w:rPr>
        <w:t>иваются</w:t>
      </w:r>
      <w:proofErr w:type="spellEnd"/>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3D7F6E">
        <w:rPr>
          <w:rFonts w:ascii="GHEA Grapalat" w:hAnsi="GHEA Grapalat"/>
          <w:vertAlign w:val="superscript"/>
        </w:rPr>
        <w:t>9.1</w:t>
      </w:r>
    </w:p>
    <w:p w14:paraId="0E668182" w14:textId="77777777" w:rsidR="001C0CA8" w:rsidRPr="00EA262B" w:rsidRDefault="001C0CA8" w:rsidP="001C0CA8">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Pr="000D4D0B">
        <w:rPr>
          <w:rFonts w:ascii="GHEA Grapalat" w:hAnsi="GHEA Grapalat"/>
        </w:rPr>
        <w:t>:</w:t>
      </w:r>
    </w:p>
    <w:p w14:paraId="0D83044A" w14:textId="77777777" w:rsidR="001C0CA8" w:rsidRPr="00B2678A" w:rsidRDefault="001C0CA8" w:rsidP="001C0CA8">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14:paraId="764836DD" w14:textId="77777777" w:rsidR="001C0CA8" w:rsidRPr="00B2678A" w:rsidRDefault="001C0CA8" w:rsidP="001C0CA8">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4B6DAE07" w14:textId="77777777" w:rsidR="001C0CA8" w:rsidRPr="00681F45" w:rsidRDefault="001C0CA8" w:rsidP="001C0CA8">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 если:</w:t>
      </w:r>
    </w:p>
    <w:p w14:paraId="49BA1231" w14:textId="77777777" w:rsidR="001C0CA8" w:rsidRPr="00FF4B9E" w:rsidRDefault="001C0CA8" w:rsidP="001C0CA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Pr="00A502FC">
        <w:rPr>
          <w:rFonts w:ascii="GHEA Grapalat" w:hAnsi="GHEA Grapalat"/>
        </w:rPr>
        <w:tab/>
        <w:t>участник подает заявку на более чем один лот, то может представить обеспечение заявки как для каждого лота в отдельности, так и для всех лотов. В</w:t>
      </w:r>
      <w:r w:rsidRPr="00A502FC">
        <w:rPr>
          <w:rFonts w:ascii="Courier New" w:hAnsi="Courier New" w:cs="Courier New"/>
        </w:rPr>
        <w:t> </w:t>
      </w:r>
      <w:r w:rsidRPr="00A502FC">
        <w:rPr>
          <w:rFonts w:ascii="GHEA Grapalat" w:hAnsi="GHEA Grapalat"/>
        </w:rPr>
        <w:t xml:space="preserve">случае представления одного обеспечения заявки, его сумма исчисляется в отношении общей суммы цен </w:t>
      </w:r>
      <w:proofErr w:type="gramStart"/>
      <w:r w:rsidRPr="00A502FC">
        <w:rPr>
          <w:rFonts w:ascii="GHEA Grapalat" w:hAnsi="GHEA Grapalat"/>
        </w:rPr>
        <w:t>закупок  по</w:t>
      </w:r>
      <w:proofErr w:type="gramEnd"/>
      <w:r w:rsidRPr="00A502FC">
        <w:rPr>
          <w:rFonts w:ascii="Courier New" w:hAnsi="Courier New" w:cs="Courier New"/>
        </w:rPr>
        <w:t> </w:t>
      </w:r>
      <w:r w:rsidRPr="00A502FC">
        <w:rPr>
          <w:rFonts w:ascii="GHEA Grapalat" w:hAnsi="GHEA Grapalat"/>
        </w:rPr>
        <w:t>представленным лотам,</w:t>
      </w:r>
      <w:r w:rsidRPr="00A502FC">
        <w:rPr>
          <w:rFonts w:ascii="GHEA Grapalat" w:hAnsi="GHEA Grapalat"/>
          <w:color w:val="000000" w:themeColor="text1"/>
        </w:rPr>
        <w:t xml:space="preserve"> </w:t>
      </w:r>
      <w:r w:rsidRPr="00A502FC">
        <w:rPr>
          <w:rFonts w:ascii="GHEA Grapalat" w:hAnsi="GHEA Grapalat"/>
        </w:rPr>
        <w:t xml:space="preserve">а в том случае </w:t>
      </w:r>
      <w:r w:rsidRPr="00A502FC">
        <w:rPr>
          <w:rFonts w:ascii="GHEA Grapalat" w:hAnsi="GHEA Grapalat"/>
          <w:lang w:val="en-US"/>
        </w:rPr>
        <w:t>e</w:t>
      </w:r>
      <w:proofErr w:type="spellStart"/>
      <w:r w:rsidRPr="00A502FC">
        <w:rPr>
          <w:rFonts w:ascii="GHEA Grapalat" w:hAnsi="GHEA Grapalat"/>
        </w:rPr>
        <w:t>сли</w:t>
      </w:r>
      <w:proofErr w:type="spellEnd"/>
      <w:r w:rsidRPr="00A502FC">
        <w:rPr>
          <w:rFonts w:ascii="GHEA Grapalat" w:hAnsi="GHEA Grapalat"/>
        </w:rPr>
        <w:t xml:space="preserve"> ценовые предложения превышают цены закупки - в отношении общей суммы ценовых предложений</w:t>
      </w:r>
      <w:r w:rsidRPr="00FF4B9E">
        <w:rPr>
          <w:rFonts w:ascii="GHEA Grapalat" w:hAnsi="GHEA Grapalat"/>
        </w:rPr>
        <w:t>,</w:t>
      </w:r>
      <w:r w:rsidRPr="00A502FC">
        <w:rPr>
          <w:rFonts w:ascii="GHEA Grapalat" w:hAnsi="GHEA Grapalat"/>
          <w:color w:val="000000" w:themeColor="text1"/>
        </w:rPr>
        <w:t xml:space="preserve"> с учетом </w:t>
      </w:r>
      <w:r w:rsidRPr="00A502FC">
        <w:rPr>
          <w:rFonts w:ascii="GHEA Grapalat" w:hAnsi="GHEA Grapalat" w:cs="Sylfaen"/>
        </w:rPr>
        <w:t>требований абзаца «д» подпункта 1 пункта 32 Порядка;</w:t>
      </w:r>
    </w:p>
    <w:p w14:paraId="0258BEDE" w14:textId="77777777" w:rsidR="001C0CA8" w:rsidRPr="00C35487" w:rsidRDefault="001C0CA8" w:rsidP="001C0CA8">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sidRPr="00D667DA">
        <w:rPr>
          <w:rFonts w:ascii="GHEA Grapalat" w:hAnsi="GHEA Grapalat"/>
        </w:rPr>
        <w:t xml:space="preserve">участник лишается права на заключение договора по </w:t>
      </w:r>
      <w:proofErr w:type="gramStart"/>
      <w:r w:rsidRPr="00D667DA">
        <w:rPr>
          <w:rFonts w:ascii="GHEA Grapalat" w:hAnsi="GHEA Grapalat"/>
        </w:rPr>
        <w:t>какому либо</w:t>
      </w:r>
      <w:proofErr w:type="gramEnd"/>
      <w:r w:rsidRPr="00D667DA">
        <w:rPr>
          <w:rFonts w:ascii="GHEA Grapalat" w:hAnsi="GHEA Grapalat"/>
        </w:rPr>
        <w:t xml:space="preserve"> лоту, то обеспечение заявки выплачивается в размере суммы обеспечения, исчисленной в отношении только данного лота.</w:t>
      </w:r>
      <w:r w:rsidRPr="00D667DA">
        <w:rPr>
          <w:rStyle w:val="FootnoteReference"/>
        </w:rPr>
        <w:footnoteReference w:customMarkFollows="1" w:id="8"/>
        <w:t>9</w:t>
      </w:r>
    </w:p>
    <w:p w14:paraId="219EEEB1" w14:textId="77777777" w:rsidR="001C0CA8" w:rsidRPr="009044F1" w:rsidRDefault="001C0CA8" w:rsidP="001C0CA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6937BDF0" w14:textId="77777777" w:rsidR="001C0CA8" w:rsidRPr="009044F1" w:rsidRDefault="001C0CA8" w:rsidP="001C0CA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A7E9587" w14:textId="77777777" w:rsidR="001C0CA8" w:rsidRPr="009044F1" w:rsidRDefault="001C0CA8" w:rsidP="001C0CA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053B20C2" w14:textId="77777777" w:rsidR="001C0CA8" w:rsidRPr="007F263C" w:rsidRDefault="001C0CA8" w:rsidP="001C0CA8">
      <w:pPr>
        <w:widowControl w:val="0"/>
        <w:tabs>
          <w:tab w:val="left" w:pos="1134"/>
        </w:tabs>
        <w:spacing w:after="160"/>
        <w:ind w:firstLine="567"/>
        <w:jc w:val="both"/>
        <w:rPr>
          <w:rFonts w:ascii="GHEA Grapalat" w:hAnsi="GHEA Grapalat"/>
        </w:rPr>
      </w:pPr>
      <w:r>
        <w:rPr>
          <w:rFonts w:ascii="GHEA Grapalat" w:hAnsi="GHEA Grapalat"/>
        </w:rPr>
        <w:t xml:space="preserve">7.4 </w:t>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дней со дня</w:t>
      </w:r>
      <w:r>
        <w:rPr>
          <w:rFonts w:ascii="GHEA Grapalat" w:hAnsi="GHEA Grapalat"/>
        </w:rPr>
        <w:t xml:space="preserve"> </w:t>
      </w:r>
      <w:r w:rsidRPr="009F6BFE">
        <w:rPr>
          <w:rFonts w:ascii="GHEA Grapalat" w:hAnsi="GHEA Grapalat"/>
        </w:rPr>
        <w:t>истечения крайнего срока</w:t>
      </w:r>
      <w:r w:rsidRPr="009044F1">
        <w:rPr>
          <w:rFonts w:ascii="GHEA Grapalat" w:hAnsi="GHEA Grapalat"/>
        </w:rPr>
        <w:t xml:space="preserve"> подачи заяв</w:t>
      </w:r>
      <w:r>
        <w:rPr>
          <w:rFonts w:ascii="GHEA Grapalat" w:hAnsi="GHEA Grapalat"/>
        </w:rPr>
        <w:t>о</w:t>
      </w:r>
      <w:r w:rsidRPr="009044F1">
        <w:rPr>
          <w:rFonts w:ascii="GHEA Grapalat" w:hAnsi="GHEA Grapalat"/>
        </w:rPr>
        <w:t>к.</w:t>
      </w:r>
      <w:r w:rsidRPr="00CD5802">
        <w:rPr>
          <w:rFonts w:ascii="GHEA Grapalat" w:hAnsi="GHEA Grapalat"/>
          <w:vertAlign w:val="superscript"/>
        </w:rPr>
        <w:t>9.2</w:t>
      </w:r>
      <w:r w:rsidRPr="009044F1">
        <w:rPr>
          <w:rFonts w:ascii="GHEA Grapalat" w:hAnsi="GHEA Grapalat"/>
        </w:rPr>
        <w:t xml:space="preserve"> </w:t>
      </w:r>
    </w:p>
    <w:p w14:paraId="4864553E" w14:textId="77777777" w:rsidR="001C0CA8" w:rsidRPr="007F263C" w:rsidRDefault="001C0CA8" w:rsidP="001C0CA8">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заявки. </w:t>
      </w:r>
      <w:r>
        <w:rPr>
          <w:rFonts w:ascii="GHEA Grapalat" w:hAnsi="GHEA Grapalat"/>
        </w:rPr>
        <w:lastRenderedPageBreak/>
        <w:t>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4C271027" w14:textId="77777777" w:rsidR="001C0CA8" w:rsidRPr="00996C18" w:rsidRDefault="001C0CA8" w:rsidP="001C0CA8">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486BFC26" w14:textId="77777777" w:rsidR="001C0CA8" w:rsidRDefault="001C0CA8" w:rsidP="001C0CA8">
      <w:pPr>
        <w:rPr>
          <w:rFonts w:ascii="GHEA Grapalat" w:hAnsi="GHEA Grapalat" w:cs="Sylfaen"/>
        </w:rPr>
      </w:pPr>
    </w:p>
    <w:p w14:paraId="71B51B9D" w14:textId="77777777" w:rsidR="001C0CA8" w:rsidRPr="009044F1" w:rsidRDefault="001C0CA8" w:rsidP="001C0CA8">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14:paraId="4BF13FC2" w14:textId="6EA12CF5" w:rsidR="001C0CA8" w:rsidRPr="009044F1" w:rsidRDefault="001C0CA8" w:rsidP="001C0CA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C32708">
        <w:rPr>
          <w:rFonts w:ascii="GHEA Grapalat" w:hAnsi="GHEA Grapalat"/>
          <w:sz w:val="24"/>
          <w:szCs w:val="24"/>
        </w:rPr>
        <w:t>7</w:t>
      </w:r>
      <w:r w:rsidRPr="009044F1">
        <w:rPr>
          <w:rFonts w:ascii="GHEA Grapalat" w:hAnsi="GHEA Grapalat"/>
          <w:sz w:val="24"/>
          <w:szCs w:val="24"/>
        </w:rPr>
        <w:t>"-ый день в "</w:t>
      </w:r>
      <w:r w:rsidR="00C32708">
        <w:rPr>
          <w:rFonts w:ascii="GHEA Grapalat" w:hAnsi="GHEA Grapalat"/>
          <w:sz w:val="24"/>
          <w:szCs w:val="24"/>
        </w:rPr>
        <w:t>11:00</w:t>
      </w:r>
      <w:r w:rsidRPr="009044F1">
        <w:rPr>
          <w:rFonts w:ascii="GHEA Grapalat" w:hAnsi="GHEA Grapalat"/>
          <w:sz w:val="24"/>
          <w:szCs w:val="24"/>
        </w:rPr>
        <w:t xml:space="preserve">" со дня опубликования в </w:t>
      </w:r>
      <w:r>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0127DAB5" w14:textId="77777777" w:rsidR="001C0CA8" w:rsidRDefault="001C0CA8" w:rsidP="001C0CA8">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14:paraId="70FE1470" w14:textId="77777777" w:rsidR="001C0CA8" w:rsidRDefault="001C0CA8" w:rsidP="001C0CA8">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14:paraId="5E62FFDA" w14:textId="77777777" w:rsidR="001C0CA8" w:rsidRDefault="001C0CA8" w:rsidP="001C0CA8">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6FE3A9F" w14:textId="77777777" w:rsidR="001C0CA8" w:rsidRDefault="001C0CA8" w:rsidP="001C0CA8">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21B92DF" w14:textId="77777777" w:rsidR="001C0CA8" w:rsidRDefault="001C0CA8" w:rsidP="001C0CA8">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66DE35D3" w14:textId="77777777" w:rsidR="001C0CA8" w:rsidRDefault="001C0CA8" w:rsidP="001C0CA8">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5C3BE0F" w14:textId="77777777" w:rsidR="001C0CA8" w:rsidRPr="009044F1" w:rsidRDefault="001C0CA8" w:rsidP="001C0CA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715F408E" w14:textId="77777777" w:rsidR="001C0CA8" w:rsidRPr="002A665D" w:rsidRDefault="001C0CA8" w:rsidP="001C0CA8">
      <w:pPr>
        <w:widowControl w:val="0"/>
        <w:spacing w:after="160"/>
        <w:ind w:firstLine="567"/>
        <w:jc w:val="both"/>
      </w:pPr>
      <w:r>
        <w:rPr>
          <w:rFonts w:ascii="GHEA Grapalat" w:hAnsi="GHEA Grapalat"/>
        </w:rPr>
        <w:t xml:space="preserve">Если количество лотов в процедуре закупок не превышает </w:t>
      </w:r>
      <w:proofErr w:type="spellStart"/>
      <w:r>
        <w:rPr>
          <w:rFonts w:ascii="GHEA Grapalat" w:hAnsi="GHEA Grapalat"/>
        </w:rPr>
        <w:t>семдесять</w:t>
      </w:r>
      <w:proofErr w:type="spellEnd"/>
      <w:r>
        <w:rPr>
          <w:rFonts w:ascii="GHEA Grapalat" w:hAnsi="GHEA Grapalat"/>
        </w:rPr>
        <w:t xml:space="preserve">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14:paraId="6E3C7235" w14:textId="77777777" w:rsidR="001C0CA8" w:rsidRPr="009044F1" w:rsidRDefault="001C0CA8" w:rsidP="001C0CA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1FF64761" w14:textId="77777777" w:rsidR="001C0CA8" w:rsidRPr="00352B29" w:rsidRDefault="001C0CA8" w:rsidP="001C0CA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14:paraId="461D0BE9" w14:textId="7300F36B" w:rsidR="001C0CA8" w:rsidRPr="00A01157" w:rsidRDefault="001C0CA8" w:rsidP="001C0CA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w:t>
      </w:r>
      <w:r>
        <w:rPr>
          <w:rFonts w:ascii="GHEA Grapalat" w:hAnsi="GHEA Grapalat"/>
          <w:i w:val="0"/>
          <w:sz w:val="24"/>
          <w:szCs w:val="24"/>
        </w:rPr>
        <w:t>.</w:t>
      </w:r>
    </w:p>
    <w:p w14:paraId="635EC1E9" w14:textId="77777777" w:rsidR="001C0CA8" w:rsidRDefault="001C0CA8" w:rsidP="001C0CA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14:paraId="4541E06F" w14:textId="77777777" w:rsidR="001C0CA8" w:rsidRPr="00186559" w:rsidRDefault="001C0CA8" w:rsidP="001C0CA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0B4BE588" w14:textId="77777777" w:rsidR="001C0CA8" w:rsidRPr="009044F1" w:rsidRDefault="001C0CA8" w:rsidP="001C0CA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 xml:space="preserve">на </w:t>
      </w:r>
      <w:proofErr w:type="spellStart"/>
      <w:r>
        <w:rPr>
          <w:rFonts w:ascii="GHEA Grapalat" w:hAnsi="GHEA Grapalat"/>
          <w:sz w:val="24"/>
          <w:szCs w:val="24"/>
        </w:rPr>
        <w:t>заседаниии</w:t>
      </w:r>
      <w:proofErr w:type="spellEnd"/>
      <w:r>
        <w:rPr>
          <w:rFonts w:ascii="GHEA Grapalat" w:hAnsi="GHEA Grapalat"/>
          <w:sz w:val="24"/>
          <w:szCs w:val="24"/>
        </w:rPr>
        <w:t xml:space="preserve">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14:paraId="79B158C3" w14:textId="77777777" w:rsidR="001C0CA8" w:rsidRPr="009044F1" w:rsidRDefault="001C0CA8" w:rsidP="001C0CA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23A7202F" w14:textId="77777777" w:rsidR="001C0CA8" w:rsidRPr="00A50C53" w:rsidRDefault="001C0CA8" w:rsidP="001C0CA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5D8A81EA" w14:textId="77777777" w:rsidR="001C0CA8" w:rsidRPr="009044F1" w:rsidRDefault="001C0CA8" w:rsidP="001C0CA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5A6DBDB" w14:textId="77777777" w:rsidR="001C0CA8" w:rsidRDefault="001C0CA8" w:rsidP="001C0CA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0D4D1EFA" w14:textId="77777777" w:rsidR="001C0CA8" w:rsidRDefault="001C0CA8" w:rsidP="001C0CA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w:t>
      </w:r>
      <w:r w:rsidRPr="009775E8">
        <w:rPr>
          <w:rFonts w:ascii="GHEA Grapalat" w:hAnsi="GHEA Grapalat"/>
          <w:sz w:val="24"/>
          <w:szCs w:val="24"/>
        </w:rPr>
        <w:lastRenderedPageBreak/>
        <w:t xml:space="preserve">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62AA1C0F" w14:textId="77777777" w:rsidR="001C0CA8" w:rsidRPr="009044F1" w:rsidRDefault="001C0CA8" w:rsidP="001C0CA8">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30350FA" w14:textId="77777777" w:rsidR="001C0CA8" w:rsidRPr="009044F1" w:rsidRDefault="001C0CA8" w:rsidP="001C0CA8">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21466562" w14:textId="77777777" w:rsidR="001C0CA8" w:rsidRDefault="001C0CA8" w:rsidP="001C0CA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w:t>
      </w:r>
      <w:proofErr w:type="gramStart"/>
      <w:r>
        <w:rPr>
          <w:rFonts w:ascii="GHEA Grapalat" w:hAnsi="GHEA Grapalat"/>
        </w:rPr>
        <w:t xml:space="preserve">форме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24AC1CEC" w14:textId="77777777" w:rsidR="001C0CA8" w:rsidRPr="00AA7117" w:rsidRDefault="001C0CA8" w:rsidP="001C0CA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79DE45AC" w14:textId="77777777" w:rsidR="001C0CA8" w:rsidRDefault="001C0CA8" w:rsidP="001C0CA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5F23E3AC" w14:textId="77777777" w:rsidR="001C0CA8" w:rsidRDefault="001C0CA8" w:rsidP="001C0CA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w:t>
      </w:r>
      <w:r w:rsidRPr="00B6749E">
        <w:rPr>
          <w:rFonts w:ascii="GHEA Grapalat" w:hAnsi="GHEA Grapalat"/>
          <w:sz w:val="24"/>
          <w:szCs w:val="24"/>
        </w:rPr>
        <w:lastRenderedPageBreak/>
        <w:t>процедуры.</w:t>
      </w:r>
    </w:p>
    <w:p w14:paraId="7EE237FD" w14:textId="77777777" w:rsidR="001C0CA8" w:rsidRPr="009044F1" w:rsidRDefault="001C0CA8" w:rsidP="001C0CA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478AE470" w14:textId="77777777" w:rsidR="001C0CA8" w:rsidRPr="009044F1" w:rsidRDefault="001C0CA8" w:rsidP="001C0CA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366A7C86" w14:textId="77777777" w:rsidR="001C0CA8" w:rsidRPr="009044F1" w:rsidRDefault="001C0CA8" w:rsidP="001C0CA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Pr>
          <w:rFonts w:ascii="GHEA Grapalat" w:hAnsi="GHEA Grapalat"/>
          <w:sz w:val="24"/>
          <w:szCs w:val="24"/>
        </w:rPr>
        <w:t xml:space="preserve">  </w:t>
      </w:r>
      <w:r w:rsidRPr="001E4A24">
        <w:rPr>
          <w:rFonts w:ascii="GHEA Grapalat" w:hAnsi="GHEA Grapalat"/>
          <w:sz w:val="24"/>
          <w:szCs w:val="24"/>
        </w:rPr>
        <w:t>и</w:t>
      </w:r>
      <w:proofErr w:type="gramEnd"/>
      <w:r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2E37E05F" w14:textId="77777777" w:rsidR="001C0CA8" w:rsidRPr="009044F1" w:rsidRDefault="001C0CA8" w:rsidP="001C0CA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0A75F20" w14:textId="77777777" w:rsidR="001C0CA8" w:rsidRDefault="001C0CA8" w:rsidP="001C0CA8">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14:paraId="1FF91476" w14:textId="77777777" w:rsidR="001C0CA8" w:rsidRPr="00B24E4B" w:rsidRDefault="001C0CA8" w:rsidP="001C0CA8">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14:paraId="3192B16F" w14:textId="77777777" w:rsidR="001C0CA8" w:rsidRPr="00B24E4B" w:rsidRDefault="001C0CA8" w:rsidP="001C0CA8">
      <w:pPr>
        <w:pStyle w:val="ListParagraph"/>
        <w:widowControl w:val="0"/>
        <w:numPr>
          <w:ilvl w:val="0"/>
          <w:numId w:val="30"/>
        </w:numPr>
        <w:ind w:left="0" w:firstLine="284"/>
        <w:contextualSpacing/>
        <w:jc w:val="both"/>
        <w:rPr>
          <w:rFonts w:ascii="GHEA Grapalat" w:hAnsi="GHEA Grapalat"/>
        </w:rPr>
      </w:pPr>
      <w:r w:rsidRPr="00B24E4B">
        <w:rPr>
          <w:rFonts w:ascii="GHEA Grapalat" w:hAnsi="GHEA Grapalat"/>
        </w:rPr>
        <w:lastRenderedPageBreak/>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63ADBC80" w14:textId="77777777" w:rsidR="001C0CA8" w:rsidRDefault="001C0CA8" w:rsidP="001C0CA8">
      <w:pPr>
        <w:pStyle w:val="ListParagraph"/>
        <w:widowControl w:val="0"/>
        <w:numPr>
          <w:ilvl w:val="0"/>
          <w:numId w:val="30"/>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proofErr w:type="spellStart"/>
      <w:r w:rsidRPr="006E181F">
        <w:rPr>
          <w:rFonts w:ascii="GHEA Grapalat" w:hAnsi="GHEA Grapalat"/>
        </w:rPr>
        <w:t>сорокодневного</w:t>
      </w:r>
      <w:proofErr w:type="spellEnd"/>
      <w:r w:rsidRPr="006E181F">
        <w:rPr>
          <w:rFonts w:ascii="GHEA Grapalat" w:hAnsi="GHEA Grapalat"/>
        </w:rPr>
        <w:t xml:space="preserve">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1B2557CA" w14:textId="77777777" w:rsidR="001C0CA8" w:rsidRPr="00637CD2" w:rsidRDefault="001C0CA8" w:rsidP="001C0CA8">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2A59955" w14:textId="77777777" w:rsidR="001C0CA8" w:rsidRPr="00637CD2" w:rsidRDefault="001C0CA8" w:rsidP="001C0CA8">
      <w:pPr>
        <w:widowControl w:val="0"/>
        <w:ind w:left="284"/>
        <w:contextualSpacing/>
        <w:jc w:val="both"/>
        <w:rPr>
          <w:rFonts w:ascii="GHEA Grapalat" w:hAnsi="GHEA Grapalat"/>
        </w:rPr>
      </w:pPr>
    </w:p>
    <w:p w14:paraId="25F80728" w14:textId="77777777" w:rsidR="001C0CA8" w:rsidRPr="009044F1" w:rsidRDefault="001C0CA8" w:rsidP="001C0CA8">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373742A1" w14:textId="77777777" w:rsidR="001C0CA8" w:rsidRDefault="001C0CA8" w:rsidP="001C0CA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E03F4B3" w14:textId="77777777" w:rsidR="001C0CA8" w:rsidRPr="001439BD" w:rsidRDefault="001C0CA8" w:rsidP="001C0CA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8CF6B8A" w14:textId="77777777" w:rsidR="001C0CA8" w:rsidRPr="00BF1CBD" w:rsidRDefault="001C0CA8" w:rsidP="001C0CA8">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285D7848" w14:textId="77777777" w:rsidR="001C0CA8" w:rsidRDefault="001C0CA8" w:rsidP="001C0CA8">
      <w:pPr>
        <w:widowControl w:val="0"/>
        <w:spacing w:after="160"/>
        <w:ind w:firstLine="567"/>
        <w:contextualSpacing/>
        <w:jc w:val="both"/>
        <w:rPr>
          <w:rFonts w:ascii="GHEA Grapalat" w:hAnsi="GHEA Grapalat"/>
          <w:spacing w:val="-4"/>
        </w:rPr>
      </w:pPr>
      <w:r w:rsidRPr="00BF1CBD">
        <w:rPr>
          <w:rFonts w:ascii="GHEA Grapalat" w:hAnsi="GHEA Grapalat"/>
          <w:spacing w:val="-4"/>
        </w:rPr>
        <w:t xml:space="preserve">При обмене сведениями (документами) электронным способом участник </w:t>
      </w:r>
      <w:r w:rsidRPr="00BF1CBD">
        <w:rPr>
          <w:rFonts w:ascii="GHEA Grapalat" w:hAnsi="GHEA Grapalat"/>
          <w:spacing w:val="-4"/>
        </w:rPr>
        <w:lastRenderedPageBreak/>
        <w:t>отправляет сведения (документы) в воспроизведенном (отсканированном) с утвержденного оригинала варианте.</w:t>
      </w:r>
    </w:p>
    <w:p w14:paraId="24DC3242" w14:textId="77777777" w:rsidR="001C0CA8" w:rsidRPr="000811C1" w:rsidRDefault="001C0CA8" w:rsidP="001C0CA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9"/>
        <w:t>11</w:t>
      </w:r>
      <w:r w:rsidRPr="009044F1">
        <w:rPr>
          <w:rFonts w:ascii="GHEA Grapalat" w:hAnsi="GHEA Grapalat"/>
          <w:sz w:val="24"/>
          <w:szCs w:val="24"/>
        </w:rPr>
        <w:t xml:space="preserve">. </w:t>
      </w:r>
    </w:p>
    <w:p w14:paraId="2E80C81F" w14:textId="77777777" w:rsidR="001C0CA8" w:rsidRPr="008C0D41" w:rsidRDefault="001C0CA8" w:rsidP="001C0CA8">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w:t>
      </w:r>
      <w:proofErr w:type="gramStart"/>
      <w:r w:rsidRPr="008C0D41">
        <w:rPr>
          <w:rFonts w:ascii="GHEA Grapalat" w:hAnsi="GHEA Grapalat"/>
        </w:rPr>
        <w:t>отобранным  участником</w:t>
      </w:r>
      <w:proofErr w:type="gramEnd"/>
      <w:r w:rsidRPr="008C0D41">
        <w:rPr>
          <w:rFonts w:ascii="GHEA Grapalat" w:hAnsi="GHEA Grapalat"/>
        </w:rPr>
        <w:t xml:space="preserve">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14:paraId="1D8A254E" w14:textId="77777777" w:rsidR="001C0CA8" w:rsidRPr="009044F1" w:rsidRDefault="001C0CA8" w:rsidP="001C0CA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7C5E538" w14:textId="77777777" w:rsidR="001C0CA8" w:rsidRPr="005114D0" w:rsidRDefault="001C0CA8" w:rsidP="001C0CA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DF784E9" w14:textId="77777777" w:rsidR="001C0CA8" w:rsidRPr="00374F4A" w:rsidRDefault="001C0CA8" w:rsidP="001C0CA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14:paraId="7BB2CA3D" w14:textId="77777777" w:rsidR="001C0CA8" w:rsidRPr="000811C1" w:rsidRDefault="001C0CA8" w:rsidP="001C0CA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15058012" w14:textId="77777777" w:rsidR="001C0CA8" w:rsidRDefault="001C0CA8" w:rsidP="001C0CA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F0EFA66" w14:textId="6EEE3336" w:rsidR="001C0CA8" w:rsidRDefault="001C0CA8" w:rsidP="001C0CA8">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E746CA">
        <w:rPr>
          <w:rFonts w:ascii="GHEA Grapalat" w:hAnsi="GHEA Grapalat"/>
          <w:sz w:val="24"/>
          <w:szCs w:val="24"/>
          <w:lang w:val="hy-AM"/>
        </w:rPr>
        <w:t>5</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4CA8D5F3" w14:textId="77777777" w:rsidR="001C0CA8" w:rsidRPr="00B6749E" w:rsidRDefault="001C0CA8" w:rsidP="001C0CA8">
      <w:pPr>
        <w:pStyle w:val="BodyTextIndent2"/>
        <w:widowControl w:val="0"/>
        <w:numPr>
          <w:ilvl w:val="0"/>
          <w:numId w:val="31"/>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04249C47" w14:textId="77777777" w:rsidR="001C0CA8" w:rsidRDefault="001C0CA8" w:rsidP="001C0CA8">
      <w:pPr>
        <w:pStyle w:val="norm"/>
        <w:widowControl w:val="0"/>
        <w:numPr>
          <w:ilvl w:val="0"/>
          <w:numId w:val="31"/>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B8C10D6" w14:textId="77777777" w:rsidR="001C0CA8" w:rsidRDefault="001C0CA8" w:rsidP="001C0CA8">
      <w:pPr>
        <w:pStyle w:val="norm"/>
        <w:widowControl w:val="0"/>
        <w:tabs>
          <w:tab w:val="left" w:pos="1276"/>
        </w:tabs>
        <w:spacing w:line="240" w:lineRule="auto"/>
        <w:ind w:left="284" w:firstLine="0"/>
        <w:contextualSpacing/>
        <w:rPr>
          <w:rFonts w:ascii="GHEA Grapalat" w:hAnsi="GHEA Grapalat"/>
          <w:sz w:val="24"/>
          <w:szCs w:val="24"/>
        </w:rPr>
      </w:pPr>
    </w:p>
    <w:p w14:paraId="176E8855" w14:textId="77777777" w:rsidR="001C0CA8" w:rsidRPr="00747338" w:rsidRDefault="001C0CA8" w:rsidP="001C0CA8">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670ED43" w14:textId="77777777" w:rsidR="001C0CA8" w:rsidRDefault="001C0CA8" w:rsidP="001C0CA8">
      <w:pPr>
        <w:rPr>
          <w:rFonts w:ascii="GHEA Grapalat" w:hAnsi="GHEA Grapalat"/>
          <w:b/>
        </w:rPr>
      </w:pPr>
      <w:r>
        <w:rPr>
          <w:rFonts w:ascii="GHEA Grapalat" w:hAnsi="GHEA Grapalat"/>
          <w:b/>
        </w:rPr>
        <w:br w:type="page"/>
      </w:r>
    </w:p>
    <w:p w14:paraId="354AE8A6" w14:textId="77777777" w:rsidR="001C0CA8" w:rsidRPr="009044F1" w:rsidRDefault="001C0CA8" w:rsidP="001C0CA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15CC02D2" w14:textId="77777777" w:rsidR="001C0CA8" w:rsidRPr="009044F1" w:rsidRDefault="001C0CA8" w:rsidP="001C0CA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E94F5F3" w14:textId="77777777" w:rsidR="001C0CA8" w:rsidRPr="009044F1" w:rsidRDefault="001C0CA8" w:rsidP="001C0CA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14:paraId="43AC45F1" w14:textId="77777777" w:rsidR="001C0CA8" w:rsidRPr="009044F1" w:rsidRDefault="001C0CA8" w:rsidP="001C0CA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43040026" w14:textId="77777777" w:rsidR="001C0CA8" w:rsidRDefault="001C0CA8" w:rsidP="001C0CA8">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14:paraId="0B86843B" w14:textId="77777777" w:rsidR="001C0CA8" w:rsidRPr="009044F1" w:rsidRDefault="001C0CA8" w:rsidP="001C0CA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28B776B" w14:textId="77777777" w:rsidR="001C0CA8" w:rsidRPr="009044F1" w:rsidRDefault="001C0CA8" w:rsidP="001C0CA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7B710F3F" w14:textId="77777777" w:rsidR="001C0CA8" w:rsidRPr="009044F1" w:rsidRDefault="001C0CA8" w:rsidP="001C0CA8">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14:paraId="3B62D9C0" w14:textId="77777777" w:rsidR="001C0CA8" w:rsidRDefault="001C0CA8" w:rsidP="001C0CA8">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Pr="00F818E0">
        <w:rPr>
          <w:rFonts w:ascii="GHEA Grapalat" w:hAnsi="GHEA Grapalat"/>
        </w:rPr>
        <w:t>дней</w:t>
      </w:r>
      <w:proofErr w:type="gramEnd"/>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14:paraId="5A4869F3" w14:textId="77777777" w:rsidR="001C0CA8" w:rsidRPr="003D57AD" w:rsidRDefault="001C0CA8" w:rsidP="001C0CA8">
      <w:pPr>
        <w:widowControl w:val="0"/>
        <w:tabs>
          <w:tab w:val="left" w:pos="1276"/>
        </w:tabs>
        <w:spacing w:after="160"/>
        <w:ind w:firstLine="567"/>
        <w:jc w:val="both"/>
        <w:rPr>
          <w:rFonts w:ascii="GHEA Grapalat" w:hAnsi="GHEA Grapalat"/>
          <w:lang w:val="hy-AM"/>
        </w:rPr>
      </w:pPr>
      <w:r>
        <w:rPr>
          <w:rFonts w:ascii="GHEA Grapalat" w:hAnsi="GHEA Grapalat"/>
        </w:rPr>
        <w:lastRenderedPageBreak/>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w:t>
      </w:r>
      <w:proofErr w:type="gramStart"/>
      <w:r w:rsidRPr="00123A23">
        <w:rPr>
          <w:rFonts w:ascii="GHEA Grapalat" w:hAnsi="GHEA Grapalat"/>
        </w:rPr>
        <w:t xml:space="preserve">закупки </w:t>
      </w:r>
      <w:r>
        <w:rPr>
          <w:rFonts w:ascii="GHEA Grapalat" w:hAnsi="GHEA Grapalat"/>
        </w:rPr>
        <w:t>товаров</w:t>
      </w:r>
      <w:proofErr w:type="gramEnd"/>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w:t>
      </w:r>
      <w:proofErr w:type="gramStart"/>
      <w:r w:rsidRPr="00370E40">
        <w:rPr>
          <w:rFonts w:ascii="GHEA Grapalat" w:hAnsi="GHEA Grapalat"/>
        </w:rPr>
        <w:t>Причем  обеспечение</w:t>
      </w:r>
      <w:proofErr w:type="gramEnd"/>
      <w:r w:rsidRPr="00370E40">
        <w:rPr>
          <w:rFonts w:ascii="GHEA Grapalat" w:hAnsi="GHEA Grapalat"/>
        </w:rPr>
        <w:t xml:space="preserve">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14:paraId="271568E5" w14:textId="77777777" w:rsidR="001C0CA8" w:rsidRPr="00BF3E44" w:rsidRDefault="001C0CA8" w:rsidP="001C0CA8">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B65D5F4" w14:textId="77777777" w:rsidR="001C0CA8" w:rsidRPr="00CE31A0" w:rsidRDefault="001C0CA8" w:rsidP="001C0CA8">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0CCDFDC3" w14:textId="77777777" w:rsidR="001C0CA8" w:rsidRPr="004408E1" w:rsidRDefault="001C0CA8" w:rsidP="001C0CA8">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558CC8BA" w14:textId="77777777" w:rsidR="001C0CA8" w:rsidRDefault="001C0CA8" w:rsidP="001C0CA8">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14:paraId="14FD6BD4" w14:textId="77777777" w:rsidR="001C0CA8" w:rsidRPr="0052513C" w:rsidRDefault="001C0CA8" w:rsidP="001C0CA8">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591E58D7" w14:textId="77777777" w:rsidR="001C0CA8" w:rsidRPr="0052513C" w:rsidRDefault="001C0CA8" w:rsidP="001C0CA8">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w:t>
      </w:r>
      <w:proofErr w:type="spellStart"/>
      <w:r w:rsidRPr="0052513C">
        <w:rPr>
          <w:rFonts w:asciiTheme="minorHAnsi" w:hAnsiTheme="minorHAnsi"/>
          <w:i/>
        </w:rPr>
        <w:t>двадцатипятикратный</w:t>
      </w:r>
      <w:proofErr w:type="spellEnd"/>
      <w:r w:rsidRPr="0052513C">
        <w:rPr>
          <w:rFonts w:asciiTheme="minorHAnsi" w:hAnsiTheme="minorHAnsi"/>
          <w:i/>
        </w:rPr>
        <w:t xml:space="preserve"> размер базовой единицы закупок и не предусмотрена предоплата, </w:t>
      </w:r>
    </w:p>
    <w:p w14:paraId="7C430C1D" w14:textId="77777777" w:rsidR="001C0CA8" w:rsidRPr="0052513C" w:rsidRDefault="001C0CA8" w:rsidP="001C0CA8">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3334B6D6" w14:textId="77777777" w:rsidR="001C0CA8" w:rsidRPr="00564A46" w:rsidRDefault="001C0CA8" w:rsidP="001C0CA8">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14:paraId="085704CA" w14:textId="77777777" w:rsidR="001C0CA8" w:rsidRPr="00564A46" w:rsidRDefault="001C0CA8" w:rsidP="001C0CA8">
      <w:pPr>
        <w:pStyle w:val="FootnoteText"/>
        <w:jc w:val="both"/>
        <w:rPr>
          <w:rFonts w:asciiTheme="minorHAnsi" w:hAnsiTheme="minorHAnsi"/>
          <w:i/>
        </w:rPr>
      </w:pPr>
      <w:r w:rsidRPr="00564A46">
        <w:rPr>
          <w:rFonts w:asciiTheme="minorHAnsi" w:hAnsiTheme="minorHAnsi"/>
          <w:i/>
        </w:rPr>
        <w:t xml:space="preserve">-    не превышает </w:t>
      </w:r>
      <w:proofErr w:type="spellStart"/>
      <w:r w:rsidRPr="00564A46">
        <w:rPr>
          <w:rFonts w:asciiTheme="minorHAnsi" w:hAnsiTheme="minorHAnsi"/>
          <w:i/>
        </w:rPr>
        <w:t>двадцатипятикратный</w:t>
      </w:r>
      <w:proofErr w:type="spellEnd"/>
      <w:r w:rsidRPr="00564A46">
        <w:rPr>
          <w:rFonts w:asciiTheme="minorHAnsi" w:hAnsiTheme="minorHAnsi"/>
          <w:i/>
        </w:rPr>
        <w:t xml:space="preserve"> размер базовой единицы закупок, то из настоящего абзаца исключаются слова "или гарантий, предоставленных банками "․</w:t>
      </w:r>
    </w:p>
    <w:p w14:paraId="0D5F7315" w14:textId="77777777" w:rsidR="001C0CA8" w:rsidRPr="00564A46" w:rsidRDefault="001C0CA8" w:rsidP="001C0CA8">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w:t>
      </w:r>
      <w:proofErr w:type="spellStart"/>
      <w:r w:rsidRPr="00564A46">
        <w:rPr>
          <w:rFonts w:asciiTheme="minorHAnsi" w:hAnsiTheme="minorHAnsi"/>
          <w:i/>
          <w:sz w:val="20"/>
          <w:szCs w:val="20"/>
        </w:rPr>
        <w:t>двадцатипятикратного</w:t>
      </w:r>
      <w:proofErr w:type="spellEnd"/>
      <w:r w:rsidRPr="00564A46">
        <w:rPr>
          <w:rFonts w:asciiTheme="minorHAnsi" w:hAnsiTheme="min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21CE9ADD" w14:textId="77777777" w:rsidR="001C0CA8" w:rsidRPr="00564A46" w:rsidRDefault="001C0CA8" w:rsidP="001C0CA8">
      <w:pPr>
        <w:pStyle w:val="FootnoteText"/>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14:paraId="0E17C689" w14:textId="77777777" w:rsidR="001C0CA8" w:rsidRPr="00FF309F" w:rsidRDefault="001C0CA8" w:rsidP="001C0CA8">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14:paraId="41283CBA" w14:textId="77777777" w:rsidR="001C0CA8" w:rsidRDefault="001C0CA8" w:rsidP="001C0CA8">
      <w:pPr>
        <w:widowControl w:val="0"/>
        <w:tabs>
          <w:tab w:val="left" w:pos="1276"/>
        </w:tabs>
        <w:spacing w:after="160"/>
        <w:ind w:firstLine="567"/>
        <w:jc w:val="both"/>
        <w:rPr>
          <w:rFonts w:ascii="GHEA Grapalat" w:hAnsi="GHEA Grapalat"/>
        </w:rPr>
      </w:pPr>
      <w:r>
        <w:rPr>
          <w:rFonts w:ascii="GHEA Grapalat" w:hAnsi="GHEA Grapalat" w:cs="Sylfaen"/>
        </w:rPr>
        <w:lastRenderedPageBreak/>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FootnoteReference"/>
          <w:rFonts w:ascii="GHEA Grapalat" w:hAnsi="GHEA Grapalat"/>
        </w:rPr>
        <w:footnoteReference w:customMarkFollows="1" w:id="10"/>
        <w:t>12</w:t>
      </w:r>
      <w:r w:rsidRPr="0027573B">
        <w:rPr>
          <w:rFonts w:ascii="GHEA Grapalat" w:hAnsi="GHEA Grapalat"/>
        </w:rPr>
        <w:t xml:space="preserve"> .</w:t>
      </w:r>
    </w:p>
    <w:p w14:paraId="3FAE85EF" w14:textId="77777777" w:rsidR="001C0CA8" w:rsidRPr="00707948" w:rsidRDefault="001C0CA8" w:rsidP="001C0CA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2554FDEA" w14:textId="77777777" w:rsidR="001C0CA8" w:rsidRPr="009044F1" w:rsidRDefault="001C0CA8" w:rsidP="001C0CA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489DB68D" w14:textId="77777777" w:rsidR="001C0CA8" w:rsidRDefault="001C0CA8" w:rsidP="001C0CA8">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FootnoteReference"/>
          <w:rFonts w:ascii="GHEA Grapalat" w:hAnsi="GHEA Grapalat"/>
        </w:rPr>
        <w:footnoteReference w:customMarkFollows="1" w:id="11"/>
        <w:t>13</w:t>
      </w:r>
      <w:r>
        <w:rPr>
          <w:rFonts w:ascii="GHEA Grapalat" w:hAnsi="GHEA Grapalat"/>
        </w:rPr>
        <w:t>.</w:t>
      </w:r>
    </w:p>
    <w:p w14:paraId="65711011" w14:textId="77777777" w:rsidR="001C0CA8" w:rsidRDefault="001C0CA8" w:rsidP="001C0CA8">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w:t>
      </w:r>
      <w:proofErr w:type="spellStart"/>
      <w:r w:rsidRPr="00DA0D2B">
        <w:rPr>
          <w:rFonts w:ascii="GHEA Grapalat" w:hAnsi="GHEA Grapalat"/>
        </w:rPr>
        <w:t>догогвора</w:t>
      </w:r>
      <w:proofErr w:type="spellEnd"/>
      <w:r w:rsidRPr="00DA0D2B">
        <w:rPr>
          <w:rFonts w:ascii="GHEA Grapalat" w:hAnsi="GHEA Grapalat"/>
        </w:rPr>
        <w:t xml:space="preserve">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14:paraId="3D825C01" w14:textId="77777777" w:rsidR="001C0CA8" w:rsidRPr="0025254A" w:rsidRDefault="001C0CA8" w:rsidP="001C0CA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4D10678E" w14:textId="77777777" w:rsidR="001C0CA8" w:rsidRPr="00DC30CC" w:rsidRDefault="001C0CA8" w:rsidP="001C0CA8">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w:t>
      </w:r>
      <w:r w:rsidRPr="009044F1">
        <w:rPr>
          <w:rFonts w:ascii="GHEA Grapalat" w:hAnsi="GHEA Grapalat"/>
        </w:rPr>
        <w:lastRenderedPageBreak/>
        <w:t xml:space="preserve">взятых на себя по заключенному </w:t>
      </w:r>
      <w:r>
        <w:rPr>
          <w:rFonts w:ascii="GHEA Grapalat" w:hAnsi="GHEA Grapalat"/>
        </w:rPr>
        <w:t>договору.</w:t>
      </w:r>
    </w:p>
    <w:p w14:paraId="0961A096" w14:textId="77777777" w:rsidR="001C0CA8" w:rsidRDefault="001C0CA8" w:rsidP="001C0CA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015A407C" w14:textId="77777777" w:rsidR="001C0CA8" w:rsidRPr="00250377" w:rsidRDefault="001C0CA8" w:rsidP="001C0CA8">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7E688C0A" w14:textId="77777777" w:rsidR="001C0CA8" w:rsidRPr="00625529" w:rsidRDefault="001C0CA8" w:rsidP="001C0CA8">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0BD16847" w14:textId="77777777" w:rsidR="001C0CA8" w:rsidRPr="009044F1" w:rsidRDefault="001C0CA8" w:rsidP="001C0CA8">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7B9A288E" w14:textId="77777777" w:rsidR="001C0CA8" w:rsidRDefault="001C0CA8" w:rsidP="001C0CA8">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 xml:space="preserve">или Министерством Финансов </w:t>
      </w:r>
      <w:proofErr w:type="gramStart"/>
      <w:r w:rsidRPr="00C87B61">
        <w:rPr>
          <w:rFonts w:ascii="GHEA Grapalat" w:hAnsi="GHEA Grapalat"/>
        </w:rPr>
        <w:t>РА</w:t>
      </w:r>
      <w:r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14:paraId="6412DBB3" w14:textId="77777777" w:rsidR="001C0CA8" w:rsidRPr="00C87B61" w:rsidRDefault="001C0CA8" w:rsidP="001C0CA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14:paraId="428355A4" w14:textId="77777777" w:rsidR="001C0CA8" w:rsidRPr="00C87B61" w:rsidRDefault="001C0CA8" w:rsidP="001C0CA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proofErr w:type="gramStart"/>
      <w:r w:rsidRPr="00C87B61">
        <w:rPr>
          <w:rFonts w:ascii="GHEA Grapalat" w:hAnsi="GHEA Grapalat" w:hint="eastAsia"/>
        </w:rPr>
        <w:t>обеспечения</w:t>
      </w:r>
      <w:proofErr w:type="gramEnd"/>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14:paraId="437958D5" w14:textId="77777777" w:rsidR="001C0CA8" w:rsidRPr="00C87B61" w:rsidRDefault="001C0CA8" w:rsidP="001C0CA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2151BE92" w14:textId="77777777" w:rsidR="001C0CA8" w:rsidRPr="00B2678A" w:rsidRDefault="001C0CA8" w:rsidP="001C0CA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58089CB0" w14:textId="77777777" w:rsidR="001C0CA8" w:rsidRDefault="001C0CA8" w:rsidP="001C0CA8">
      <w:pPr>
        <w:widowControl w:val="0"/>
        <w:tabs>
          <w:tab w:val="left" w:pos="1134"/>
        </w:tabs>
        <w:spacing w:after="160"/>
        <w:ind w:firstLine="567"/>
        <w:jc w:val="both"/>
        <w:rPr>
          <w:rFonts w:ascii="GHEA Grapalat" w:hAnsi="GHEA Grapalat"/>
        </w:rPr>
      </w:pPr>
    </w:p>
    <w:p w14:paraId="5D6FE7DF" w14:textId="77777777" w:rsidR="001C0CA8" w:rsidRDefault="001C0CA8" w:rsidP="001C0CA8">
      <w:pPr>
        <w:widowControl w:val="0"/>
        <w:tabs>
          <w:tab w:val="left" w:pos="1134"/>
        </w:tabs>
        <w:spacing w:after="160"/>
        <w:ind w:firstLine="567"/>
        <w:jc w:val="both"/>
        <w:rPr>
          <w:rFonts w:ascii="GHEA Grapalat" w:hAnsi="GHEA Grapalat"/>
        </w:rPr>
      </w:pPr>
      <w:r w:rsidRPr="005114D0">
        <w:rPr>
          <w:rFonts w:ascii="GHEA Grapalat" w:hAnsi="GHEA Grapalat"/>
        </w:rPr>
        <w:lastRenderedPageBreak/>
        <w:tab/>
      </w:r>
    </w:p>
    <w:p w14:paraId="291F5158" w14:textId="77777777" w:rsidR="001C0CA8" w:rsidRDefault="001C0CA8" w:rsidP="001C0CA8">
      <w:pPr>
        <w:rPr>
          <w:rFonts w:ascii="GHEA Grapalat" w:hAnsi="GHEA Grapalat" w:cs="Sylfaen"/>
        </w:rPr>
      </w:pPr>
      <w:r>
        <w:rPr>
          <w:rFonts w:ascii="GHEA Grapalat" w:hAnsi="GHEA Grapalat" w:cs="Sylfaen"/>
        </w:rPr>
        <w:br w:type="page"/>
      </w:r>
    </w:p>
    <w:p w14:paraId="3180760F" w14:textId="77777777" w:rsidR="001C0CA8" w:rsidRPr="009044F1" w:rsidRDefault="001C0CA8" w:rsidP="001C0CA8">
      <w:pPr>
        <w:widowControl w:val="0"/>
        <w:tabs>
          <w:tab w:val="left" w:pos="1134"/>
        </w:tabs>
        <w:spacing w:after="160"/>
        <w:ind w:firstLine="567"/>
        <w:jc w:val="both"/>
        <w:rPr>
          <w:rFonts w:ascii="GHEA Grapalat" w:hAnsi="GHEA Grapalat" w:cs="Sylfaen"/>
        </w:rPr>
      </w:pPr>
    </w:p>
    <w:p w14:paraId="283DF62B" w14:textId="77777777" w:rsidR="001C0CA8" w:rsidRDefault="001C0CA8" w:rsidP="001C0CA8">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14:paraId="6C19857E" w14:textId="77777777" w:rsidR="001C0CA8" w:rsidRPr="009044F1" w:rsidRDefault="001C0CA8" w:rsidP="001C0CA8">
      <w:pPr>
        <w:rPr>
          <w:rFonts w:ascii="GHEA Grapalat" w:hAnsi="GHEA Grapalat" w:cs="Arial"/>
          <w:b/>
        </w:rPr>
      </w:pPr>
    </w:p>
    <w:p w14:paraId="2A23239E" w14:textId="77777777" w:rsidR="001C0CA8" w:rsidRPr="009044F1" w:rsidRDefault="001C0CA8" w:rsidP="001C0CA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11A2D28" w14:textId="77777777" w:rsidR="001C0CA8" w:rsidRPr="009044F1" w:rsidRDefault="001C0CA8" w:rsidP="001C0CA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4431952" w14:textId="77777777" w:rsidR="001C0CA8" w:rsidRPr="009044F1" w:rsidRDefault="001C0CA8" w:rsidP="001C0CA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12"/>
        <w:t>14</w:t>
      </w:r>
      <w:r w:rsidRPr="009044F1">
        <w:rPr>
          <w:rFonts w:ascii="GHEA Grapalat" w:hAnsi="GHEA Grapalat"/>
        </w:rPr>
        <w:t>.</w:t>
      </w:r>
    </w:p>
    <w:p w14:paraId="1D2F24B3" w14:textId="77777777" w:rsidR="001C0CA8" w:rsidRPr="009044F1" w:rsidRDefault="001C0CA8" w:rsidP="001C0CA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349FAC90" w14:textId="77777777" w:rsidR="001C0CA8" w:rsidRPr="00D3436F" w:rsidRDefault="001C0CA8" w:rsidP="001C0CA8">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6CABD95D" w14:textId="77777777" w:rsidR="001C0CA8" w:rsidRPr="009044F1" w:rsidRDefault="001C0CA8" w:rsidP="001C0CA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7BEC8D0" w14:textId="77777777" w:rsidR="001C0CA8" w:rsidRPr="00182C2E" w:rsidRDefault="001C0CA8" w:rsidP="001C0CA8">
      <w:pPr>
        <w:jc w:val="center"/>
        <w:rPr>
          <w:rFonts w:ascii="GHEA Grapalat" w:hAnsi="GHEA Grapalat"/>
          <w:b/>
        </w:rPr>
      </w:pPr>
    </w:p>
    <w:p w14:paraId="0D2A8924" w14:textId="77777777" w:rsidR="001C0CA8" w:rsidRPr="00182C2E" w:rsidRDefault="001C0CA8" w:rsidP="001C0CA8">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14:paraId="33DBD8AF" w14:textId="77777777" w:rsidR="001C0CA8" w:rsidRPr="00182C2E" w:rsidRDefault="001C0CA8" w:rsidP="001C0CA8">
      <w:pPr>
        <w:jc w:val="center"/>
        <w:rPr>
          <w:rFonts w:ascii="GHEA Grapalat" w:hAnsi="GHEA Grapalat"/>
          <w:b/>
        </w:rPr>
      </w:pPr>
    </w:p>
    <w:p w14:paraId="14148AAB" w14:textId="77777777" w:rsidR="001C0CA8" w:rsidRPr="00216702" w:rsidRDefault="001C0CA8" w:rsidP="001C0CA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73187478" w14:textId="77777777" w:rsidR="001C0CA8" w:rsidRDefault="001C0CA8" w:rsidP="001C0CA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0C392232" w14:textId="77777777" w:rsidR="001C0CA8" w:rsidRDefault="001C0CA8" w:rsidP="001C0CA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06E1A2B9" w14:textId="77777777" w:rsidR="001C0CA8" w:rsidRDefault="001C0CA8" w:rsidP="001C0CA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192C3C6C" w14:textId="77777777" w:rsidR="001C0CA8" w:rsidRPr="00996C18" w:rsidRDefault="001C0CA8" w:rsidP="001C0CA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w:t>
      </w:r>
      <w:r w:rsidRPr="000B56C9">
        <w:rPr>
          <w:rFonts w:ascii="GHEA Grapalat" w:hAnsi="GHEA Grapalat"/>
        </w:rPr>
        <w:lastRenderedPageBreak/>
        <w:t>односторонним расторжением договора, при которых срок исковой давности составляет тридцать календарных дней.</w:t>
      </w:r>
    </w:p>
    <w:p w14:paraId="5116AAF7" w14:textId="77777777" w:rsidR="001C0CA8" w:rsidRPr="00570BBD" w:rsidRDefault="001C0CA8" w:rsidP="001C0CA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DA99441" w14:textId="77777777" w:rsidR="001C0CA8" w:rsidRPr="00570BBD" w:rsidRDefault="001C0CA8" w:rsidP="001C0CA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1DA9693E" w14:textId="77777777" w:rsidR="001C0CA8" w:rsidRPr="00570BBD" w:rsidRDefault="001C0CA8" w:rsidP="001C0CA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07372B18" w14:textId="77777777" w:rsidR="001C0CA8" w:rsidRPr="00570BBD" w:rsidRDefault="001C0CA8" w:rsidP="001C0CA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A7CFAB4" w14:textId="77777777" w:rsidR="001C0CA8" w:rsidRPr="00570BBD" w:rsidRDefault="001C0CA8" w:rsidP="001C0CA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57AAB410" w14:textId="77777777" w:rsidR="001C0CA8" w:rsidRDefault="001C0CA8" w:rsidP="001C0CA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ACAC080" w14:textId="77777777" w:rsidR="001C0CA8" w:rsidRPr="00570BBD" w:rsidRDefault="001C0CA8" w:rsidP="001C0CA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F47BD8C" w14:textId="77777777" w:rsidR="001C0CA8" w:rsidRPr="00570BBD" w:rsidRDefault="001C0CA8" w:rsidP="001C0CA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E3F95E6" w14:textId="77777777" w:rsidR="001C0CA8" w:rsidRPr="00570BBD" w:rsidRDefault="001C0CA8" w:rsidP="001C0CA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486683ED" w14:textId="77777777" w:rsidR="001C0CA8" w:rsidRDefault="001C0CA8" w:rsidP="001C0CA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1FE0001A" w14:textId="77777777" w:rsidR="001C0CA8" w:rsidRPr="00570BBD" w:rsidRDefault="001C0CA8" w:rsidP="001C0CA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70B996" w14:textId="77777777" w:rsidR="001C0CA8" w:rsidRPr="00570BBD" w:rsidRDefault="001C0CA8" w:rsidP="001C0CA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28CAF05" w14:textId="77777777" w:rsidR="001C0CA8" w:rsidRPr="00570BBD" w:rsidRDefault="001C0CA8" w:rsidP="001C0CA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7A2332A5" w14:textId="77777777" w:rsidR="001C0CA8" w:rsidRPr="00570BBD" w:rsidRDefault="001C0CA8" w:rsidP="001C0CA8">
      <w:pPr>
        <w:jc w:val="both"/>
        <w:rPr>
          <w:rFonts w:ascii="GHEA Grapalat" w:hAnsi="GHEA Grapalat"/>
        </w:rPr>
      </w:pPr>
      <w:r w:rsidRPr="00570BBD">
        <w:rPr>
          <w:rFonts w:ascii="GHEA Grapalat" w:hAnsi="GHEA Grapalat"/>
        </w:rPr>
        <w:lastRenderedPageBreak/>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35AF05C" w14:textId="77777777" w:rsidR="001C0CA8" w:rsidRPr="00570BBD" w:rsidRDefault="001C0CA8" w:rsidP="001C0CA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42C3BC2F" w14:textId="77777777" w:rsidR="001C0CA8" w:rsidRPr="00570BBD" w:rsidRDefault="001C0CA8" w:rsidP="001C0CA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A172AD8" w14:textId="77777777" w:rsidR="001C0CA8" w:rsidRPr="00570BBD" w:rsidRDefault="001C0CA8" w:rsidP="001C0CA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15D37D28" w14:textId="77777777" w:rsidR="001C0CA8" w:rsidRPr="00570BBD" w:rsidRDefault="001C0CA8" w:rsidP="001C0CA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6D753574" w14:textId="77777777" w:rsidR="001C0CA8" w:rsidRPr="00570BBD" w:rsidRDefault="001C0CA8" w:rsidP="001C0CA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44909FBF" w14:textId="77777777" w:rsidR="001C0CA8" w:rsidRPr="00570BBD" w:rsidRDefault="001C0CA8" w:rsidP="001C0CA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7B4D3EEB" w14:textId="77777777" w:rsidR="001C0CA8" w:rsidRPr="009044F1" w:rsidRDefault="001C0CA8" w:rsidP="001C0CA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D73CA16" w14:textId="77777777" w:rsidR="001C0CA8" w:rsidRPr="009044F1" w:rsidRDefault="001C0CA8" w:rsidP="001C0CA8">
      <w:pPr>
        <w:widowControl w:val="0"/>
        <w:spacing w:after="160"/>
        <w:jc w:val="center"/>
        <w:rPr>
          <w:rFonts w:ascii="GHEA Grapalat" w:hAnsi="GHEA Grapalat" w:cs="Sylfaen"/>
          <w:b/>
        </w:rPr>
      </w:pPr>
    </w:p>
    <w:p w14:paraId="3E1C8CA1" w14:textId="77777777" w:rsidR="001C0CA8" w:rsidRDefault="001C0CA8" w:rsidP="001C0CA8">
      <w:pPr>
        <w:rPr>
          <w:rFonts w:ascii="GHEA Grapalat" w:hAnsi="GHEA Grapalat"/>
          <w:b/>
        </w:rPr>
      </w:pPr>
      <w:r>
        <w:rPr>
          <w:rFonts w:ascii="GHEA Grapalat" w:hAnsi="GHEA Grapalat"/>
          <w:b/>
        </w:rPr>
        <w:br w:type="page"/>
      </w:r>
    </w:p>
    <w:p w14:paraId="684BBFC6" w14:textId="77777777" w:rsidR="001C0CA8" w:rsidRPr="00374F4A" w:rsidRDefault="001C0CA8" w:rsidP="001C0CA8">
      <w:pPr>
        <w:widowControl w:val="0"/>
        <w:spacing w:after="160"/>
        <w:jc w:val="center"/>
        <w:rPr>
          <w:rFonts w:ascii="GHEA Grapalat" w:hAnsi="GHEA Grapalat"/>
          <w:b/>
        </w:rPr>
      </w:pPr>
      <w:r w:rsidRPr="009044F1">
        <w:rPr>
          <w:rFonts w:ascii="GHEA Grapalat" w:hAnsi="GHEA Grapalat"/>
          <w:b/>
        </w:rPr>
        <w:lastRenderedPageBreak/>
        <w:t>ЧАСТЬ II</w:t>
      </w:r>
    </w:p>
    <w:p w14:paraId="3D08ED1D" w14:textId="77777777" w:rsidR="001C0CA8" w:rsidRPr="00374F4A" w:rsidRDefault="001C0CA8" w:rsidP="001C0CA8">
      <w:pPr>
        <w:widowControl w:val="0"/>
        <w:spacing w:after="160"/>
        <w:jc w:val="center"/>
        <w:rPr>
          <w:rFonts w:ascii="GHEA Grapalat" w:hAnsi="GHEA Grapalat"/>
          <w:b/>
        </w:rPr>
      </w:pPr>
    </w:p>
    <w:p w14:paraId="1A7D57BD" w14:textId="3EEDED78" w:rsidR="001C0CA8" w:rsidRPr="009044F1" w:rsidRDefault="001C0CA8" w:rsidP="001C0CA8">
      <w:pPr>
        <w:pStyle w:val="BodyText"/>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НА </w:t>
      </w:r>
      <w:r w:rsidR="00CE45CF" w:rsidRPr="00CE45CF">
        <w:rPr>
          <w:rFonts w:ascii="GHEA Grapalat" w:hAnsi="GHEA Grapalat"/>
          <w:b/>
          <w:sz w:val="32"/>
          <w:szCs w:val="32"/>
        </w:rPr>
        <w:t>запрос котировок</w:t>
      </w:r>
      <w:r w:rsidR="00CE45CF" w:rsidRPr="00C418BA">
        <w:rPr>
          <w:rFonts w:ascii="GHEA Grapalat" w:hAnsi="GHEA Grapalat"/>
          <w:b/>
        </w:rPr>
        <w:t xml:space="preserve"> </w:t>
      </w:r>
      <w:r w:rsidRPr="009044F1">
        <w:rPr>
          <w:rFonts w:ascii="GHEA Grapalat" w:hAnsi="GHEA Grapalat"/>
          <w:b/>
        </w:rPr>
        <w:t>КОНКУРС</w:t>
      </w:r>
    </w:p>
    <w:p w14:paraId="559BBE35" w14:textId="77777777" w:rsidR="001C0CA8" w:rsidRPr="009044F1" w:rsidRDefault="001C0CA8" w:rsidP="001C0CA8">
      <w:pPr>
        <w:widowControl w:val="0"/>
        <w:spacing w:after="160"/>
        <w:jc w:val="center"/>
        <w:rPr>
          <w:rFonts w:ascii="GHEA Grapalat" w:hAnsi="GHEA Grapalat"/>
        </w:rPr>
      </w:pPr>
    </w:p>
    <w:p w14:paraId="52DCDB35" w14:textId="77777777" w:rsidR="001C0CA8" w:rsidRPr="009044F1" w:rsidRDefault="001C0CA8" w:rsidP="001C0CA8">
      <w:pPr>
        <w:widowControl w:val="0"/>
        <w:spacing w:after="160"/>
        <w:jc w:val="center"/>
        <w:rPr>
          <w:rFonts w:ascii="GHEA Grapalat" w:hAnsi="GHEA Grapalat"/>
          <w:b/>
        </w:rPr>
      </w:pPr>
      <w:r w:rsidRPr="009044F1">
        <w:rPr>
          <w:rFonts w:ascii="GHEA Grapalat" w:hAnsi="GHEA Grapalat"/>
          <w:b/>
        </w:rPr>
        <w:t>1. ОБЩИЕ ПОЛОЖЕНИЯ</w:t>
      </w:r>
    </w:p>
    <w:p w14:paraId="7DD265EE" w14:textId="77777777" w:rsidR="001C0CA8" w:rsidRPr="009044F1" w:rsidRDefault="001C0CA8" w:rsidP="001C0CA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B9D47F6" w14:textId="77777777" w:rsidR="001C0CA8" w:rsidRPr="009044F1" w:rsidRDefault="001C0CA8" w:rsidP="001C0CA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BDE5C72" w14:textId="77777777" w:rsidR="001C0CA8" w:rsidRDefault="001C0CA8" w:rsidP="001C0CA8">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14:paraId="21947098" w14:textId="77777777" w:rsidR="001C0CA8" w:rsidRDefault="001C0CA8" w:rsidP="001C0CA8">
      <w:pPr>
        <w:widowControl w:val="0"/>
        <w:spacing w:after="160"/>
        <w:jc w:val="center"/>
        <w:rPr>
          <w:rFonts w:ascii="GHEA Grapalat" w:hAnsi="GHEA Grapalat"/>
          <w:b/>
        </w:rPr>
      </w:pPr>
    </w:p>
    <w:p w14:paraId="56B04871" w14:textId="77777777" w:rsidR="001C0CA8" w:rsidRPr="009044F1" w:rsidRDefault="001C0CA8" w:rsidP="001C0CA8">
      <w:pPr>
        <w:widowControl w:val="0"/>
        <w:spacing w:after="160"/>
        <w:jc w:val="center"/>
        <w:rPr>
          <w:rFonts w:ascii="GHEA Grapalat" w:hAnsi="GHEA Grapalat"/>
          <w:b/>
        </w:rPr>
      </w:pPr>
      <w:r w:rsidRPr="009044F1">
        <w:rPr>
          <w:rFonts w:ascii="GHEA Grapalat" w:hAnsi="GHEA Grapalat"/>
          <w:b/>
        </w:rPr>
        <w:t>2. ЗАЯВКА НА ПРОЦЕДУРУ</w:t>
      </w:r>
    </w:p>
    <w:p w14:paraId="43D7ECFE" w14:textId="77777777" w:rsidR="001C0CA8" w:rsidRDefault="001C0CA8" w:rsidP="001C0CA8">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4DABB339" w14:textId="77777777" w:rsidR="001C0CA8" w:rsidRPr="000811C1" w:rsidRDefault="001C0CA8" w:rsidP="001C0CA8">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w:t>
      </w:r>
      <w:proofErr w:type="spellStart"/>
      <w:r>
        <w:rPr>
          <w:rFonts w:ascii="GHEA Grapalat" w:hAnsi="GHEA Grapalat"/>
        </w:rPr>
        <w:t>объявлени</w:t>
      </w:r>
      <w:proofErr w:type="spellEnd"/>
      <w:proofErr w:type="gramStart"/>
      <w:r>
        <w:rPr>
          <w:rFonts w:ascii="GHEA Grapalat" w:hAnsi="GHEA Grapalat"/>
          <w:lang w:val="en-US"/>
        </w:rPr>
        <w:t>e</w:t>
      </w:r>
      <w:r>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4F078193" w14:textId="77777777" w:rsidR="001C0CA8" w:rsidRPr="00FF3F2A" w:rsidRDefault="001C0CA8" w:rsidP="001C0CA8">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6E02C582" w14:textId="77777777" w:rsidR="001C0CA8" w:rsidRPr="00D3436F" w:rsidRDefault="001C0CA8" w:rsidP="001C0CA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7B5FF5A6" w14:textId="77777777" w:rsidR="001C0CA8" w:rsidRPr="00D3436F" w:rsidRDefault="001C0CA8" w:rsidP="001C0CA8">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13"/>
        <w:t>15</w:t>
      </w:r>
    </w:p>
    <w:p w14:paraId="2B5FD106"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w:t>
      </w:r>
      <w:proofErr w:type="gramStart"/>
      <w:r w:rsidRPr="00B138F3">
        <w:rPr>
          <w:rFonts w:ascii="GHEA Grapalat" w:hAnsi="GHEA Grapalat"/>
        </w:rPr>
        <w:t>; При</w:t>
      </w:r>
      <w:proofErr w:type="gramEnd"/>
      <w:r w:rsidRPr="00B138F3">
        <w:rPr>
          <w:rFonts w:ascii="GHEA Grapalat" w:hAnsi="GHEA Grapalat"/>
        </w:rPr>
        <w:t xml:space="preserve">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FootnoteReference"/>
          <w:rFonts w:ascii="GHEA Grapalat" w:hAnsi="GHEA Grapalat"/>
        </w:rPr>
        <w:footnoteReference w:customMarkFollows="1" w:id="14"/>
        <w:t>16</w:t>
      </w:r>
    </w:p>
    <w:p w14:paraId="15E2A66E" w14:textId="77777777" w:rsidR="001C0CA8" w:rsidRDefault="001C0CA8" w:rsidP="001C0CA8">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9044F1">
        <w:rPr>
          <w:rFonts w:ascii="GHEA Grapalat" w:hAnsi="GHEA Grapalat"/>
        </w:rPr>
        <w:lastRenderedPageBreak/>
        <w:t>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14:paraId="331775DF" w14:textId="77777777" w:rsidR="001C0CA8" w:rsidRDefault="001C0CA8" w:rsidP="001C0CA8">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2611B06C" w14:textId="77777777" w:rsidR="001C0CA8" w:rsidRPr="002658C9" w:rsidRDefault="001C0CA8" w:rsidP="001C0CA8">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0FA9F2DC" w14:textId="238BE4CD" w:rsidR="001C0CA8" w:rsidRPr="002658C9" w:rsidRDefault="001C0CA8" w:rsidP="001C0CA8">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E45CF">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5D68A50" w14:textId="77777777" w:rsidR="001C0CA8" w:rsidRPr="002658C9" w:rsidRDefault="001C0CA8" w:rsidP="001C0CA8">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284CEDF" w14:textId="77777777" w:rsidR="001C0CA8" w:rsidRPr="002658C9" w:rsidRDefault="001C0CA8" w:rsidP="001C0CA8">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0C00F025" w14:textId="77777777" w:rsidR="001C0CA8" w:rsidRPr="002658C9" w:rsidRDefault="001C0CA8" w:rsidP="001C0CA8">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1B097896" w14:textId="77777777" w:rsidR="001C0CA8" w:rsidRPr="002658C9" w:rsidRDefault="001C0CA8" w:rsidP="001C0CA8">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14:paraId="5563CE5C" w14:textId="77777777" w:rsidR="001C0CA8" w:rsidRPr="002658C9" w:rsidRDefault="001C0CA8" w:rsidP="001C0CA8">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70F07E47" w14:textId="77777777" w:rsidR="001C0CA8" w:rsidRPr="002658C9" w:rsidRDefault="001C0CA8" w:rsidP="001C0CA8">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55296859" w14:textId="77777777" w:rsidR="001C0CA8" w:rsidRDefault="001C0CA8" w:rsidP="001C0CA8">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3094F03B" w14:textId="77777777" w:rsidR="001C0CA8" w:rsidRDefault="001C0CA8" w:rsidP="001C0CA8">
      <w:pPr>
        <w:widowControl w:val="0"/>
        <w:tabs>
          <w:tab w:val="left" w:pos="1134"/>
        </w:tabs>
        <w:spacing w:after="160"/>
        <w:ind w:firstLine="567"/>
        <w:jc w:val="both"/>
        <w:rPr>
          <w:rFonts w:ascii="GHEA Grapalat" w:hAnsi="GHEA Grapalat"/>
        </w:rPr>
      </w:pPr>
    </w:p>
    <w:p w14:paraId="5CD0CF5D" w14:textId="77777777" w:rsidR="001C0CA8" w:rsidRDefault="001C0CA8" w:rsidP="001C0CA8">
      <w:pPr>
        <w:widowControl w:val="0"/>
        <w:tabs>
          <w:tab w:val="left" w:pos="1134"/>
        </w:tabs>
        <w:spacing w:after="160"/>
        <w:ind w:firstLine="567"/>
        <w:jc w:val="both"/>
        <w:rPr>
          <w:rFonts w:ascii="GHEA Grapalat" w:hAnsi="GHEA Grapalat"/>
        </w:rPr>
      </w:pPr>
    </w:p>
    <w:p w14:paraId="51B00B02" w14:textId="77777777" w:rsidR="001C0CA8" w:rsidRPr="00E267E5" w:rsidRDefault="001C0CA8" w:rsidP="001C0CA8">
      <w:pPr>
        <w:widowControl w:val="0"/>
        <w:tabs>
          <w:tab w:val="left" w:pos="1134"/>
        </w:tabs>
        <w:spacing w:after="160"/>
        <w:ind w:firstLine="567"/>
        <w:jc w:val="both"/>
        <w:rPr>
          <w:rFonts w:ascii="GHEA Grapalat" w:hAnsi="GHEA Grapalat"/>
        </w:rPr>
      </w:pPr>
    </w:p>
    <w:p w14:paraId="69A33EF7" w14:textId="77777777" w:rsidR="001C0CA8" w:rsidRPr="00F677F1" w:rsidRDefault="001C0CA8" w:rsidP="001C0CA8">
      <w:pPr>
        <w:pStyle w:val="norm"/>
        <w:widowControl w:val="0"/>
        <w:spacing w:after="160" w:line="240" w:lineRule="auto"/>
        <w:ind w:firstLine="284"/>
        <w:jc w:val="right"/>
        <w:rPr>
          <w:rFonts w:ascii="GHEA Grapalat" w:hAnsi="GHEA Grapalat"/>
          <w:b/>
          <w:sz w:val="24"/>
          <w:szCs w:val="24"/>
        </w:rPr>
      </w:pPr>
    </w:p>
    <w:p w14:paraId="36B37182" w14:textId="77777777" w:rsidR="001C0CA8" w:rsidRPr="00F677F1" w:rsidRDefault="001C0CA8" w:rsidP="001C0CA8">
      <w:pPr>
        <w:pStyle w:val="norm"/>
        <w:widowControl w:val="0"/>
        <w:spacing w:after="160" w:line="240" w:lineRule="auto"/>
        <w:ind w:firstLine="284"/>
        <w:jc w:val="right"/>
        <w:rPr>
          <w:rFonts w:ascii="GHEA Grapalat" w:hAnsi="GHEA Grapalat"/>
          <w:b/>
          <w:sz w:val="24"/>
          <w:szCs w:val="24"/>
        </w:rPr>
      </w:pPr>
    </w:p>
    <w:p w14:paraId="1D1651A9" w14:textId="77777777" w:rsidR="001C0CA8" w:rsidRPr="00F677F1" w:rsidRDefault="001C0CA8" w:rsidP="001C0CA8">
      <w:pPr>
        <w:pStyle w:val="norm"/>
        <w:widowControl w:val="0"/>
        <w:spacing w:after="160" w:line="240" w:lineRule="auto"/>
        <w:ind w:firstLine="284"/>
        <w:jc w:val="right"/>
        <w:rPr>
          <w:rFonts w:ascii="GHEA Grapalat" w:hAnsi="GHEA Grapalat"/>
          <w:b/>
          <w:sz w:val="24"/>
          <w:szCs w:val="24"/>
        </w:rPr>
      </w:pPr>
    </w:p>
    <w:p w14:paraId="7C47742B" w14:textId="77777777" w:rsidR="001C0CA8" w:rsidRPr="00F677F1" w:rsidRDefault="001C0CA8" w:rsidP="001C0CA8">
      <w:pPr>
        <w:pStyle w:val="norm"/>
        <w:widowControl w:val="0"/>
        <w:spacing w:after="160" w:line="240" w:lineRule="auto"/>
        <w:ind w:firstLine="284"/>
        <w:jc w:val="right"/>
        <w:rPr>
          <w:rFonts w:ascii="GHEA Grapalat" w:hAnsi="GHEA Grapalat"/>
          <w:b/>
          <w:sz w:val="24"/>
          <w:szCs w:val="24"/>
        </w:rPr>
      </w:pPr>
    </w:p>
    <w:p w14:paraId="5C40832A" w14:textId="77777777" w:rsidR="001C0CA8" w:rsidRPr="00374F4A" w:rsidRDefault="001C0CA8" w:rsidP="001C0CA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31F4D1AD" w14:textId="43224E9C" w:rsidR="001C0CA8" w:rsidRPr="00374F4A" w:rsidRDefault="001C0CA8" w:rsidP="001C0CA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E45CF" w:rsidRPr="00C418BA">
        <w:rPr>
          <w:rFonts w:ascii="GHEA Grapalat" w:hAnsi="GHEA Grapalat"/>
          <w:b/>
          <w:sz w:val="22"/>
          <w:szCs w:val="22"/>
        </w:rPr>
        <w:t>запрос котировок</w:t>
      </w:r>
      <w:r w:rsidRPr="00BF4E90">
        <w:rPr>
          <w:rFonts w:ascii="GHEA Grapalat" w:hAnsi="GHEA Grapalat"/>
          <w:b/>
          <w:sz w:val="24"/>
          <w:szCs w:val="24"/>
        </w:rPr>
        <w:t xml:space="preserve"> конкурс</w:t>
      </w:r>
      <w:r w:rsidRPr="00BF4E90">
        <w:rPr>
          <w:rFonts w:ascii="GHEA Grapalat" w:hAnsi="GHEA Grapalat" w:cs="Arial"/>
          <w:b/>
          <w:sz w:val="24"/>
          <w:szCs w:val="24"/>
        </w:rPr>
        <w:br/>
      </w:r>
      <w:r w:rsidRPr="00374F4A">
        <w:rPr>
          <w:rFonts w:ascii="GHEA Grapalat" w:hAnsi="GHEA Grapalat"/>
          <w:b/>
          <w:sz w:val="24"/>
          <w:szCs w:val="24"/>
        </w:rPr>
        <w:lastRenderedPageBreak/>
        <w:t xml:space="preserve">под кодом </w:t>
      </w:r>
      <w:r w:rsidR="00C14AA5">
        <w:rPr>
          <w:rFonts w:ascii="GHEA Grapalat" w:hAnsi="GHEA Grapalat"/>
          <w:sz w:val="24"/>
          <w:szCs w:val="24"/>
        </w:rPr>
        <w:t>СЕБЗЦ - GHAPDzB-26-7</w:t>
      </w:r>
      <w:r w:rsidR="00F9018B">
        <w:rPr>
          <w:rFonts w:ascii="GHEA Grapalat" w:hAnsi="GHEA Grapalat"/>
          <w:sz w:val="24"/>
          <w:szCs w:val="24"/>
        </w:rPr>
        <w:t xml:space="preserve">      </w:t>
      </w:r>
    </w:p>
    <w:p w14:paraId="181CB783" w14:textId="77777777" w:rsidR="001C0CA8" w:rsidRPr="00374F4A" w:rsidRDefault="001C0CA8" w:rsidP="001C0CA8">
      <w:pPr>
        <w:widowControl w:val="0"/>
        <w:spacing w:after="120"/>
        <w:jc w:val="center"/>
        <w:rPr>
          <w:rFonts w:ascii="GHEA Grapalat" w:hAnsi="GHEA Grapalat" w:cs="Sylfaen"/>
          <w:b/>
        </w:rPr>
      </w:pPr>
    </w:p>
    <w:p w14:paraId="20B8D204" w14:textId="77777777" w:rsidR="001C0CA8" w:rsidRPr="00374F4A" w:rsidRDefault="001C0CA8" w:rsidP="001C0CA8">
      <w:pPr>
        <w:widowControl w:val="0"/>
        <w:spacing w:after="160"/>
        <w:jc w:val="center"/>
        <w:rPr>
          <w:rFonts w:ascii="GHEA Grapalat" w:hAnsi="GHEA Grapalat" w:cs="Arial"/>
          <w:b/>
        </w:rPr>
      </w:pPr>
      <w:r w:rsidRPr="00374F4A">
        <w:rPr>
          <w:rFonts w:ascii="GHEA Grapalat" w:hAnsi="GHEA Grapalat"/>
          <w:b/>
        </w:rPr>
        <w:t>ЗАЯВЛЕНИЕ</w:t>
      </w:r>
      <w:proofErr w:type="gramStart"/>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w:t>
      </w:r>
      <w:proofErr w:type="gramEnd"/>
      <w:r>
        <w:rPr>
          <w:rFonts w:ascii="GHEA Grapalat" w:hAnsi="GHEA Grapalat"/>
          <w:b/>
        </w:rPr>
        <w:t xml:space="preserve"> </w:t>
      </w:r>
      <w:r w:rsidRPr="00374F4A">
        <w:rPr>
          <w:rFonts w:ascii="GHEA Grapalat" w:hAnsi="GHEA Grapalat"/>
          <w:b/>
        </w:rPr>
        <w:t>*</w:t>
      </w:r>
    </w:p>
    <w:p w14:paraId="6D5DAA7C" w14:textId="77777777" w:rsidR="001C0CA8" w:rsidRPr="00374F4A" w:rsidRDefault="001C0CA8" w:rsidP="001C0CA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14:paraId="3D623861" w14:textId="77777777" w:rsidR="001C0CA8" w:rsidRPr="00374F4A" w:rsidRDefault="001C0CA8" w:rsidP="001C0CA8">
      <w:pPr>
        <w:widowControl w:val="0"/>
        <w:spacing w:after="120"/>
        <w:jc w:val="center"/>
        <w:rPr>
          <w:rFonts w:ascii="GHEA Grapalat" w:hAnsi="GHEA Grapalat"/>
        </w:rPr>
      </w:pPr>
    </w:p>
    <w:p w14:paraId="7C19B947" w14:textId="77777777" w:rsidR="001C0CA8" w:rsidRPr="00C4157A" w:rsidRDefault="001C0CA8" w:rsidP="001C0CA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01E5C30C" w14:textId="77777777" w:rsidR="001C0CA8" w:rsidRPr="000C1746" w:rsidRDefault="001C0CA8" w:rsidP="001C0CA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6784659" w14:textId="77777777" w:rsidR="001C0CA8" w:rsidRPr="00DA5EA0" w:rsidRDefault="001C0CA8" w:rsidP="001C0CA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F2FBDDF" w14:textId="77777777" w:rsidR="001C0CA8" w:rsidRPr="000C1746" w:rsidRDefault="001C0CA8" w:rsidP="001C0CA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593CFF4" w14:textId="123A10F9" w:rsidR="001C0CA8" w:rsidRPr="00BD0FD1" w:rsidRDefault="001C0CA8" w:rsidP="001C0CA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C14AA5">
        <w:rPr>
          <w:rFonts w:ascii="GHEA Grapalat" w:hAnsi="GHEA Grapalat"/>
        </w:rPr>
        <w:t>СЕБЗЦ - GHAPDzB-26-7</w:t>
      </w:r>
      <w:r w:rsidR="00F9018B">
        <w:rPr>
          <w:rFonts w:ascii="GHEA Grapalat" w:hAnsi="GHEA Grapalat"/>
        </w:rPr>
        <w:t xml:space="preserve">      </w:t>
      </w:r>
    </w:p>
    <w:p w14:paraId="229DA978" w14:textId="77777777" w:rsidR="001C0CA8" w:rsidRPr="00C4157A" w:rsidRDefault="001C0CA8" w:rsidP="001C0CA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157B34AB" w14:textId="783A70EB" w:rsidR="001C0CA8" w:rsidRPr="00DA5EA0" w:rsidRDefault="005A180C" w:rsidP="001C0CA8">
      <w:pPr>
        <w:spacing w:after="160"/>
        <w:jc w:val="both"/>
        <w:rPr>
          <w:rFonts w:ascii="GHEA Grapalat" w:hAnsi="GHEA Grapalat"/>
        </w:rPr>
      </w:pPr>
      <w:r w:rsidRPr="00C418BA">
        <w:rPr>
          <w:rFonts w:ascii="GHEA Grapalat" w:hAnsi="GHEA Grapalat"/>
          <w:b/>
          <w:sz w:val="22"/>
          <w:szCs w:val="22"/>
        </w:rPr>
        <w:t>запрос котировок</w:t>
      </w:r>
      <w:r w:rsidR="001C0CA8" w:rsidRPr="00DD2B43">
        <w:rPr>
          <w:rFonts w:ascii="GHEA Grapalat" w:hAnsi="GHEA Grapalat"/>
        </w:rPr>
        <w:t xml:space="preserve"> конкурса</w:t>
      </w:r>
      <w:r w:rsidR="001C0CA8" w:rsidRPr="005437F6">
        <w:rPr>
          <w:rFonts w:ascii="GHEA Grapalat" w:hAnsi="GHEA Grapalat"/>
        </w:rPr>
        <w:t xml:space="preserve"> </w:t>
      </w:r>
      <w:r w:rsidR="001C0CA8" w:rsidRPr="00DA5EA0">
        <w:rPr>
          <w:rFonts w:ascii="GHEA Grapalat" w:hAnsi="GHEA Grapalat"/>
        </w:rPr>
        <w:t>и в соответствии с требованиями приглашения подает заявку.</w:t>
      </w:r>
    </w:p>
    <w:p w14:paraId="32A02FF5" w14:textId="77777777" w:rsidR="001C0CA8" w:rsidRPr="002B75BF" w:rsidRDefault="001C0CA8" w:rsidP="001C0CA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465C8772" w14:textId="77777777" w:rsidR="001C0CA8" w:rsidRPr="000C1746" w:rsidRDefault="001C0CA8" w:rsidP="001C0CA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66C4F827" w14:textId="77777777" w:rsidR="001C0CA8" w:rsidRPr="00DA5EA0" w:rsidRDefault="001C0CA8" w:rsidP="001C0CA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2D70E4E8" w14:textId="77777777" w:rsidR="001C0CA8" w:rsidRPr="000C1746" w:rsidRDefault="001C0CA8" w:rsidP="001C0CA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F0A71F8" w14:textId="77777777" w:rsidR="001C0CA8" w:rsidRDefault="001C0CA8" w:rsidP="001C0CA8">
      <w:pPr>
        <w:jc w:val="both"/>
        <w:rPr>
          <w:rFonts w:ascii="GHEA Grapalat" w:hAnsi="GHEA Grapalat"/>
        </w:rPr>
      </w:pPr>
    </w:p>
    <w:p w14:paraId="2EC32132" w14:textId="77777777" w:rsidR="001C0CA8" w:rsidRDefault="001C0CA8" w:rsidP="001C0CA8">
      <w:pPr>
        <w:jc w:val="both"/>
        <w:rPr>
          <w:rFonts w:ascii="GHEA Grapalat" w:hAnsi="GHEA Grapalat"/>
        </w:rPr>
      </w:pPr>
      <w:r>
        <w:rPr>
          <w:rFonts w:ascii="GHEA Grapalat" w:hAnsi="GHEA Grapalat"/>
        </w:rPr>
        <w:t xml:space="preserve">Данные       </w:t>
      </w:r>
      <w:proofErr w:type="gramStart"/>
      <w:r>
        <w:rPr>
          <w:rFonts w:ascii="GHEA Grapalat" w:hAnsi="GHEA Grapalat"/>
        </w:rPr>
        <w:t>----------------------------------------  следующие</w:t>
      </w:r>
      <w:proofErr w:type="gramEnd"/>
      <w:r>
        <w:rPr>
          <w:rFonts w:ascii="GHEA Grapalat" w:hAnsi="GHEA Grapalat"/>
        </w:rPr>
        <w:t>:</w:t>
      </w:r>
    </w:p>
    <w:p w14:paraId="0EDD3670" w14:textId="77777777" w:rsidR="001C0CA8" w:rsidRPr="000811C1" w:rsidRDefault="001C0CA8" w:rsidP="001C0CA8">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577E0DCD" w14:textId="77777777" w:rsidR="001C0CA8" w:rsidRDefault="001C0CA8" w:rsidP="001C0CA8">
      <w:pPr>
        <w:jc w:val="both"/>
        <w:rPr>
          <w:rFonts w:ascii="GHEA Grapalat" w:hAnsi="GHEA Grapalat"/>
        </w:rPr>
      </w:pPr>
    </w:p>
    <w:p w14:paraId="19E44445" w14:textId="77777777" w:rsidR="001C0CA8" w:rsidRPr="00B443ED" w:rsidRDefault="001C0CA8" w:rsidP="001C0CA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651BD9E4" w14:textId="77777777" w:rsidR="001C0CA8" w:rsidRPr="000C1746" w:rsidRDefault="001C0CA8" w:rsidP="001C0CA8">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7882DCF6" w14:textId="77777777" w:rsidR="001C0CA8" w:rsidRDefault="001C0CA8" w:rsidP="001C0CA8">
      <w:pPr>
        <w:jc w:val="both"/>
        <w:rPr>
          <w:rFonts w:ascii="GHEA Grapalat" w:hAnsi="GHEA Grapalat"/>
        </w:rPr>
      </w:pPr>
    </w:p>
    <w:p w14:paraId="4F63C11A" w14:textId="77777777" w:rsidR="001C0CA8" w:rsidRPr="008E7F24" w:rsidRDefault="001C0CA8" w:rsidP="001C0CA8">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40F3E67A" w14:textId="77777777" w:rsidR="001C0CA8" w:rsidRPr="00D3436F" w:rsidRDefault="001C0CA8" w:rsidP="001C0CA8">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67DD9C9A" w14:textId="77777777" w:rsidR="001C0CA8" w:rsidRDefault="001C0CA8" w:rsidP="001C0CA8">
      <w:pPr>
        <w:jc w:val="both"/>
        <w:rPr>
          <w:rFonts w:ascii="GHEA Grapalat" w:hAnsi="GHEA Grapalat"/>
        </w:rPr>
      </w:pPr>
    </w:p>
    <w:p w14:paraId="3BCDA852" w14:textId="77777777" w:rsidR="001C0CA8" w:rsidRDefault="001C0CA8" w:rsidP="001C0CA8">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5BBF2C9A" w14:textId="77777777" w:rsidR="001C0CA8" w:rsidRDefault="001C0CA8" w:rsidP="001C0CA8">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501EEF7A" w14:textId="77777777" w:rsidR="001C0CA8" w:rsidRDefault="001C0CA8" w:rsidP="001C0CA8">
      <w:pPr>
        <w:jc w:val="both"/>
        <w:rPr>
          <w:rFonts w:ascii="GHEA Grapalat" w:hAnsi="GHEA Grapalat"/>
          <w:sz w:val="18"/>
          <w:szCs w:val="18"/>
        </w:rPr>
      </w:pPr>
    </w:p>
    <w:p w14:paraId="4DD60BDD" w14:textId="77777777" w:rsidR="001C0CA8" w:rsidRPr="00B16483" w:rsidRDefault="001C0CA8" w:rsidP="001C0CA8">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2791F062" w14:textId="77777777" w:rsidR="001C0CA8" w:rsidRDefault="001C0CA8" w:rsidP="001C0CA8">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14:paraId="24BFA3F0" w14:textId="77777777" w:rsidR="001C0CA8" w:rsidRPr="00D3436F" w:rsidRDefault="001C0CA8" w:rsidP="001C0CA8">
      <w:pPr>
        <w:tabs>
          <w:tab w:val="left" w:pos="7371"/>
        </w:tabs>
        <w:spacing w:after="160"/>
        <w:ind w:left="3544" w:firstLine="3"/>
        <w:jc w:val="both"/>
        <w:rPr>
          <w:rFonts w:ascii="GHEA Grapalat" w:hAnsi="GHEA Grapalat"/>
          <w:sz w:val="16"/>
        </w:rPr>
      </w:pPr>
    </w:p>
    <w:p w14:paraId="6700FAD6" w14:textId="77777777" w:rsidR="001C0CA8" w:rsidRDefault="001C0CA8" w:rsidP="001C0CA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2BA3DCFA" w14:textId="77777777" w:rsidR="001C0CA8" w:rsidRDefault="001C0CA8" w:rsidP="001C0CA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4861389D" w14:textId="77777777" w:rsidR="001C0CA8" w:rsidRPr="004F23CF" w:rsidRDefault="001C0CA8" w:rsidP="001C0CA8">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54C5B80D" w14:textId="77777777" w:rsidR="001C0CA8" w:rsidRPr="004F23CF" w:rsidRDefault="001C0CA8" w:rsidP="001C0CA8">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40329C78" w14:textId="77777777" w:rsidR="001C0CA8" w:rsidRPr="004F23CF" w:rsidRDefault="001C0CA8" w:rsidP="001C0CA8">
      <w:pPr>
        <w:rPr>
          <w:rFonts w:ascii="GHEA Grapalat" w:hAnsi="GHEA Grapalat"/>
          <w:i/>
          <w:sz w:val="16"/>
          <w:vertAlign w:val="superscript"/>
          <w:lang w:val="es-ES"/>
        </w:rPr>
      </w:pPr>
    </w:p>
    <w:p w14:paraId="70A987F3" w14:textId="085C30AB" w:rsidR="001C0CA8" w:rsidRPr="004F23CF" w:rsidRDefault="001C0CA8" w:rsidP="001C0CA8">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00281DD6" w:rsidRPr="00C418BA">
        <w:rPr>
          <w:rFonts w:ascii="GHEA Grapalat" w:hAnsi="GHEA Grapalat"/>
          <w:b/>
          <w:sz w:val="22"/>
          <w:szCs w:val="22"/>
        </w:rPr>
        <w:t>запрос котировок</w:t>
      </w:r>
      <w:r w:rsidRPr="004F23CF">
        <w:rPr>
          <w:rFonts w:ascii="GHEA Grapalat" w:hAnsi="GHEA Grapalat"/>
        </w:rPr>
        <w:t xml:space="preserve">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C14AA5">
        <w:rPr>
          <w:rFonts w:ascii="GHEA Grapalat" w:hAnsi="GHEA Grapalat"/>
        </w:rPr>
        <w:t>СЕБЗЦ - GHAPDzB-26-7</w:t>
      </w:r>
      <w:r w:rsidR="00A640C4">
        <w:rPr>
          <w:rFonts w:ascii="GHEA Grapalat" w:hAnsi="GHEA Grapalat"/>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32D165BF" w14:textId="77777777" w:rsidR="001C0CA8" w:rsidRPr="004F23CF" w:rsidRDefault="001C0CA8" w:rsidP="001C0CA8">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14:paraId="26391C97" w14:textId="77777777" w:rsidR="001C0CA8" w:rsidRPr="00AF791F" w:rsidRDefault="001C0CA8" w:rsidP="001C0CA8">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w:t>
      </w:r>
      <w:r w:rsidRPr="00AF791F">
        <w:rPr>
          <w:rFonts w:ascii="GHEA Grapalat" w:hAnsi="GHEA Grapalat"/>
          <w:color w:val="000000" w:themeColor="text1"/>
        </w:rPr>
        <w:lastRenderedPageBreak/>
        <w:t xml:space="preserve">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14:paraId="780A9C47" w14:textId="1A4A3E34" w:rsidR="001C0CA8" w:rsidRPr="00AF791F" w:rsidRDefault="001C0CA8" w:rsidP="001C0CA8">
      <w:pPr>
        <w:pStyle w:val="ListParagraph"/>
        <w:widowControl w:val="0"/>
        <w:numPr>
          <w:ilvl w:val="0"/>
          <w:numId w:val="32"/>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281DD6" w:rsidRPr="00C418BA">
        <w:rPr>
          <w:rFonts w:ascii="GHEA Grapalat" w:hAnsi="GHEA Grapalat"/>
          <w:b/>
          <w:sz w:val="22"/>
          <w:szCs w:val="22"/>
        </w:rPr>
        <w:t>запрос котировок</w:t>
      </w:r>
      <w:r w:rsidRPr="00AF791F">
        <w:rPr>
          <w:rFonts w:ascii="GHEA Grapalat" w:hAnsi="GHEA Grapalat"/>
        </w:rPr>
        <w:t xml:space="preserve"> конкурсе под кодом </w:t>
      </w:r>
      <w:r w:rsidR="00C14AA5">
        <w:rPr>
          <w:rFonts w:ascii="GHEA Grapalat" w:hAnsi="GHEA Grapalat"/>
        </w:rPr>
        <w:t>СЕБЗЦ - GHAPDzB-26-7</w:t>
      </w:r>
      <w:r w:rsidR="00A640C4">
        <w:rPr>
          <w:rFonts w:ascii="GHEA Grapalat" w:hAnsi="GHEA Grapalat"/>
        </w:rPr>
        <w:t xml:space="preserve">      </w:t>
      </w:r>
    </w:p>
    <w:p w14:paraId="4A1A3E50" w14:textId="77777777" w:rsidR="001C0CA8" w:rsidRDefault="001C0CA8" w:rsidP="001C0CA8">
      <w:pPr>
        <w:pStyle w:val="ListParagraph"/>
        <w:widowControl w:val="0"/>
        <w:numPr>
          <w:ilvl w:val="0"/>
          <w:numId w:val="2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 xml:space="preserve">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6BD559E7" w14:textId="77777777" w:rsidR="001C0CA8" w:rsidRDefault="001C0CA8" w:rsidP="001C0CA8">
      <w:pPr>
        <w:pStyle w:val="ListParagraph"/>
        <w:widowControl w:val="0"/>
        <w:numPr>
          <w:ilvl w:val="0"/>
          <w:numId w:val="2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14:paraId="72E6E0C3" w14:textId="77777777" w:rsidR="001C0CA8" w:rsidRDefault="001C0CA8" w:rsidP="001C0CA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E497DC5" w14:textId="77777777" w:rsidR="001C0CA8" w:rsidRDefault="001C0CA8" w:rsidP="001C0CA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46ABBD2" w14:textId="77777777" w:rsidR="001C0CA8" w:rsidRDefault="001C0CA8" w:rsidP="001C0CA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0DB4252F" w14:textId="77777777" w:rsidR="001C0CA8" w:rsidRDefault="001C0CA8" w:rsidP="001C0CA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30330E6" w14:textId="77777777" w:rsidR="001C0CA8" w:rsidRDefault="001C0CA8" w:rsidP="001C0CA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3C77C391" w14:textId="77777777" w:rsidR="001C0CA8" w:rsidRDefault="001C0CA8" w:rsidP="001C0CA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14:paraId="59966D9D" w14:textId="77777777" w:rsidR="001C0CA8" w:rsidRDefault="001C0CA8" w:rsidP="001C0CA8">
      <w:pPr>
        <w:widowControl w:val="0"/>
        <w:spacing w:after="160"/>
        <w:contextualSpacing/>
        <w:jc w:val="both"/>
        <w:rPr>
          <w:rFonts w:ascii="GHEA Grapalat" w:hAnsi="GHEA Grapalat"/>
        </w:rPr>
      </w:pPr>
      <w:proofErr w:type="gramStart"/>
      <w:r>
        <w:rPr>
          <w:rFonts w:ascii="GHEA Grapalat" w:hAnsi="GHEA Grapalat"/>
        </w:rPr>
        <w:t>Ниже  ----------------------------------------</w:t>
      </w:r>
      <w:proofErr w:type="gramEnd"/>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14:paraId="7AF7F500" w14:textId="77777777" w:rsidR="001C0CA8" w:rsidRDefault="001C0CA8" w:rsidP="001C0CA8">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157F0075" w14:textId="77777777" w:rsidR="001C0CA8" w:rsidRPr="009A73EA" w:rsidRDefault="001C0CA8" w:rsidP="001C0CA8">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FootnoteReference"/>
          <w:rFonts w:ascii="GHEA Grapalat" w:hAnsi="GHEA Grapalat"/>
          <w:sz w:val="28"/>
          <w:szCs w:val="28"/>
        </w:rPr>
        <w:footnoteReference w:customMarkFollows="1" w:id="15"/>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14:paraId="44413AEE" w14:textId="77777777" w:rsidR="001C0CA8" w:rsidRDefault="001C0CA8" w:rsidP="001C0CA8">
      <w:pPr>
        <w:rPr>
          <w:rFonts w:ascii="GHEA Grapalat" w:hAnsi="GHEA Grapalat"/>
        </w:rPr>
      </w:pPr>
    </w:p>
    <w:p w14:paraId="157E9FAB" w14:textId="77777777" w:rsidR="001C0CA8" w:rsidRDefault="001C0CA8" w:rsidP="001C0CA8">
      <w:pPr>
        <w:jc w:val="both"/>
        <w:rPr>
          <w:rFonts w:ascii="GHEA Grapalat" w:hAnsi="GHEA Grapalat"/>
        </w:rPr>
      </w:pPr>
      <w:r>
        <w:rPr>
          <w:rFonts w:ascii="GHEA Grapalat" w:hAnsi="GHEA Grapalat"/>
        </w:rPr>
        <w:t xml:space="preserve"> </w:t>
      </w:r>
    </w:p>
    <w:p w14:paraId="35C0297B" w14:textId="77777777" w:rsidR="001C0CA8" w:rsidRDefault="001C0CA8" w:rsidP="001C0CA8">
      <w:pPr>
        <w:jc w:val="both"/>
        <w:rPr>
          <w:rFonts w:ascii="GHEA Grapalat" w:hAnsi="GHEA Grapalat"/>
        </w:rPr>
      </w:pPr>
      <w:proofErr w:type="gramStart"/>
      <w:r>
        <w:rPr>
          <w:rFonts w:ascii="GHEA Grapalat" w:hAnsi="GHEA Grapalat"/>
        </w:rPr>
        <w:t>Прилагается  полное</w:t>
      </w:r>
      <w:proofErr w:type="gramEnd"/>
      <w:r>
        <w:rPr>
          <w:rFonts w:ascii="GHEA Grapalat" w:hAnsi="GHEA Grapalat"/>
        </w:rPr>
        <w:t xml:space="preserve"> описание предлагаемого   ----------------------------     товара, </w:t>
      </w:r>
    </w:p>
    <w:p w14:paraId="28041CAA" w14:textId="77777777" w:rsidR="001C0CA8" w:rsidRDefault="001C0CA8" w:rsidP="001C0CA8">
      <w:pPr>
        <w:jc w:val="both"/>
        <w:rPr>
          <w:rFonts w:ascii="GHEA Grapalat" w:hAnsi="GHEA Grapalat"/>
        </w:rPr>
      </w:pPr>
      <w:r>
        <w:rPr>
          <w:rFonts w:ascii="GHEA Grapalat" w:hAnsi="GHEA Grapalat"/>
          <w:sz w:val="16"/>
        </w:rPr>
        <w:t xml:space="preserve">                                                                                                             наименование участника</w:t>
      </w:r>
    </w:p>
    <w:p w14:paraId="40CC7C73" w14:textId="77777777" w:rsidR="001C0CA8" w:rsidRDefault="001C0CA8" w:rsidP="001C0CA8">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14:paraId="7FCF27AF" w14:textId="77777777" w:rsidR="001C0CA8" w:rsidRDefault="001C0CA8" w:rsidP="001C0CA8">
      <w:pPr>
        <w:tabs>
          <w:tab w:val="left" w:pos="7371"/>
        </w:tabs>
        <w:spacing w:after="160"/>
        <w:ind w:left="3544" w:firstLine="3"/>
        <w:jc w:val="both"/>
        <w:rPr>
          <w:rFonts w:ascii="GHEA Grapalat" w:hAnsi="GHEA Grapalat"/>
          <w:sz w:val="16"/>
          <w:lang w:val="hy-AM"/>
        </w:rPr>
      </w:pPr>
    </w:p>
    <w:p w14:paraId="49325198" w14:textId="77777777" w:rsidR="001C0CA8" w:rsidRPr="000811C1" w:rsidRDefault="001C0CA8" w:rsidP="001C0CA8">
      <w:pPr>
        <w:tabs>
          <w:tab w:val="left" w:pos="7371"/>
        </w:tabs>
        <w:spacing w:after="160"/>
        <w:ind w:left="3544" w:firstLine="3"/>
        <w:jc w:val="both"/>
        <w:rPr>
          <w:rFonts w:ascii="GHEA Grapalat" w:hAnsi="GHEA Grapalat"/>
          <w:sz w:val="16"/>
          <w:lang w:val="hy-AM"/>
        </w:rPr>
      </w:pPr>
    </w:p>
    <w:p w14:paraId="2A711926" w14:textId="77777777" w:rsidR="001C0CA8" w:rsidRPr="00D3436F" w:rsidRDefault="001C0CA8" w:rsidP="001C0CA8">
      <w:pPr>
        <w:tabs>
          <w:tab w:val="left" w:pos="7371"/>
        </w:tabs>
        <w:spacing w:after="160"/>
        <w:ind w:left="3544" w:firstLine="3"/>
        <w:jc w:val="both"/>
        <w:rPr>
          <w:rFonts w:ascii="GHEA Grapalat" w:hAnsi="GHEA Grapalat"/>
          <w:sz w:val="16"/>
        </w:rPr>
      </w:pPr>
    </w:p>
    <w:p w14:paraId="4FDE93FB" w14:textId="77777777" w:rsidR="001C0CA8" w:rsidRPr="00770B03" w:rsidRDefault="001C0CA8" w:rsidP="001C0CA8">
      <w:pPr>
        <w:tabs>
          <w:tab w:val="left" w:pos="7371"/>
        </w:tabs>
        <w:spacing w:after="160"/>
        <w:ind w:left="3544" w:firstLine="3"/>
        <w:jc w:val="both"/>
        <w:rPr>
          <w:rFonts w:ascii="GHEA Grapalat" w:hAnsi="GHEA Grapalat"/>
          <w:sz w:val="16"/>
        </w:rPr>
      </w:pPr>
    </w:p>
    <w:p w14:paraId="28DFE179" w14:textId="77777777" w:rsidR="001C0CA8" w:rsidRPr="000C1746" w:rsidRDefault="001C0CA8" w:rsidP="001C0CA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2FD997E7" w14:textId="77777777" w:rsidR="001C0CA8" w:rsidRPr="000C1746" w:rsidRDefault="001C0CA8" w:rsidP="001C0CA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9A5548E" w14:textId="77777777" w:rsidR="001C0CA8" w:rsidRPr="000C1746" w:rsidRDefault="001C0CA8" w:rsidP="001C0CA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66A9AB0B" w14:textId="77777777" w:rsidR="001C0CA8" w:rsidRPr="009044F1" w:rsidRDefault="001C0CA8" w:rsidP="001C0CA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1613AE93" w14:textId="77777777" w:rsidR="001C0CA8" w:rsidRDefault="001C0CA8" w:rsidP="001C0CA8">
      <w:pPr>
        <w:rPr>
          <w:rFonts w:ascii="GHEA Grapalat" w:hAnsi="GHEA Grapalat"/>
          <w:b/>
        </w:rPr>
      </w:pPr>
      <w:r>
        <w:rPr>
          <w:rFonts w:ascii="GHEA Grapalat" w:hAnsi="GHEA Grapalat"/>
          <w:b/>
        </w:rPr>
        <w:br w:type="page"/>
      </w:r>
    </w:p>
    <w:p w14:paraId="0C1CEE42" w14:textId="77777777" w:rsidR="001C0CA8" w:rsidRDefault="001C0CA8" w:rsidP="001C0CA8">
      <w:pPr>
        <w:rPr>
          <w:rFonts w:ascii="GHEA Grapalat" w:hAnsi="GHEA Grapalat"/>
          <w:b/>
        </w:rPr>
      </w:pPr>
    </w:p>
    <w:p w14:paraId="4CED1DF0" w14:textId="77777777" w:rsidR="001C0CA8" w:rsidRPr="009044F1" w:rsidRDefault="001C0CA8" w:rsidP="001C0CA8">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3FA2505C" w14:textId="325CDB4E" w:rsidR="001C0CA8" w:rsidRPr="009044F1" w:rsidRDefault="001C0CA8" w:rsidP="001C0CA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281DD6" w:rsidRPr="00C418BA">
        <w:rPr>
          <w:rFonts w:ascii="GHEA Grapalat" w:hAnsi="GHEA Grapalat"/>
          <w:b/>
          <w:sz w:val="22"/>
          <w:szCs w:val="22"/>
        </w:rPr>
        <w:t>запрос котировок</w:t>
      </w:r>
      <w:r w:rsidRPr="001439BD">
        <w:rPr>
          <w:rFonts w:ascii="GHEA Grapalat" w:hAnsi="GHEA Grapalat"/>
          <w:b/>
          <w:sz w:val="24"/>
          <w:szCs w:val="24"/>
        </w:rPr>
        <w:t xml:space="preserve">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14AA5">
        <w:rPr>
          <w:rFonts w:ascii="GHEA Grapalat" w:hAnsi="GHEA Grapalat"/>
          <w:b/>
          <w:sz w:val="24"/>
          <w:szCs w:val="24"/>
        </w:rPr>
        <w:t>СЕБЗЦ - GHAPDzB-26-7</w:t>
      </w:r>
      <w:r w:rsidR="00A640C4">
        <w:rPr>
          <w:rFonts w:ascii="GHEA Grapalat" w:hAnsi="GHEA Grapalat"/>
          <w:b/>
          <w:sz w:val="24"/>
          <w:szCs w:val="24"/>
        </w:rPr>
        <w:t xml:space="preserve">      </w:t>
      </w:r>
    </w:p>
    <w:p w14:paraId="50F1C0E6" w14:textId="77777777" w:rsidR="001C0CA8" w:rsidRPr="009044F1" w:rsidRDefault="001C0CA8" w:rsidP="001C0CA8">
      <w:pPr>
        <w:widowControl w:val="0"/>
        <w:spacing w:after="160"/>
        <w:ind w:left="567" w:right="565"/>
        <w:jc w:val="center"/>
        <w:rPr>
          <w:rFonts w:ascii="GHEA Grapalat" w:hAnsi="GHEA Grapalat"/>
          <w:b/>
        </w:rPr>
      </w:pPr>
    </w:p>
    <w:p w14:paraId="65820B79" w14:textId="77777777" w:rsidR="001C0CA8" w:rsidRPr="009044F1" w:rsidRDefault="001C0CA8" w:rsidP="001C0CA8">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48FF0B94" w14:textId="77777777" w:rsidR="001C0CA8" w:rsidRPr="009044F1" w:rsidRDefault="001C0CA8" w:rsidP="001C0CA8">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14:paraId="7D00BA8D" w14:textId="77777777" w:rsidR="001C0CA8" w:rsidRPr="00430541" w:rsidRDefault="001C0CA8" w:rsidP="001C0CA8">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2001AF15" w14:textId="77777777" w:rsidR="001C0CA8" w:rsidRPr="00430541" w:rsidRDefault="001C0CA8" w:rsidP="001C0CA8">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7BA675D8" w14:textId="12870240" w:rsidR="001C0CA8" w:rsidRPr="009044F1" w:rsidRDefault="001C0CA8" w:rsidP="001C0CA8">
      <w:pPr>
        <w:widowControl w:val="0"/>
        <w:spacing w:after="160"/>
        <w:jc w:val="both"/>
        <w:rPr>
          <w:rFonts w:ascii="GHEA Grapalat" w:hAnsi="GHEA Grapalat"/>
        </w:rPr>
      </w:pPr>
      <w:r w:rsidRPr="009044F1">
        <w:rPr>
          <w:rFonts w:ascii="GHEA Grapalat" w:hAnsi="GHEA Grapalat"/>
        </w:rPr>
        <w:t xml:space="preserve">рамках </w:t>
      </w:r>
      <w:r w:rsidR="00281DD6" w:rsidRPr="00C418BA">
        <w:rPr>
          <w:rFonts w:ascii="GHEA Grapalat" w:hAnsi="GHEA Grapalat"/>
          <w:b/>
          <w:sz w:val="22"/>
          <w:szCs w:val="22"/>
        </w:rPr>
        <w:t>запрос котировок</w:t>
      </w:r>
      <w:r w:rsidRPr="009044F1">
        <w:rPr>
          <w:rFonts w:ascii="GHEA Grapalat" w:hAnsi="GHEA Grapalat"/>
        </w:rPr>
        <w:t xml:space="preserve"> конкурса под кодом </w:t>
      </w:r>
      <w:r w:rsidR="00C14AA5">
        <w:rPr>
          <w:rFonts w:ascii="GHEA Grapalat" w:hAnsi="GHEA Grapalat"/>
        </w:rPr>
        <w:t>СЕБЗЦ - GHAPDzB-26-7</w:t>
      </w:r>
      <w:r w:rsidR="00A640C4">
        <w:rPr>
          <w:rFonts w:ascii="GHEA Grapalat" w:hAnsi="GHEA Grapalat"/>
        </w:rPr>
        <w:t xml:space="preserve">      </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1605"/>
        <w:gridCol w:w="1412"/>
        <w:gridCol w:w="1570"/>
        <w:gridCol w:w="1717"/>
        <w:gridCol w:w="1745"/>
      </w:tblGrid>
      <w:tr w:rsidR="001C0CA8" w:rsidRPr="00206AF8" w14:paraId="7F3ECBDB" w14:textId="77777777" w:rsidTr="00C873FF">
        <w:tc>
          <w:tcPr>
            <w:tcW w:w="1042" w:type="dxa"/>
            <w:vMerge w:val="restart"/>
            <w:vAlign w:val="center"/>
          </w:tcPr>
          <w:p w14:paraId="3C03C8AB" w14:textId="77777777" w:rsidR="001C0CA8" w:rsidRDefault="001C0CA8" w:rsidP="00C873FF">
            <w:pPr>
              <w:widowControl w:val="0"/>
              <w:jc w:val="center"/>
              <w:rPr>
                <w:rFonts w:ascii="GHEA Grapalat" w:hAnsi="GHEA Grapalat"/>
                <w:b/>
                <w:sz w:val="20"/>
                <w:szCs w:val="20"/>
              </w:rPr>
            </w:pPr>
          </w:p>
          <w:p w14:paraId="783622DB" w14:textId="77777777" w:rsidR="001C0CA8" w:rsidRPr="00206AF8" w:rsidRDefault="001C0CA8" w:rsidP="00C873FF">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4FE42A7D" w14:textId="77777777" w:rsidR="001C0CA8" w:rsidRPr="00206AF8" w:rsidRDefault="001C0CA8" w:rsidP="00C873FF">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1C0CA8" w:rsidRPr="00206AF8" w14:paraId="02F3610B" w14:textId="77777777" w:rsidTr="00C873FF">
        <w:trPr>
          <w:trHeight w:val="696"/>
        </w:trPr>
        <w:tc>
          <w:tcPr>
            <w:tcW w:w="1042" w:type="dxa"/>
            <w:vMerge/>
            <w:vAlign w:val="center"/>
          </w:tcPr>
          <w:p w14:paraId="271F9795" w14:textId="77777777" w:rsidR="001C0CA8" w:rsidRPr="00206AF8" w:rsidRDefault="001C0CA8" w:rsidP="00C873FF">
            <w:pPr>
              <w:widowControl w:val="0"/>
              <w:jc w:val="center"/>
              <w:rPr>
                <w:rFonts w:ascii="GHEA Grapalat" w:hAnsi="GHEA Grapalat"/>
                <w:b/>
                <w:bCs/>
                <w:sz w:val="20"/>
                <w:szCs w:val="20"/>
              </w:rPr>
            </w:pPr>
          </w:p>
        </w:tc>
        <w:tc>
          <w:tcPr>
            <w:tcW w:w="1605" w:type="dxa"/>
            <w:vAlign w:val="center"/>
          </w:tcPr>
          <w:p w14:paraId="0206EEE6" w14:textId="77777777" w:rsidR="001C0CA8" w:rsidRDefault="001C0CA8" w:rsidP="00C873FF">
            <w:pPr>
              <w:widowControl w:val="0"/>
              <w:jc w:val="center"/>
              <w:rPr>
                <w:rFonts w:ascii="GHEA Grapalat" w:hAnsi="GHEA Grapalat"/>
                <w:b/>
                <w:sz w:val="20"/>
                <w:szCs w:val="20"/>
              </w:rPr>
            </w:pPr>
            <w:r>
              <w:rPr>
                <w:rFonts w:ascii="GHEA Grapalat" w:hAnsi="GHEA Grapalat"/>
                <w:b/>
                <w:sz w:val="20"/>
                <w:szCs w:val="20"/>
              </w:rPr>
              <w:t>фирменное</w:t>
            </w:r>
          </w:p>
          <w:p w14:paraId="5F0790C5" w14:textId="77777777" w:rsidR="001C0CA8" w:rsidRPr="00206AF8" w:rsidRDefault="001C0CA8" w:rsidP="00C873FF">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4049BDA5" w14:textId="77777777" w:rsidR="001C0CA8" w:rsidRPr="00206AF8" w:rsidRDefault="001C0CA8" w:rsidP="00C873FF">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67FD38E2" w14:textId="77777777" w:rsidR="001C0CA8" w:rsidRPr="00BF7253" w:rsidRDefault="001C0CA8" w:rsidP="00C873FF">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787C1D0D" w14:textId="77777777" w:rsidR="001C0CA8" w:rsidRPr="00206AF8" w:rsidRDefault="001C0CA8" w:rsidP="00C873FF">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4C736B97" w14:textId="77777777" w:rsidR="001C0CA8" w:rsidRPr="00206AF8" w:rsidRDefault="001C0CA8" w:rsidP="00C873FF">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1C0CA8" w:rsidRPr="00206AF8" w14:paraId="3DC34008" w14:textId="77777777" w:rsidTr="00C873FF">
        <w:tc>
          <w:tcPr>
            <w:tcW w:w="1042" w:type="dxa"/>
          </w:tcPr>
          <w:p w14:paraId="4DDE86A9" w14:textId="77777777" w:rsidR="001C0CA8" w:rsidRPr="00206AF8" w:rsidRDefault="001C0CA8" w:rsidP="00C873FF">
            <w:pPr>
              <w:pStyle w:val="Heading3"/>
              <w:keepNext w:val="0"/>
              <w:widowControl w:val="0"/>
              <w:spacing w:line="240" w:lineRule="auto"/>
              <w:jc w:val="left"/>
              <w:rPr>
                <w:rFonts w:ascii="GHEA Grapalat" w:hAnsi="GHEA Grapalat"/>
                <w:b/>
              </w:rPr>
            </w:pPr>
          </w:p>
        </w:tc>
        <w:tc>
          <w:tcPr>
            <w:tcW w:w="1605" w:type="dxa"/>
          </w:tcPr>
          <w:p w14:paraId="6CE0ECEB" w14:textId="77777777" w:rsidR="001C0CA8" w:rsidRPr="00206AF8" w:rsidRDefault="001C0CA8" w:rsidP="00C873FF">
            <w:pPr>
              <w:pStyle w:val="Heading3"/>
              <w:keepNext w:val="0"/>
              <w:widowControl w:val="0"/>
              <w:spacing w:line="240" w:lineRule="auto"/>
              <w:jc w:val="left"/>
              <w:rPr>
                <w:rFonts w:ascii="GHEA Grapalat" w:hAnsi="GHEA Grapalat"/>
                <w:b/>
              </w:rPr>
            </w:pPr>
          </w:p>
        </w:tc>
        <w:tc>
          <w:tcPr>
            <w:tcW w:w="1463" w:type="dxa"/>
          </w:tcPr>
          <w:p w14:paraId="0BEDD6F4" w14:textId="77777777" w:rsidR="001C0CA8" w:rsidRPr="00206AF8" w:rsidRDefault="001C0CA8" w:rsidP="00C873FF">
            <w:pPr>
              <w:pStyle w:val="Heading3"/>
              <w:keepNext w:val="0"/>
              <w:widowControl w:val="0"/>
              <w:spacing w:line="240" w:lineRule="auto"/>
              <w:jc w:val="left"/>
              <w:rPr>
                <w:rFonts w:ascii="GHEA Grapalat" w:hAnsi="GHEA Grapalat"/>
                <w:b/>
              </w:rPr>
            </w:pPr>
          </w:p>
        </w:tc>
        <w:tc>
          <w:tcPr>
            <w:tcW w:w="1699" w:type="dxa"/>
          </w:tcPr>
          <w:p w14:paraId="3E5C118D" w14:textId="77777777" w:rsidR="001C0CA8" w:rsidRPr="00206AF8" w:rsidRDefault="001C0CA8" w:rsidP="00C873FF">
            <w:pPr>
              <w:pStyle w:val="Heading3"/>
              <w:keepNext w:val="0"/>
              <w:widowControl w:val="0"/>
              <w:spacing w:line="240" w:lineRule="auto"/>
              <w:jc w:val="left"/>
              <w:rPr>
                <w:rFonts w:ascii="GHEA Grapalat" w:hAnsi="GHEA Grapalat"/>
                <w:b/>
              </w:rPr>
            </w:pPr>
          </w:p>
        </w:tc>
        <w:tc>
          <w:tcPr>
            <w:tcW w:w="1727" w:type="dxa"/>
          </w:tcPr>
          <w:p w14:paraId="6D1A2FED" w14:textId="77777777" w:rsidR="001C0CA8" w:rsidRPr="00206AF8" w:rsidRDefault="001C0CA8" w:rsidP="00C873FF">
            <w:pPr>
              <w:pStyle w:val="Heading3"/>
              <w:keepNext w:val="0"/>
              <w:widowControl w:val="0"/>
              <w:spacing w:line="240" w:lineRule="auto"/>
              <w:jc w:val="left"/>
              <w:rPr>
                <w:rFonts w:ascii="GHEA Grapalat" w:hAnsi="GHEA Grapalat"/>
                <w:b/>
              </w:rPr>
            </w:pPr>
          </w:p>
        </w:tc>
        <w:tc>
          <w:tcPr>
            <w:tcW w:w="1750" w:type="dxa"/>
          </w:tcPr>
          <w:p w14:paraId="20AD91E8" w14:textId="77777777" w:rsidR="001C0CA8" w:rsidRPr="00206AF8" w:rsidRDefault="001C0CA8" w:rsidP="00C873FF">
            <w:pPr>
              <w:pStyle w:val="Heading3"/>
              <w:keepNext w:val="0"/>
              <w:widowControl w:val="0"/>
              <w:spacing w:line="240" w:lineRule="auto"/>
              <w:jc w:val="left"/>
              <w:rPr>
                <w:rFonts w:ascii="GHEA Grapalat" w:hAnsi="GHEA Grapalat"/>
                <w:b/>
              </w:rPr>
            </w:pPr>
          </w:p>
        </w:tc>
      </w:tr>
      <w:tr w:rsidR="001C0CA8" w:rsidRPr="00206AF8" w14:paraId="5093EF54" w14:textId="77777777" w:rsidTr="00C873FF">
        <w:tc>
          <w:tcPr>
            <w:tcW w:w="1042" w:type="dxa"/>
          </w:tcPr>
          <w:p w14:paraId="067C4914" w14:textId="77777777" w:rsidR="001C0CA8" w:rsidRPr="00206AF8" w:rsidRDefault="001C0CA8" w:rsidP="00C873FF">
            <w:pPr>
              <w:pStyle w:val="Heading3"/>
              <w:keepNext w:val="0"/>
              <w:widowControl w:val="0"/>
              <w:spacing w:line="240" w:lineRule="auto"/>
              <w:jc w:val="left"/>
              <w:rPr>
                <w:rFonts w:ascii="GHEA Grapalat" w:hAnsi="GHEA Grapalat"/>
                <w:b/>
              </w:rPr>
            </w:pPr>
          </w:p>
        </w:tc>
        <w:tc>
          <w:tcPr>
            <w:tcW w:w="1605" w:type="dxa"/>
          </w:tcPr>
          <w:p w14:paraId="690C3365" w14:textId="77777777" w:rsidR="001C0CA8" w:rsidRPr="00206AF8" w:rsidRDefault="001C0CA8" w:rsidP="00C873FF">
            <w:pPr>
              <w:pStyle w:val="Heading3"/>
              <w:keepNext w:val="0"/>
              <w:widowControl w:val="0"/>
              <w:spacing w:line="240" w:lineRule="auto"/>
              <w:jc w:val="left"/>
              <w:rPr>
                <w:rFonts w:ascii="GHEA Grapalat" w:hAnsi="GHEA Grapalat"/>
                <w:b/>
              </w:rPr>
            </w:pPr>
          </w:p>
        </w:tc>
        <w:tc>
          <w:tcPr>
            <w:tcW w:w="1463" w:type="dxa"/>
          </w:tcPr>
          <w:p w14:paraId="141C8D33" w14:textId="77777777" w:rsidR="001C0CA8" w:rsidRPr="00206AF8" w:rsidRDefault="001C0CA8" w:rsidP="00C873FF">
            <w:pPr>
              <w:pStyle w:val="Heading3"/>
              <w:keepNext w:val="0"/>
              <w:widowControl w:val="0"/>
              <w:spacing w:line="240" w:lineRule="auto"/>
              <w:jc w:val="left"/>
              <w:rPr>
                <w:rFonts w:ascii="GHEA Grapalat" w:hAnsi="GHEA Grapalat"/>
                <w:b/>
              </w:rPr>
            </w:pPr>
          </w:p>
        </w:tc>
        <w:tc>
          <w:tcPr>
            <w:tcW w:w="1699" w:type="dxa"/>
          </w:tcPr>
          <w:p w14:paraId="26619966" w14:textId="77777777" w:rsidR="001C0CA8" w:rsidRPr="00206AF8" w:rsidRDefault="001C0CA8" w:rsidP="00C873FF">
            <w:pPr>
              <w:pStyle w:val="Heading3"/>
              <w:keepNext w:val="0"/>
              <w:widowControl w:val="0"/>
              <w:spacing w:line="240" w:lineRule="auto"/>
              <w:jc w:val="left"/>
              <w:rPr>
                <w:rFonts w:ascii="GHEA Grapalat" w:hAnsi="GHEA Grapalat"/>
                <w:b/>
              </w:rPr>
            </w:pPr>
          </w:p>
        </w:tc>
        <w:tc>
          <w:tcPr>
            <w:tcW w:w="1727" w:type="dxa"/>
          </w:tcPr>
          <w:p w14:paraId="0946968E" w14:textId="77777777" w:rsidR="001C0CA8" w:rsidRPr="00206AF8" w:rsidRDefault="001C0CA8" w:rsidP="00C873FF">
            <w:pPr>
              <w:pStyle w:val="Heading3"/>
              <w:keepNext w:val="0"/>
              <w:widowControl w:val="0"/>
              <w:spacing w:line="240" w:lineRule="auto"/>
              <w:jc w:val="left"/>
              <w:rPr>
                <w:rFonts w:ascii="GHEA Grapalat" w:hAnsi="GHEA Grapalat"/>
                <w:b/>
              </w:rPr>
            </w:pPr>
          </w:p>
        </w:tc>
        <w:tc>
          <w:tcPr>
            <w:tcW w:w="1750" w:type="dxa"/>
          </w:tcPr>
          <w:p w14:paraId="740A7769" w14:textId="77777777" w:rsidR="001C0CA8" w:rsidRPr="00206AF8" w:rsidRDefault="001C0CA8" w:rsidP="00C873FF">
            <w:pPr>
              <w:pStyle w:val="Heading3"/>
              <w:keepNext w:val="0"/>
              <w:widowControl w:val="0"/>
              <w:spacing w:line="240" w:lineRule="auto"/>
              <w:jc w:val="left"/>
              <w:rPr>
                <w:rFonts w:ascii="GHEA Grapalat" w:hAnsi="GHEA Grapalat"/>
                <w:b/>
              </w:rPr>
            </w:pPr>
          </w:p>
        </w:tc>
      </w:tr>
      <w:tr w:rsidR="001C0CA8" w:rsidRPr="00206AF8" w14:paraId="2D5AA7F0" w14:textId="77777777" w:rsidTr="00C873FF">
        <w:tc>
          <w:tcPr>
            <w:tcW w:w="1042" w:type="dxa"/>
          </w:tcPr>
          <w:p w14:paraId="565150D7" w14:textId="77777777" w:rsidR="001C0CA8" w:rsidRPr="00206AF8" w:rsidRDefault="001C0CA8" w:rsidP="00C873FF">
            <w:pPr>
              <w:pStyle w:val="Heading3"/>
              <w:keepNext w:val="0"/>
              <w:widowControl w:val="0"/>
              <w:spacing w:line="240" w:lineRule="auto"/>
              <w:jc w:val="left"/>
              <w:rPr>
                <w:rFonts w:ascii="GHEA Grapalat" w:hAnsi="GHEA Grapalat"/>
                <w:b/>
              </w:rPr>
            </w:pPr>
          </w:p>
        </w:tc>
        <w:tc>
          <w:tcPr>
            <w:tcW w:w="1605" w:type="dxa"/>
          </w:tcPr>
          <w:p w14:paraId="08973475" w14:textId="77777777" w:rsidR="001C0CA8" w:rsidRPr="00206AF8" w:rsidRDefault="001C0CA8" w:rsidP="00C873FF">
            <w:pPr>
              <w:pStyle w:val="Heading3"/>
              <w:keepNext w:val="0"/>
              <w:widowControl w:val="0"/>
              <w:spacing w:line="240" w:lineRule="auto"/>
              <w:jc w:val="left"/>
              <w:rPr>
                <w:rFonts w:ascii="GHEA Grapalat" w:hAnsi="GHEA Grapalat"/>
                <w:b/>
              </w:rPr>
            </w:pPr>
          </w:p>
        </w:tc>
        <w:tc>
          <w:tcPr>
            <w:tcW w:w="1463" w:type="dxa"/>
          </w:tcPr>
          <w:p w14:paraId="2BC412A5" w14:textId="77777777" w:rsidR="001C0CA8" w:rsidRPr="00206AF8" w:rsidRDefault="001C0CA8" w:rsidP="00C873FF">
            <w:pPr>
              <w:pStyle w:val="Heading3"/>
              <w:keepNext w:val="0"/>
              <w:widowControl w:val="0"/>
              <w:spacing w:line="240" w:lineRule="auto"/>
              <w:jc w:val="left"/>
              <w:rPr>
                <w:rFonts w:ascii="GHEA Grapalat" w:hAnsi="GHEA Grapalat"/>
                <w:b/>
              </w:rPr>
            </w:pPr>
          </w:p>
        </w:tc>
        <w:tc>
          <w:tcPr>
            <w:tcW w:w="1699" w:type="dxa"/>
          </w:tcPr>
          <w:p w14:paraId="1C0C08E1" w14:textId="77777777" w:rsidR="001C0CA8" w:rsidRPr="00206AF8" w:rsidRDefault="001C0CA8" w:rsidP="00C873FF">
            <w:pPr>
              <w:pStyle w:val="Heading3"/>
              <w:keepNext w:val="0"/>
              <w:widowControl w:val="0"/>
              <w:spacing w:line="240" w:lineRule="auto"/>
              <w:jc w:val="left"/>
              <w:rPr>
                <w:rFonts w:ascii="GHEA Grapalat" w:hAnsi="GHEA Grapalat"/>
                <w:b/>
              </w:rPr>
            </w:pPr>
          </w:p>
        </w:tc>
        <w:tc>
          <w:tcPr>
            <w:tcW w:w="1727" w:type="dxa"/>
          </w:tcPr>
          <w:p w14:paraId="14BD576A" w14:textId="77777777" w:rsidR="001C0CA8" w:rsidRPr="00206AF8" w:rsidRDefault="001C0CA8" w:rsidP="00C873FF">
            <w:pPr>
              <w:pStyle w:val="Heading3"/>
              <w:keepNext w:val="0"/>
              <w:widowControl w:val="0"/>
              <w:spacing w:line="240" w:lineRule="auto"/>
              <w:jc w:val="left"/>
              <w:rPr>
                <w:rFonts w:ascii="GHEA Grapalat" w:hAnsi="GHEA Grapalat"/>
                <w:b/>
              </w:rPr>
            </w:pPr>
          </w:p>
        </w:tc>
        <w:tc>
          <w:tcPr>
            <w:tcW w:w="1750" w:type="dxa"/>
          </w:tcPr>
          <w:p w14:paraId="3ECF2F69" w14:textId="77777777" w:rsidR="001C0CA8" w:rsidRPr="00206AF8" w:rsidRDefault="001C0CA8" w:rsidP="00C873FF">
            <w:pPr>
              <w:pStyle w:val="Heading3"/>
              <w:keepNext w:val="0"/>
              <w:widowControl w:val="0"/>
              <w:spacing w:line="240" w:lineRule="auto"/>
              <w:jc w:val="left"/>
              <w:rPr>
                <w:rFonts w:ascii="GHEA Grapalat" w:hAnsi="GHEA Grapalat"/>
                <w:b/>
              </w:rPr>
            </w:pPr>
          </w:p>
        </w:tc>
      </w:tr>
    </w:tbl>
    <w:p w14:paraId="09E95F08" w14:textId="77777777" w:rsidR="001C0CA8" w:rsidRDefault="001C0CA8" w:rsidP="001C0CA8">
      <w:pPr>
        <w:widowControl w:val="0"/>
        <w:tabs>
          <w:tab w:val="left" w:pos="6804"/>
        </w:tabs>
        <w:jc w:val="center"/>
        <w:rPr>
          <w:rFonts w:ascii="GHEA Grapalat" w:hAnsi="GHEA Grapalat"/>
          <w:lang w:val="en-US"/>
        </w:rPr>
      </w:pPr>
    </w:p>
    <w:p w14:paraId="58EF7C43" w14:textId="77777777" w:rsidR="001C0CA8" w:rsidRPr="00DD2B43" w:rsidRDefault="001C0CA8" w:rsidP="001C0CA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67F05AE" w14:textId="77777777" w:rsidR="001C0CA8" w:rsidRPr="00567D3B" w:rsidRDefault="001C0CA8" w:rsidP="001C0CA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209E145" w14:textId="77777777" w:rsidR="001C0CA8" w:rsidRPr="008875C7" w:rsidRDefault="001C0CA8" w:rsidP="001C0CA8">
      <w:pPr>
        <w:widowControl w:val="0"/>
        <w:spacing w:after="160"/>
        <w:jc w:val="right"/>
        <w:rPr>
          <w:rFonts w:ascii="GHEA Grapalat" w:hAnsi="GHEA Grapalat"/>
        </w:rPr>
      </w:pPr>
    </w:p>
    <w:p w14:paraId="5013CDB0" w14:textId="77777777" w:rsidR="001C0CA8" w:rsidRPr="00D5443D" w:rsidRDefault="001C0CA8" w:rsidP="001C0CA8">
      <w:pPr>
        <w:widowControl w:val="0"/>
        <w:spacing w:after="160"/>
        <w:jc w:val="right"/>
        <w:rPr>
          <w:rFonts w:ascii="GHEA Grapalat" w:hAnsi="GHEA Grapalat"/>
        </w:rPr>
      </w:pPr>
      <w:r w:rsidRPr="009044F1">
        <w:rPr>
          <w:rFonts w:ascii="GHEA Grapalat" w:hAnsi="GHEA Grapalat"/>
        </w:rPr>
        <w:t>М. П.</w:t>
      </w:r>
    </w:p>
    <w:p w14:paraId="22C6A691" w14:textId="77777777" w:rsidR="001C0CA8" w:rsidRDefault="001C0CA8" w:rsidP="001C0CA8">
      <w:pPr>
        <w:rPr>
          <w:rFonts w:ascii="GHEA Grapalat" w:hAnsi="GHEA Grapalat"/>
        </w:rPr>
      </w:pPr>
      <w:r>
        <w:rPr>
          <w:rFonts w:ascii="GHEA Grapalat" w:hAnsi="GHEA Grapalat"/>
        </w:rPr>
        <w:br w:type="page"/>
      </w:r>
    </w:p>
    <w:p w14:paraId="39F0DA0C" w14:textId="77777777" w:rsidR="001C0CA8" w:rsidRDefault="001C0CA8" w:rsidP="001C0CA8">
      <w:pPr>
        <w:jc w:val="right"/>
        <w:rPr>
          <w:rFonts w:ascii="GHEA Grapalat" w:hAnsi="GHEA Grapalat"/>
          <w:b/>
        </w:rPr>
      </w:pPr>
      <w:r>
        <w:rPr>
          <w:rFonts w:ascii="GHEA Grapalat" w:hAnsi="GHEA Grapalat"/>
          <w:b/>
        </w:rPr>
        <w:lastRenderedPageBreak/>
        <w:t xml:space="preserve">Приложение 1.2** </w:t>
      </w:r>
    </w:p>
    <w:p w14:paraId="67E9E23D" w14:textId="3FF8CCE0" w:rsidR="001C0CA8" w:rsidRPr="00FA6464" w:rsidRDefault="001C0CA8" w:rsidP="001C0CA8">
      <w:pPr>
        <w:jc w:val="right"/>
        <w:rPr>
          <w:rFonts w:ascii="GHEA Grapalat" w:hAnsi="GHEA Grapalat"/>
          <w:b/>
        </w:rPr>
      </w:pPr>
      <w:r w:rsidRPr="001439BD">
        <w:rPr>
          <w:rFonts w:ascii="GHEA Grapalat" w:hAnsi="GHEA Grapalat"/>
          <w:b/>
        </w:rPr>
        <w:t xml:space="preserve">к Приглашению на </w:t>
      </w:r>
      <w:r w:rsidR="00281DD6" w:rsidRPr="00C418BA">
        <w:rPr>
          <w:rFonts w:ascii="GHEA Grapalat" w:hAnsi="GHEA Grapalat"/>
          <w:b/>
          <w:sz w:val="22"/>
          <w:szCs w:val="22"/>
        </w:rPr>
        <w:t>запрос котировок</w:t>
      </w:r>
      <w:r w:rsidRPr="001439BD">
        <w:rPr>
          <w:rFonts w:ascii="GHEA Grapalat" w:hAnsi="GHEA Grapalat"/>
          <w:b/>
        </w:rPr>
        <w:t xml:space="preserve"> конкурс</w:t>
      </w:r>
    </w:p>
    <w:p w14:paraId="12991CDF" w14:textId="793F13A7" w:rsidR="001C0CA8" w:rsidRPr="009044F1" w:rsidRDefault="001C0CA8" w:rsidP="001C0CA8">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C14AA5">
        <w:rPr>
          <w:rFonts w:ascii="GHEA Grapalat" w:hAnsi="GHEA Grapalat"/>
          <w:b/>
          <w:sz w:val="24"/>
          <w:szCs w:val="24"/>
        </w:rPr>
        <w:t>СЕБЗЦ - GHAPDzB-26-7</w:t>
      </w:r>
      <w:r w:rsidR="00F9018B">
        <w:rPr>
          <w:rFonts w:ascii="GHEA Grapalat" w:hAnsi="GHEA Grapalat"/>
          <w:b/>
          <w:sz w:val="24"/>
          <w:szCs w:val="24"/>
        </w:rPr>
        <w:t xml:space="preserve">      </w:t>
      </w:r>
    </w:p>
    <w:p w14:paraId="16F56145" w14:textId="77777777" w:rsidR="001C0CA8" w:rsidRDefault="001C0CA8" w:rsidP="001C0CA8">
      <w:pPr>
        <w:rPr>
          <w:rFonts w:ascii="GHEA Grapalat" w:hAnsi="GHEA Grapalat"/>
          <w:b/>
        </w:rPr>
      </w:pPr>
    </w:p>
    <w:p w14:paraId="5EA147C4" w14:textId="77777777" w:rsidR="001C0CA8" w:rsidRDefault="001C0CA8" w:rsidP="001C0CA8">
      <w:pPr>
        <w:ind w:left="360" w:hanging="360"/>
        <w:jc w:val="center"/>
        <w:rPr>
          <w:rFonts w:ascii="GHEA Grapalat" w:hAnsi="GHEA Grapalat"/>
          <w:b/>
        </w:rPr>
      </w:pPr>
      <w:r>
        <w:rPr>
          <w:rFonts w:ascii="GHEA Grapalat" w:hAnsi="GHEA Grapalat"/>
          <w:b/>
        </w:rPr>
        <w:t>ФОРМА</w:t>
      </w:r>
    </w:p>
    <w:p w14:paraId="6C4B10C7" w14:textId="77777777" w:rsidR="001C0CA8" w:rsidRPr="00C76978" w:rsidRDefault="001C0CA8" w:rsidP="001C0CA8">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16CF95AF" w14:textId="77777777" w:rsidR="001C0CA8" w:rsidRPr="00ED3A13" w:rsidRDefault="001C0CA8" w:rsidP="001C0CA8">
      <w:pPr>
        <w:ind w:left="360" w:hanging="360"/>
        <w:jc w:val="center"/>
        <w:rPr>
          <w:rFonts w:ascii="GHEA Grapalat" w:eastAsia="GHEA Grapalat" w:hAnsi="GHEA Grapalat" w:cs="GHEA Grapalat"/>
          <w:b/>
        </w:rPr>
      </w:pPr>
    </w:p>
    <w:p w14:paraId="34AE29ED" w14:textId="77777777" w:rsidR="001C0CA8" w:rsidRPr="00FD1EE4" w:rsidRDefault="001C0CA8" w:rsidP="001C0CA8">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88B2A4A" w14:textId="77777777" w:rsidR="001C0CA8" w:rsidRPr="00FD1EE4" w:rsidRDefault="001C0CA8" w:rsidP="001C0CA8">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C0CA8" w:rsidRPr="00FD1EE4" w14:paraId="4BEDF794" w14:textId="77777777" w:rsidTr="00C873FF">
        <w:tc>
          <w:tcPr>
            <w:tcW w:w="2836" w:type="dxa"/>
            <w:shd w:val="clear" w:color="auto" w:fill="D9E2F3"/>
            <w:vAlign w:val="center"/>
          </w:tcPr>
          <w:p w14:paraId="2DE20D69"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293548"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10D49EDF" w14:textId="77777777" w:rsidTr="00C873FF">
        <w:tc>
          <w:tcPr>
            <w:tcW w:w="2836" w:type="dxa"/>
            <w:shd w:val="clear" w:color="auto" w:fill="D9E2F3"/>
            <w:vAlign w:val="center"/>
          </w:tcPr>
          <w:p w14:paraId="033FBC3D"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F2530F9"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0723B7E4" w14:textId="77777777" w:rsidTr="00C873FF">
        <w:tc>
          <w:tcPr>
            <w:tcW w:w="2836" w:type="dxa"/>
            <w:shd w:val="clear" w:color="auto" w:fill="D9E2F3"/>
            <w:vAlign w:val="center"/>
          </w:tcPr>
          <w:p w14:paraId="47DF9665"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799822C"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6E03DF5E" w14:textId="77777777" w:rsidTr="00C873FF">
        <w:tc>
          <w:tcPr>
            <w:tcW w:w="2836" w:type="dxa"/>
            <w:shd w:val="clear" w:color="auto" w:fill="D9E2F3"/>
            <w:vAlign w:val="center"/>
          </w:tcPr>
          <w:p w14:paraId="00525A82"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266D4F0"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4DAECD7D" w14:textId="77777777" w:rsidTr="00C873FF">
        <w:tc>
          <w:tcPr>
            <w:tcW w:w="2836" w:type="dxa"/>
            <w:shd w:val="clear" w:color="auto" w:fill="D9E2F3"/>
            <w:vAlign w:val="center"/>
          </w:tcPr>
          <w:p w14:paraId="259CFBD5" w14:textId="77777777" w:rsidR="001C0CA8" w:rsidRPr="00FD1EE4" w:rsidRDefault="001C0CA8" w:rsidP="001C0CA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roofErr w:type="gramEnd"/>
          </w:p>
        </w:tc>
        <w:tc>
          <w:tcPr>
            <w:tcW w:w="6180" w:type="dxa"/>
            <w:vAlign w:val="center"/>
          </w:tcPr>
          <w:p w14:paraId="1275D666"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3CD4638F" w14:textId="77777777" w:rsidTr="00C873FF">
        <w:tc>
          <w:tcPr>
            <w:tcW w:w="2836" w:type="dxa"/>
            <w:shd w:val="clear" w:color="auto" w:fill="D9E2F3"/>
            <w:vAlign w:val="center"/>
          </w:tcPr>
          <w:p w14:paraId="460E045C" w14:textId="77777777" w:rsidR="001C0CA8" w:rsidRPr="00FD1EE4" w:rsidRDefault="001C0CA8" w:rsidP="001C0CA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22CA0FFF" w14:textId="77777777" w:rsidR="001C0CA8" w:rsidRPr="00FD1EE4" w:rsidRDefault="001C0CA8" w:rsidP="00C873FF">
            <w:pPr>
              <w:spacing w:before="240" w:after="240"/>
              <w:ind w:left="993" w:hanging="851"/>
              <w:rPr>
                <w:rFonts w:ascii="GHEA Grapalat" w:eastAsia="GHEA Grapalat" w:hAnsi="GHEA Grapalat" w:cs="GHEA Grapalat"/>
              </w:rPr>
            </w:pPr>
          </w:p>
        </w:tc>
      </w:tr>
      <w:tr w:rsidR="001C0CA8" w:rsidRPr="00FD1EE4" w14:paraId="259BA69B" w14:textId="77777777" w:rsidTr="00C873FF">
        <w:tc>
          <w:tcPr>
            <w:tcW w:w="2836" w:type="dxa"/>
            <w:shd w:val="clear" w:color="auto" w:fill="D9E2F3"/>
            <w:vAlign w:val="center"/>
          </w:tcPr>
          <w:p w14:paraId="3AFC2816" w14:textId="77777777" w:rsidR="001C0CA8" w:rsidRPr="00FD1EE4" w:rsidRDefault="001C0CA8" w:rsidP="001C0CA8">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69AA43D" w14:textId="77777777" w:rsidR="001C0CA8" w:rsidRPr="00FD1EE4" w:rsidRDefault="001C0CA8" w:rsidP="00C873FF">
            <w:pPr>
              <w:spacing w:before="240" w:after="240"/>
              <w:ind w:left="993" w:hanging="851"/>
              <w:rPr>
                <w:rFonts w:ascii="GHEA Grapalat" w:eastAsia="GHEA Grapalat" w:hAnsi="GHEA Grapalat" w:cs="GHEA Grapalat"/>
              </w:rPr>
            </w:pPr>
          </w:p>
        </w:tc>
      </w:tr>
    </w:tbl>
    <w:p w14:paraId="5F535841" w14:textId="77777777" w:rsidR="001C0CA8" w:rsidRPr="00FD1EE4" w:rsidRDefault="001C0CA8" w:rsidP="001C0CA8">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C0CA8" w:rsidRPr="00FD1EE4" w14:paraId="51747B94" w14:textId="77777777" w:rsidTr="00C873FF">
        <w:tc>
          <w:tcPr>
            <w:tcW w:w="2835" w:type="dxa"/>
            <w:shd w:val="clear" w:color="auto" w:fill="D9E2F3"/>
            <w:vAlign w:val="center"/>
          </w:tcPr>
          <w:p w14:paraId="1B6DAE8D"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59CE1124"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09C169B9" w14:textId="77777777" w:rsidTr="00C873FF">
        <w:trPr>
          <w:trHeight w:val="1487"/>
        </w:trPr>
        <w:tc>
          <w:tcPr>
            <w:tcW w:w="2835" w:type="dxa"/>
            <w:shd w:val="clear" w:color="auto" w:fill="D9E2F3"/>
            <w:vAlign w:val="center"/>
          </w:tcPr>
          <w:p w14:paraId="7CB5AD03"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60BB3A88" w14:textId="77777777" w:rsidR="001C0CA8" w:rsidRPr="00FD1EE4" w:rsidRDefault="001C0CA8" w:rsidP="00C873FF">
            <w:pPr>
              <w:spacing w:before="240" w:after="240"/>
              <w:rPr>
                <w:rFonts w:ascii="GHEA Grapalat" w:eastAsia="GHEA Grapalat" w:hAnsi="GHEA Grapalat" w:cs="GHEA Grapalat"/>
              </w:rPr>
            </w:pPr>
          </w:p>
        </w:tc>
      </w:tr>
    </w:tbl>
    <w:p w14:paraId="5C018A6A" w14:textId="77777777" w:rsidR="001C0CA8" w:rsidRPr="00FD1EE4" w:rsidRDefault="001C0CA8" w:rsidP="001C0CA8">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C0CA8" w:rsidRPr="00FD1EE4" w14:paraId="63586859" w14:textId="77777777" w:rsidTr="00C873FF">
        <w:tc>
          <w:tcPr>
            <w:tcW w:w="2835" w:type="dxa"/>
            <w:shd w:val="clear" w:color="auto" w:fill="D9E2F3"/>
            <w:vAlign w:val="center"/>
          </w:tcPr>
          <w:p w14:paraId="4227E4CA" w14:textId="77777777" w:rsidR="001C0CA8" w:rsidRPr="00FD1EE4" w:rsidRDefault="001C0CA8" w:rsidP="001C0CA8">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F8102E3"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6F66A35A" w14:textId="77777777" w:rsidTr="00C873FF">
        <w:tc>
          <w:tcPr>
            <w:tcW w:w="2835" w:type="dxa"/>
            <w:shd w:val="clear" w:color="auto" w:fill="D9E2F3"/>
            <w:vAlign w:val="center"/>
          </w:tcPr>
          <w:p w14:paraId="51A80CC7" w14:textId="77777777" w:rsidR="001C0CA8" w:rsidRPr="00FD1EE4" w:rsidRDefault="001C0CA8" w:rsidP="001C0CA8">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36FEFE18"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6FE1C4E1" w14:textId="77777777" w:rsidTr="00C873FF">
        <w:tc>
          <w:tcPr>
            <w:tcW w:w="2835" w:type="dxa"/>
            <w:shd w:val="clear" w:color="auto" w:fill="D9E2F3"/>
            <w:vAlign w:val="center"/>
          </w:tcPr>
          <w:p w14:paraId="4F959C38" w14:textId="77777777" w:rsidR="001C0CA8" w:rsidRPr="00FD1EE4" w:rsidRDefault="001C0CA8" w:rsidP="001C0CA8">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996F92B" w14:textId="77777777" w:rsidR="001C0CA8" w:rsidRPr="00FD1EE4" w:rsidRDefault="001C0CA8" w:rsidP="00C873FF">
            <w:pPr>
              <w:spacing w:before="240" w:after="240"/>
              <w:rPr>
                <w:rFonts w:ascii="GHEA Grapalat" w:eastAsia="GHEA Grapalat" w:hAnsi="GHEA Grapalat" w:cs="GHEA Grapalat"/>
              </w:rPr>
            </w:pPr>
          </w:p>
        </w:tc>
      </w:tr>
    </w:tbl>
    <w:p w14:paraId="434AD8E9" w14:textId="77777777" w:rsidR="001C0CA8" w:rsidRPr="00FD1EE4" w:rsidRDefault="001C0CA8" w:rsidP="001C0CA8">
      <w:pPr>
        <w:rPr>
          <w:rFonts w:ascii="GHEA Grapalat" w:eastAsia="GHEA Grapalat" w:hAnsi="GHEA Grapalat" w:cs="GHEA Grapalat"/>
        </w:rPr>
      </w:pPr>
    </w:p>
    <w:p w14:paraId="29702F26" w14:textId="77777777" w:rsidR="001C0CA8" w:rsidRPr="00FD1EE4" w:rsidRDefault="001C0CA8" w:rsidP="001C0CA8">
      <w:pPr>
        <w:rPr>
          <w:rFonts w:ascii="GHEA Grapalat" w:eastAsia="GHEA Grapalat" w:hAnsi="GHEA Grapalat" w:cs="GHEA Grapalat"/>
        </w:rPr>
      </w:pPr>
      <w:r w:rsidRPr="00FD1EE4">
        <w:rPr>
          <w:rFonts w:ascii="GHEA Grapalat" w:hAnsi="GHEA Grapalat"/>
        </w:rPr>
        <w:br w:type="page"/>
      </w:r>
    </w:p>
    <w:p w14:paraId="4FCD89BD" w14:textId="77777777" w:rsidR="001C0CA8" w:rsidRPr="009A52BE" w:rsidRDefault="001C0CA8" w:rsidP="001C0CA8">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1B29F5B3" w14:textId="77777777" w:rsidR="001C0CA8" w:rsidRPr="004E2F96" w:rsidRDefault="001C0CA8" w:rsidP="001C0CA8">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C0CA8" w:rsidRPr="00FD1EE4" w14:paraId="67DC7E74" w14:textId="77777777" w:rsidTr="00C873FF">
        <w:tc>
          <w:tcPr>
            <w:tcW w:w="2835" w:type="dxa"/>
            <w:shd w:val="clear" w:color="auto" w:fill="D9E2F3"/>
            <w:vAlign w:val="center"/>
          </w:tcPr>
          <w:p w14:paraId="33C385EE" w14:textId="77777777" w:rsidR="001C0CA8" w:rsidRPr="00FD1EE4" w:rsidRDefault="001C0CA8" w:rsidP="001C0CA8">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6EF5D440"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4B2DA665" w14:textId="77777777" w:rsidTr="00C873FF">
        <w:tc>
          <w:tcPr>
            <w:tcW w:w="2835" w:type="dxa"/>
            <w:shd w:val="clear" w:color="auto" w:fill="D9E2F3"/>
            <w:vAlign w:val="center"/>
          </w:tcPr>
          <w:p w14:paraId="10EC14DD"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4BE92B44" w14:textId="77777777" w:rsidR="001C0CA8" w:rsidRPr="00FD1EE4" w:rsidRDefault="001C0CA8" w:rsidP="00C873FF">
            <w:pPr>
              <w:spacing w:before="240" w:after="240"/>
              <w:rPr>
                <w:rFonts w:ascii="GHEA Grapalat" w:eastAsia="GHEA Grapalat" w:hAnsi="GHEA Grapalat" w:cs="GHEA Grapalat"/>
              </w:rPr>
            </w:pPr>
          </w:p>
        </w:tc>
      </w:tr>
    </w:tbl>
    <w:p w14:paraId="3155509A" w14:textId="77777777" w:rsidR="001C0CA8" w:rsidRPr="00FD1EE4" w:rsidRDefault="001C0CA8" w:rsidP="001C0CA8">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C0CA8" w:rsidRPr="00FD1EE4" w14:paraId="484F50AE" w14:textId="77777777" w:rsidTr="00C873FF">
        <w:tc>
          <w:tcPr>
            <w:tcW w:w="2835" w:type="dxa"/>
            <w:shd w:val="clear" w:color="auto" w:fill="D9E2F3"/>
            <w:vAlign w:val="center"/>
          </w:tcPr>
          <w:p w14:paraId="3101EA9B"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191FACD"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53EE9C09" w14:textId="77777777" w:rsidTr="00C873FF">
        <w:tc>
          <w:tcPr>
            <w:tcW w:w="2835" w:type="dxa"/>
            <w:shd w:val="clear" w:color="auto" w:fill="D9E2F3"/>
            <w:vAlign w:val="center"/>
          </w:tcPr>
          <w:p w14:paraId="25D7049F"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4D90055"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23682B98" w14:textId="77777777" w:rsidTr="00C873FF">
        <w:tc>
          <w:tcPr>
            <w:tcW w:w="2835" w:type="dxa"/>
            <w:shd w:val="clear" w:color="auto" w:fill="D9E2F3"/>
            <w:vAlign w:val="center"/>
          </w:tcPr>
          <w:p w14:paraId="03E4F956"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23E1995"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4C61037A" w14:textId="77777777" w:rsidTr="00C873FF">
        <w:tc>
          <w:tcPr>
            <w:tcW w:w="2835" w:type="dxa"/>
            <w:shd w:val="clear" w:color="auto" w:fill="D9E2F3"/>
            <w:vAlign w:val="center"/>
          </w:tcPr>
          <w:p w14:paraId="6E5D1E1D"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55942B6"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33DB288E" w14:textId="77777777" w:rsidTr="00C873FF">
        <w:tc>
          <w:tcPr>
            <w:tcW w:w="2835" w:type="dxa"/>
            <w:shd w:val="clear" w:color="auto" w:fill="D9E2F3"/>
            <w:vAlign w:val="center"/>
          </w:tcPr>
          <w:p w14:paraId="40CF4479"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A82B809"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025D72FD" w14:textId="77777777" w:rsidTr="00C873FF">
        <w:trPr>
          <w:trHeight w:val="1361"/>
        </w:trPr>
        <w:tc>
          <w:tcPr>
            <w:tcW w:w="2835" w:type="dxa"/>
            <w:shd w:val="clear" w:color="auto" w:fill="D9E2F3"/>
            <w:vAlign w:val="center"/>
          </w:tcPr>
          <w:p w14:paraId="79AFB004"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640080E3"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443D9217" w14:textId="77777777" w:rsidTr="00C873FF">
        <w:tc>
          <w:tcPr>
            <w:tcW w:w="2835" w:type="dxa"/>
            <w:shd w:val="clear" w:color="auto" w:fill="D9E2F3"/>
            <w:vAlign w:val="center"/>
          </w:tcPr>
          <w:p w14:paraId="56110450"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5DF57F0" w14:textId="77777777" w:rsidR="001C0CA8" w:rsidRPr="00FD1EE4" w:rsidRDefault="001C0CA8" w:rsidP="00C873FF">
            <w:pPr>
              <w:spacing w:before="240" w:after="240"/>
              <w:rPr>
                <w:rFonts w:ascii="GHEA Grapalat" w:eastAsia="GHEA Grapalat" w:hAnsi="GHEA Grapalat" w:cs="GHEA Grapalat"/>
              </w:rPr>
            </w:pPr>
          </w:p>
        </w:tc>
      </w:tr>
    </w:tbl>
    <w:p w14:paraId="091A5885" w14:textId="77777777" w:rsidR="001C0CA8" w:rsidRPr="00574FF7" w:rsidRDefault="001C0CA8" w:rsidP="001C0CA8">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C0CA8" w:rsidRPr="00FD1EE4" w14:paraId="607BB0DC" w14:textId="77777777" w:rsidTr="00C873FF">
        <w:tc>
          <w:tcPr>
            <w:tcW w:w="2836" w:type="dxa"/>
            <w:shd w:val="clear" w:color="auto" w:fill="D9E2F3"/>
            <w:vAlign w:val="center"/>
          </w:tcPr>
          <w:p w14:paraId="52C2A9D3" w14:textId="77777777" w:rsidR="001C0CA8" w:rsidRPr="00FD1EE4" w:rsidRDefault="001C0CA8" w:rsidP="001C0CA8">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10F9F6BF"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6B989E1F" w14:textId="77777777" w:rsidTr="00C873FF">
        <w:tc>
          <w:tcPr>
            <w:tcW w:w="2836" w:type="dxa"/>
            <w:shd w:val="clear" w:color="auto" w:fill="D9E2F3"/>
            <w:vAlign w:val="center"/>
          </w:tcPr>
          <w:p w14:paraId="043CDFF6" w14:textId="77777777" w:rsidR="001C0CA8" w:rsidRPr="00FD1EE4" w:rsidRDefault="001C0CA8" w:rsidP="001C0CA8">
            <w:pPr>
              <w:numPr>
                <w:ilvl w:val="2"/>
                <w:numId w:val="24"/>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2E689365" w14:textId="77777777" w:rsidR="001C0CA8" w:rsidRPr="00FD1EE4" w:rsidRDefault="00B957CA" w:rsidP="00C873F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1C0CA8">
                  <w:rPr>
                    <w:rFonts w:ascii="MS Gothic" w:eastAsia="MS Gothic" w:hAnsi="MS Gothic" w:cs="GHEA Grapalat" w:hint="eastAsia"/>
                  </w:rPr>
                  <w:t>☐</w:t>
                </w:r>
              </w:sdtContent>
            </w:sdt>
            <w:r w:rsidR="001C0CA8" w:rsidRPr="00FD1EE4">
              <w:rPr>
                <w:rFonts w:ascii="GHEA Grapalat" w:eastAsia="GHEA Grapalat" w:hAnsi="GHEA Grapalat" w:cs="GHEA Grapalat"/>
              </w:rPr>
              <w:tab/>
            </w:r>
            <w:r w:rsidR="001C0CA8" w:rsidRPr="0051137D">
              <w:rPr>
                <w:rFonts w:ascii="GHEA Grapalat" w:eastAsia="GHEA Grapalat" w:hAnsi="GHEA Grapalat" w:cs="GHEA Grapalat"/>
              </w:rPr>
              <w:t>Прямое участие</w:t>
            </w:r>
          </w:p>
          <w:p w14:paraId="7CEB57EA" w14:textId="77777777" w:rsidR="001C0CA8" w:rsidRPr="00FD1EE4" w:rsidRDefault="00B957CA" w:rsidP="00C873F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1C0CA8">
                  <w:rPr>
                    <w:rFonts w:ascii="MS Gothic" w:eastAsia="MS Gothic" w:hAnsi="MS Gothic" w:cs="GHEA Grapalat" w:hint="eastAsia"/>
                  </w:rPr>
                  <w:t>☐</w:t>
                </w:r>
              </w:sdtContent>
            </w:sdt>
            <w:r w:rsidR="001C0CA8" w:rsidRPr="00FD1EE4">
              <w:rPr>
                <w:rFonts w:ascii="GHEA Grapalat" w:eastAsia="GHEA Grapalat" w:hAnsi="GHEA Grapalat" w:cs="GHEA Grapalat"/>
              </w:rPr>
              <w:tab/>
            </w:r>
            <w:r w:rsidR="001C0CA8">
              <w:rPr>
                <w:rFonts w:ascii="GHEA Grapalat" w:eastAsia="GHEA Grapalat" w:hAnsi="GHEA Grapalat" w:cs="GHEA Grapalat"/>
              </w:rPr>
              <w:t>К</w:t>
            </w:r>
            <w:r w:rsidR="001C0CA8" w:rsidRPr="00D812D8">
              <w:rPr>
                <w:rFonts w:ascii="GHEA Grapalat" w:eastAsia="GHEA Grapalat" w:hAnsi="GHEA Grapalat" w:cs="GHEA Grapalat"/>
              </w:rPr>
              <w:t>освенное участие</w:t>
            </w:r>
          </w:p>
        </w:tc>
      </w:tr>
    </w:tbl>
    <w:p w14:paraId="58F6FDAD" w14:textId="77777777" w:rsidR="001C0CA8" w:rsidRPr="00FD1EE4" w:rsidRDefault="001C0CA8" w:rsidP="001C0CA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166EBDC7" w14:textId="77777777" w:rsidR="001C0CA8" w:rsidRPr="00CB7DFD" w:rsidRDefault="001C0CA8" w:rsidP="001C0CA8">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31732C4C" w14:textId="77777777" w:rsidR="001C0CA8" w:rsidRPr="00FD1EE4" w:rsidRDefault="001C0CA8" w:rsidP="001C0CA8">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C0CA8" w:rsidRPr="00FD1EE4" w14:paraId="257FB6C2" w14:textId="77777777" w:rsidTr="00C873FF">
        <w:tc>
          <w:tcPr>
            <w:tcW w:w="2837" w:type="dxa"/>
            <w:shd w:val="clear" w:color="auto" w:fill="D9E2F3"/>
            <w:vAlign w:val="center"/>
          </w:tcPr>
          <w:p w14:paraId="2A773182"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39B31029"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00BEE464" w14:textId="77777777" w:rsidTr="00C873FF">
        <w:tc>
          <w:tcPr>
            <w:tcW w:w="2837" w:type="dxa"/>
            <w:shd w:val="clear" w:color="auto" w:fill="D9E2F3"/>
            <w:vAlign w:val="center"/>
          </w:tcPr>
          <w:p w14:paraId="2F92FD5B"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350E4D79"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0B02D2A5" w14:textId="77777777" w:rsidTr="00C873FF">
        <w:tc>
          <w:tcPr>
            <w:tcW w:w="2837" w:type="dxa"/>
            <w:shd w:val="clear" w:color="auto" w:fill="D9E2F3"/>
            <w:vAlign w:val="center"/>
          </w:tcPr>
          <w:p w14:paraId="364C841B"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3074C6FE"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28DCFF83" w14:textId="77777777" w:rsidTr="00C873FF">
        <w:tc>
          <w:tcPr>
            <w:tcW w:w="2837" w:type="dxa"/>
            <w:shd w:val="clear" w:color="auto" w:fill="D9E2F3"/>
            <w:vAlign w:val="center"/>
          </w:tcPr>
          <w:p w14:paraId="0657CBA7" w14:textId="77777777" w:rsidR="001C0CA8" w:rsidRPr="00FD1EE4" w:rsidRDefault="001C0CA8" w:rsidP="001C0CA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12C729F" w14:textId="77777777" w:rsidR="001C0CA8" w:rsidRPr="00FD1EE4" w:rsidRDefault="00B957CA" w:rsidP="00C873F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1C0CA8" w:rsidRPr="00FD1EE4">
                  <w:rPr>
                    <w:rFonts w:ascii="Segoe UI Symbol" w:eastAsia="MS Gothic" w:hAnsi="Segoe UI Symbol" w:cs="Segoe UI Symbol"/>
                  </w:rPr>
                  <w:t>☐</w:t>
                </w:r>
              </w:sdtContent>
            </w:sdt>
            <w:r w:rsidR="001C0CA8" w:rsidRPr="00FD1EE4">
              <w:rPr>
                <w:rFonts w:ascii="GHEA Grapalat" w:eastAsia="GHEA Grapalat" w:hAnsi="GHEA Grapalat" w:cs="GHEA Grapalat"/>
              </w:rPr>
              <w:tab/>
            </w:r>
            <w:r w:rsidR="001C0CA8" w:rsidRPr="0051137D">
              <w:rPr>
                <w:rFonts w:ascii="GHEA Grapalat" w:eastAsia="GHEA Grapalat" w:hAnsi="GHEA Grapalat" w:cs="GHEA Grapalat"/>
              </w:rPr>
              <w:t>Прямое участие</w:t>
            </w:r>
          </w:p>
          <w:p w14:paraId="51363D5D" w14:textId="77777777" w:rsidR="001C0CA8" w:rsidRPr="00FD1EE4" w:rsidRDefault="00B957CA" w:rsidP="00C873F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1C0CA8" w:rsidRPr="00FD1EE4">
                  <w:rPr>
                    <w:rFonts w:ascii="Segoe UI Symbol" w:eastAsia="MS Gothic" w:hAnsi="Segoe UI Symbol" w:cs="Segoe UI Symbol"/>
                  </w:rPr>
                  <w:t>☐</w:t>
                </w:r>
              </w:sdtContent>
            </w:sdt>
            <w:r w:rsidR="001C0CA8" w:rsidRPr="00FD1EE4">
              <w:rPr>
                <w:rFonts w:ascii="GHEA Grapalat" w:eastAsia="GHEA Grapalat" w:hAnsi="GHEA Grapalat" w:cs="GHEA Grapalat"/>
              </w:rPr>
              <w:tab/>
            </w:r>
            <w:r w:rsidR="001C0CA8">
              <w:rPr>
                <w:rFonts w:ascii="GHEA Grapalat" w:eastAsia="GHEA Grapalat" w:hAnsi="GHEA Grapalat" w:cs="GHEA Grapalat"/>
              </w:rPr>
              <w:t>К</w:t>
            </w:r>
            <w:r w:rsidR="001C0CA8" w:rsidRPr="00D812D8">
              <w:rPr>
                <w:rFonts w:ascii="GHEA Grapalat" w:eastAsia="GHEA Grapalat" w:hAnsi="GHEA Grapalat" w:cs="GHEA Grapalat"/>
              </w:rPr>
              <w:t>освенное участие</w:t>
            </w:r>
          </w:p>
        </w:tc>
      </w:tr>
    </w:tbl>
    <w:p w14:paraId="41431F8E" w14:textId="77777777" w:rsidR="001C0CA8" w:rsidRPr="00FD1EE4" w:rsidRDefault="001C0CA8" w:rsidP="001C0CA8">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C0CA8" w:rsidRPr="00FD1EE4" w14:paraId="7A6576C9" w14:textId="77777777" w:rsidTr="00C873FF">
        <w:tc>
          <w:tcPr>
            <w:tcW w:w="2837" w:type="dxa"/>
            <w:shd w:val="clear" w:color="auto" w:fill="D9E2F3"/>
            <w:vAlign w:val="center"/>
          </w:tcPr>
          <w:p w14:paraId="471E51B1" w14:textId="77777777" w:rsidR="001C0CA8" w:rsidRPr="00B047A2"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7130DB99"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2FC0ED11" w14:textId="77777777" w:rsidTr="00C873FF">
        <w:tc>
          <w:tcPr>
            <w:tcW w:w="2837" w:type="dxa"/>
            <w:shd w:val="clear" w:color="auto" w:fill="D9E2F3"/>
            <w:vAlign w:val="center"/>
          </w:tcPr>
          <w:p w14:paraId="218B071D" w14:textId="77777777" w:rsidR="001C0CA8" w:rsidRPr="00FD1EE4" w:rsidRDefault="001C0CA8" w:rsidP="001C0CA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6D9CB461"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4AA46993" w14:textId="77777777" w:rsidTr="00C873FF">
        <w:tc>
          <w:tcPr>
            <w:tcW w:w="2837" w:type="dxa"/>
            <w:shd w:val="clear" w:color="auto" w:fill="D9E2F3"/>
            <w:vAlign w:val="center"/>
          </w:tcPr>
          <w:p w14:paraId="17537A86"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789015E2"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21B0F6A6" w14:textId="77777777" w:rsidTr="00C873FF">
        <w:tc>
          <w:tcPr>
            <w:tcW w:w="2837" w:type="dxa"/>
            <w:shd w:val="clear" w:color="auto" w:fill="D9E2F3"/>
            <w:vAlign w:val="center"/>
          </w:tcPr>
          <w:p w14:paraId="20730A97" w14:textId="77777777" w:rsidR="001C0CA8" w:rsidRPr="00FD1EE4" w:rsidRDefault="001C0CA8" w:rsidP="001C0CA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86A02B1" w14:textId="77777777" w:rsidR="001C0CA8" w:rsidRPr="00FD1EE4" w:rsidRDefault="00B957CA" w:rsidP="00C873F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1C0CA8" w:rsidRPr="00FD1EE4">
                  <w:rPr>
                    <w:rFonts w:ascii="Segoe UI Symbol" w:eastAsia="MS Gothic" w:hAnsi="Segoe UI Symbol" w:cs="Segoe UI Symbol"/>
                  </w:rPr>
                  <w:t>☐</w:t>
                </w:r>
              </w:sdtContent>
            </w:sdt>
            <w:r w:rsidR="001C0CA8" w:rsidRPr="00FD1EE4">
              <w:rPr>
                <w:rFonts w:ascii="GHEA Grapalat" w:eastAsia="GHEA Grapalat" w:hAnsi="GHEA Grapalat" w:cs="GHEA Grapalat"/>
              </w:rPr>
              <w:tab/>
            </w:r>
            <w:r w:rsidR="001C0CA8" w:rsidRPr="0051137D">
              <w:rPr>
                <w:rFonts w:ascii="GHEA Grapalat" w:eastAsia="GHEA Grapalat" w:hAnsi="GHEA Grapalat" w:cs="GHEA Grapalat"/>
              </w:rPr>
              <w:t>Прямое участие</w:t>
            </w:r>
          </w:p>
          <w:p w14:paraId="15F63737" w14:textId="77777777" w:rsidR="001C0CA8" w:rsidRPr="00FD1EE4" w:rsidRDefault="00B957CA" w:rsidP="00C873F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1C0CA8" w:rsidRPr="00FD1EE4">
                  <w:rPr>
                    <w:rFonts w:ascii="Segoe UI Symbol" w:eastAsia="MS Gothic" w:hAnsi="Segoe UI Symbol" w:cs="Segoe UI Symbol"/>
                  </w:rPr>
                  <w:t>☐</w:t>
                </w:r>
              </w:sdtContent>
            </w:sdt>
            <w:r w:rsidR="001C0CA8" w:rsidRPr="00FD1EE4">
              <w:rPr>
                <w:rFonts w:ascii="GHEA Grapalat" w:eastAsia="GHEA Grapalat" w:hAnsi="GHEA Grapalat" w:cs="GHEA Grapalat"/>
              </w:rPr>
              <w:tab/>
            </w:r>
            <w:r w:rsidR="001C0CA8">
              <w:rPr>
                <w:rFonts w:ascii="GHEA Grapalat" w:eastAsia="GHEA Grapalat" w:hAnsi="GHEA Grapalat" w:cs="GHEA Grapalat"/>
              </w:rPr>
              <w:t>К</w:t>
            </w:r>
            <w:r w:rsidR="001C0CA8" w:rsidRPr="00D812D8">
              <w:rPr>
                <w:rFonts w:ascii="GHEA Grapalat" w:eastAsia="GHEA Grapalat" w:hAnsi="GHEA Grapalat" w:cs="GHEA Grapalat"/>
              </w:rPr>
              <w:t>освенное участие</w:t>
            </w:r>
          </w:p>
        </w:tc>
      </w:tr>
    </w:tbl>
    <w:p w14:paraId="1CF30497" w14:textId="77777777" w:rsidR="001C0CA8" w:rsidRPr="00FD1EE4" w:rsidRDefault="001C0CA8" w:rsidP="001C0CA8">
      <w:pPr>
        <w:rPr>
          <w:rFonts w:ascii="GHEA Grapalat" w:eastAsia="GHEA Grapalat" w:hAnsi="GHEA Grapalat" w:cs="GHEA Grapalat"/>
          <w:b/>
        </w:rPr>
      </w:pPr>
      <w:r w:rsidRPr="00FD1EE4">
        <w:rPr>
          <w:rFonts w:ascii="GHEA Grapalat" w:hAnsi="GHEA Grapalat"/>
        </w:rPr>
        <w:br w:type="page"/>
      </w:r>
    </w:p>
    <w:p w14:paraId="3203D6DE" w14:textId="77777777" w:rsidR="001C0CA8" w:rsidRPr="00FD1EE4" w:rsidRDefault="001C0CA8" w:rsidP="001C0CA8">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5856DD76" w14:textId="77777777" w:rsidR="001C0CA8" w:rsidRPr="00FD1EE4" w:rsidRDefault="001C0CA8" w:rsidP="001C0CA8">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C0CA8" w:rsidRPr="00FD1EE4" w14:paraId="2E0844AE" w14:textId="77777777" w:rsidTr="00C873FF">
        <w:tc>
          <w:tcPr>
            <w:tcW w:w="2836" w:type="dxa"/>
            <w:shd w:val="clear" w:color="auto" w:fill="D9E2F3"/>
            <w:vAlign w:val="center"/>
          </w:tcPr>
          <w:p w14:paraId="177AD767"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5EA65498"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4872E276" w14:textId="77777777" w:rsidTr="00C873FF">
        <w:tc>
          <w:tcPr>
            <w:tcW w:w="2836" w:type="dxa"/>
            <w:shd w:val="clear" w:color="auto" w:fill="D9E2F3"/>
            <w:vAlign w:val="center"/>
          </w:tcPr>
          <w:p w14:paraId="0E3F8B8D"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6D94683"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61BA97E4" w14:textId="77777777" w:rsidTr="00C873FF">
        <w:tc>
          <w:tcPr>
            <w:tcW w:w="2836" w:type="dxa"/>
            <w:shd w:val="clear" w:color="auto" w:fill="D9E2F3"/>
            <w:vAlign w:val="center"/>
          </w:tcPr>
          <w:p w14:paraId="7A669EA8"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DE19269"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5451659F" w14:textId="77777777" w:rsidTr="00C873FF">
        <w:tc>
          <w:tcPr>
            <w:tcW w:w="2836" w:type="dxa"/>
            <w:shd w:val="clear" w:color="auto" w:fill="D9E2F3"/>
            <w:vAlign w:val="center"/>
          </w:tcPr>
          <w:p w14:paraId="4E61E62F"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CC8898B"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5A34572C" w14:textId="77777777" w:rsidTr="00C873FF">
        <w:tc>
          <w:tcPr>
            <w:tcW w:w="2836" w:type="dxa"/>
            <w:shd w:val="clear" w:color="auto" w:fill="D9E2F3"/>
            <w:vAlign w:val="center"/>
          </w:tcPr>
          <w:p w14:paraId="51B47394"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2C2E769"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0D55CF62" w14:textId="77777777" w:rsidTr="00C873FF">
        <w:tc>
          <w:tcPr>
            <w:tcW w:w="2836" w:type="dxa"/>
            <w:shd w:val="clear" w:color="auto" w:fill="D9E2F3"/>
            <w:vAlign w:val="center"/>
          </w:tcPr>
          <w:p w14:paraId="25011D62"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6D10FBE" w14:textId="77777777" w:rsidR="001C0CA8" w:rsidRPr="00FD1EE4" w:rsidRDefault="001C0CA8" w:rsidP="00C873FF">
            <w:pPr>
              <w:spacing w:before="240" w:after="240"/>
              <w:rPr>
                <w:rFonts w:ascii="GHEA Grapalat" w:eastAsia="GHEA Grapalat" w:hAnsi="GHEA Grapalat" w:cs="GHEA Grapalat"/>
              </w:rPr>
            </w:pPr>
          </w:p>
        </w:tc>
      </w:tr>
    </w:tbl>
    <w:p w14:paraId="30019089" w14:textId="77777777" w:rsidR="001C0CA8" w:rsidRPr="00FD1EE4" w:rsidRDefault="001C0CA8" w:rsidP="001C0CA8">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1C0CA8" w:rsidRPr="00FD1EE4" w14:paraId="31E19AFD" w14:textId="77777777" w:rsidTr="00C873FF">
        <w:tc>
          <w:tcPr>
            <w:tcW w:w="2977" w:type="dxa"/>
            <w:shd w:val="clear" w:color="auto" w:fill="D9E2F3"/>
            <w:vAlign w:val="center"/>
          </w:tcPr>
          <w:p w14:paraId="47129882"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2F718AAB"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7A4F64C4" w14:textId="77777777" w:rsidTr="00C873FF">
        <w:tc>
          <w:tcPr>
            <w:tcW w:w="2977" w:type="dxa"/>
            <w:shd w:val="clear" w:color="auto" w:fill="D9E2F3"/>
            <w:vAlign w:val="center"/>
          </w:tcPr>
          <w:p w14:paraId="37039FB9"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21133E72"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28592101" w14:textId="77777777" w:rsidTr="00C873FF">
        <w:tc>
          <w:tcPr>
            <w:tcW w:w="2977" w:type="dxa"/>
            <w:shd w:val="clear" w:color="auto" w:fill="D9E2F3"/>
            <w:vAlign w:val="center"/>
          </w:tcPr>
          <w:p w14:paraId="52D9ACBC" w14:textId="77777777" w:rsidR="001C0CA8" w:rsidRPr="00FD1EE4" w:rsidRDefault="001C0CA8" w:rsidP="001C0CA8">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03C49A1E"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2B0BD85A" w14:textId="77777777" w:rsidTr="00C873FF">
        <w:tc>
          <w:tcPr>
            <w:tcW w:w="2977" w:type="dxa"/>
            <w:shd w:val="clear" w:color="auto" w:fill="D9E2F3"/>
            <w:vAlign w:val="center"/>
          </w:tcPr>
          <w:p w14:paraId="7E53EE5D" w14:textId="77777777" w:rsidR="001C0CA8" w:rsidRPr="00FD1EE4" w:rsidRDefault="001C0CA8" w:rsidP="001C0CA8">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4EC5F2B"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3B963890" w14:textId="77777777" w:rsidTr="00C873FF">
        <w:tc>
          <w:tcPr>
            <w:tcW w:w="2977" w:type="dxa"/>
            <w:shd w:val="clear" w:color="auto" w:fill="D9E2F3"/>
            <w:vAlign w:val="center"/>
          </w:tcPr>
          <w:p w14:paraId="0077C58C"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0DE23EF7" w14:textId="77777777" w:rsidR="001C0CA8" w:rsidRPr="00FD1EE4" w:rsidRDefault="001C0CA8" w:rsidP="00C873FF">
            <w:pPr>
              <w:spacing w:before="240" w:after="240"/>
              <w:rPr>
                <w:rFonts w:ascii="GHEA Grapalat" w:eastAsia="GHEA Grapalat" w:hAnsi="GHEA Grapalat" w:cs="GHEA Grapalat"/>
              </w:rPr>
            </w:pPr>
          </w:p>
        </w:tc>
      </w:tr>
    </w:tbl>
    <w:p w14:paraId="0D04BF73" w14:textId="77777777" w:rsidR="001C0CA8" w:rsidRPr="00FD1EE4" w:rsidRDefault="001C0CA8" w:rsidP="001C0CA8">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1C0CA8" w:rsidRPr="00FD1EE4" w14:paraId="59E75345" w14:textId="77777777" w:rsidTr="00C873FF">
        <w:tc>
          <w:tcPr>
            <w:tcW w:w="2943" w:type="dxa"/>
            <w:shd w:val="clear" w:color="auto" w:fill="D9E2F3"/>
            <w:vAlign w:val="center"/>
          </w:tcPr>
          <w:p w14:paraId="0A315361"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21587759"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2C98C2C7" w14:textId="77777777" w:rsidTr="00C873FF">
        <w:tc>
          <w:tcPr>
            <w:tcW w:w="2943" w:type="dxa"/>
            <w:shd w:val="clear" w:color="auto" w:fill="D9E2F3"/>
            <w:vAlign w:val="center"/>
          </w:tcPr>
          <w:p w14:paraId="1A7251EA"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2EBD3B4D"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5980CE58" w14:textId="77777777" w:rsidTr="00C873FF">
        <w:tc>
          <w:tcPr>
            <w:tcW w:w="2943" w:type="dxa"/>
            <w:shd w:val="clear" w:color="auto" w:fill="D9E2F3"/>
            <w:vAlign w:val="center"/>
          </w:tcPr>
          <w:p w14:paraId="7B7522E8" w14:textId="77777777" w:rsidR="001C0CA8" w:rsidRPr="00FD1EE4" w:rsidRDefault="001C0CA8" w:rsidP="001C0CA8">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57C91D95"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180C4DB6" w14:textId="77777777" w:rsidTr="00C873FF">
        <w:tc>
          <w:tcPr>
            <w:tcW w:w="2943" w:type="dxa"/>
            <w:shd w:val="clear" w:color="auto" w:fill="D9E2F3"/>
            <w:vAlign w:val="center"/>
          </w:tcPr>
          <w:p w14:paraId="3D78F16B" w14:textId="77777777" w:rsidR="001C0CA8" w:rsidRPr="00FD1EE4" w:rsidRDefault="001C0CA8" w:rsidP="001C0CA8">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63D25B7A" w14:textId="77777777" w:rsidR="001C0CA8" w:rsidRPr="00FD1EE4" w:rsidRDefault="001C0CA8" w:rsidP="00C873FF">
            <w:pPr>
              <w:spacing w:before="240" w:after="240"/>
              <w:rPr>
                <w:rFonts w:ascii="GHEA Grapalat" w:eastAsia="GHEA Grapalat" w:hAnsi="GHEA Grapalat" w:cs="GHEA Grapalat"/>
              </w:rPr>
            </w:pPr>
          </w:p>
        </w:tc>
      </w:tr>
    </w:tbl>
    <w:p w14:paraId="2B0DF24B" w14:textId="77777777" w:rsidR="001C0CA8" w:rsidRPr="00FD1EE4" w:rsidRDefault="001C0CA8" w:rsidP="001C0CA8">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C0CA8" w:rsidRPr="00FD1EE4" w14:paraId="191077C3" w14:textId="77777777" w:rsidTr="00C873FF">
        <w:tc>
          <w:tcPr>
            <w:tcW w:w="2837" w:type="dxa"/>
            <w:shd w:val="clear" w:color="auto" w:fill="D9E2F3"/>
            <w:vAlign w:val="center"/>
          </w:tcPr>
          <w:p w14:paraId="51150368"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2E3096A8"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71F03878" w14:textId="77777777" w:rsidTr="00C873FF">
        <w:tc>
          <w:tcPr>
            <w:tcW w:w="2837" w:type="dxa"/>
            <w:shd w:val="clear" w:color="auto" w:fill="D9E2F3"/>
            <w:vAlign w:val="center"/>
          </w:tcPr>
          <w:p w14:paraId="27CF2751"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51242019"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2310D6FF" w14:textId="77777777" w:rsidTr="00C873FF">
        <w:tc>
          <w:tcPr>
            <w:tcW w:w="2837" w:type="dxa"/>
            <w:shd w:val="clear" w:color="auto" w:fill="D9E2F3"/>
            <w:vAlign w:val="center"/>
          </w:tcPr>
          <w:p w14:paraId="27B3482F"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23E4FED4"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3AA7D65E" w14:textId="77777777" w:rsidTr="00C873FF">
        <w:tc>
          <w:tcPr>
            <w:tcW w:w="2837" w:type="dxa"/>
            <w:shd w:val="clear" w:color="auto" w:fill="D9E2F3"/>
            <w:vAlign w:val="center"/>
          </w:tcPr>
          <w:p w14:paraId="5814AF28"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C90660D" w14:textId="77777777" w:rsidR="001C0CA8" w:rsidRPr="00FD1EE4" w:rsidRDefault="001C0CA8" w:rsidP="00C873FF">
            <w:pPr>
              <w:spacing w:before="240" w:after="240"/>
              <w:rPr>
                <w:rFonts w:ascii="GHEA Grapalat" w:eastAsia="GHEA Grapalat" w:hAnsi="GHEA Grapalat" w:cs="GHEA Grapalat"/>
              </w:rPr>
            </w:pPr>
          </w:p>
        </w:tc>
      </w:tr>
    </w:tbl>
    <w:p w14:paraId="53D79F3A" w14:textId="77777777" w:rsidR="001C0CA8" w:rsidRPr="008C665F" w:rsidRDefault="001C0CA8" w:rsidP="001C0CA8">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C0CA8" w:rsidRPr="00FD1EE4" w14:paraId="4A33750F" w14:textId="77777777" w:rsidTr="00C873FF">
        <w:trPr>
          <w:trHeight w:val="924"/>
        </w:trPr>
        <w:tc>
          <w:tcPr>
            <w:tcW w:w="9016" w:type="dxa"/>
            <w:gridSpan w:val="2"/>
            <w:vAlign w:val="center"/>
          </w:tcPr>
          <w:p w14:paraId="12044E10" w14:textId="77777777" w:rsidR="001C0CA8" w:rsidRPr="00FD1EE4" w:rsidRDefault="00B957CA" w:rsidP="00C873F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1C0CA8" w:rsidRPr="00FD1EE4">
                  <w:rPr>
                    <w:rFonts w:ascii="Segoe UI Symbol" w:eastAsia="MS Gothic" w:hAnsi="Segoe UI Symbol" w:cs="Segoe UI Symbol"/>
                  </w:rPr>
                  <w:t>☐</w:t>
                </w:r>
              </w:sdtContent>
            </w:sdt>
            <w:r w:rsidR="001C0CA8" w:rsidRPr="00FD1EE4">
              <w:rPr>
                <w:rFonts w:ascii="GHEA Grapalat" w:eastAsia="GHEA Grapalat" w:hAnsi="GHEA Grapalat" w:cs="GHEA Grapalat"/>
              </w:rPr>
              <w:tab/>
            </w:r>
            <w:r w:rsidR="001C0CA8" w:rsidRPr="00B34CB6">
              <w:rPr>
                <w:rFonts w:ascii="GHEA Grapalat" w:eastAsia="GHEA Grapalat" w:hAnsi="GHEA Grapalat" w:cs="GHEA Grapalat"/>
                <w:lang w:val="hy-AM"/>
              </w:rPr>
              <w:t>а</w:t>
            </w:r>
            <w:r w:rsidR="001C0CA8">
              <w:rPr>
                <w:rFonts w:ascii="GHEA Grapalat" w:eastAsia="GHEA Grapalat" w:hAnsi="GHEA Grapalat" w:cs="GHEA Grapalat"/>
              </w:rPr>
              <w:t>.</w:t>
            </w:r>
            <w:r w:rsidR="001C0CA8" w:rsidRPr="00FD1EE4">
              <w:rPr>
                <w:rFonts w:ascii="GHEA Grapalat" w:eastAsia="GHEA Grapalat" w:hAnsi="GHEA Grapalat" w:cs="GHEA Grapalat"/>
              </w:rPr>
              <w:t xml:space="preserve"> </w:t>
            </w:r>
            <w:r w:rsidR="001C0CA8" w:rsidRPr="00C76DD8">
              <w:rPr>
                <w:rFonts w:ascii="GHEA Grapalat" w:eastAsia="GHEA Grapalat" w:hAnsi="GHEA Grapalat" w:cs="GHEA Grapalat"/>
              </w:rPr>
              <w:t xml:space="preserve">прямо или косвенно владеет 20 и более процентами </w:t>
            </w:r>
            <w:r w:rsidR="001C0CA8" w:rsidRPr="004B3E79">
              <w:rPr>
                <w:rFonts w:ascii="GHEA Grapalat" w:eastAsia="GHEA Grapalat" w:hAnsi="GHEA Grapalat" w:cs="GHEA Grapalat"/>
              </w:rPr>
              <w:t>дающих право голоса долей</w:t>
            </w:r>
            <w:r w:rsidR="001C0CA8"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1C0CA8" w:rsidRPr="00FD1EE4" w14:paraId="281257A9" w14:textId="77777777" w:rsidTr="00C873FF">
        <w:trPr>
          <w:trHeight w:val="684"/>
        </w:trPr>
        <w:tc>
          <w:tcPr>
            <w:tcW w:w="4508" w:type="dxa"/>
            <w:shd w:val="clear" w:color="auto" w:fill="D9E2F3"/>
            <w:vAlign w:val="center"/>
          </w:tcPr>
          <w:p w14:paraId="331E9199"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36C4698F"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6237278E" w14:textId="77777777" w:rsidTr="00C873FF">
        <w:trPr>
          <w:trHeight w:val="1282"/>
        </w:trPr>
        <w:tc>
          <w:tcPr>
            <w:tcW w:w="4508" w:type="dxa"/>
            <w:shd w:val="clear" w:color="auto" w:fill="D9E2F3"/>
            <w:vAlign w:val="center"/>
          </w:tcPr>
          <w:p w14:paraId="62B9B786"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09C27450" w14:textId="77777777" w:rsidR="001C0CA8" w:rsidRPr="006B364D" w:rsidRDefault="00B957CA" w:rsidP="00C873F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1C0CA8" w:rsidRPr="00FD1EE4">
                  <w:rPr>
                    <w:rFonts w:ascii="Segoe UI Symbol" w:eastAsia="MS Gothic" w:hAnsi="Segoe UI Symbol" w:cs="Segoe UI Symbol"/>
                  </w:rPr>
                  <w:t>☐</w:t>
                </w:r>
              </w:sdtContent>
            </w:sdt>
            <w:r w:rsidR="001C0CA8" w:rsidRPr="00FD1EE4">
              <w:rPr>
                <w:rFonts w:ascii="GHEA Grapalat" w:eastAsia="GHEA Grapalat" w:hAnsi="GHEA Grapalat" w:cs="GHEA Grapalat"/>
              </w:rPr>
              <w:tab/>
            </w:r>
            <w:r w:rsidR="001C0CA8">
              <w:rPr>
                <w:rFonts w:ascii="GHEA Grapalat" w:eastAsia="GHEA Grapalat" w:hAnsi="GHEA Grapalat" w:cs="GHEA Grapalat"/>
              </w:rPr>
              <w:t>Прямое участие</w:t>
            </w:r>
          </w:p>
          <w:p w14:paraId="03F4D25F" w14:textId="77777777" w:rsidR="001C0CA8" w:rsidRPr="00F10CBA" w:rsidRDefault="00B957CA" w:rsidP="00C873F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1C0CA8" w:rsidRPr="00FD1EE4">
                  <w:rPr>
                    <w:rFonts w:ascii="Segoe UI Symbol" w:eastAsia="MS Gothic" w:hAnsi="Segoe UI Symbol" w:cs="Segoe UI Symbol"/>
                  </w:rPr>
                  <w:t>☐</w:t>
                </w:r>
              </w:sdtContent>
            </w:sdt>
            <w:r w:rsidR="001C0CA8" w:rsidRPr="00FD1EE4">
              <w:rPr>
                <w:rFonts w:ascii="GHEA Grapalat" w:eastAsia="GHEA Grapalat" w:hAnsi="GHEA Grapalat" w:cs="GHEA Grapalat"/>
              </w:rPr>
              <w:tab/>
            </w:r>
            <w:r w:rsidR="001C0CA8">
              <w:rPr>
                <w:rFonts w:ascii="GHEA Grapalat" w:eastAsia="GHEA Grapalat" w:hAnsi="GHEA Grapalat" w:cs="GHEA Grapalat"/>
              </w:rPr>
              <w:t>Косвенное участие</w:t>
            </w:r>
          </w:p>
        </w:tc>
      </w:tr>
      <w:tr w:rsidR="001C0CA8" w:rsidRPr="00FD1EE4" w14:paraId="761A1C6A" w14:textId="77777777" w:rsidTr="00C873FF">
        <w:tc>
          <w:tcPr>
            <w:tcW w:w="9016" w:type="dxa"/>
            <w:gridSpan w:val="2"/>
            <w:vAlign w:val="center"/>
          </w:tcPr>
          <w:p w14:paraId="78F55065" w14:textId="77777777" w:rsidR="001C0CA8" w:rsidRPr="00FD1EE4" w:rsidRDefault="00B957CA" w:rsidP="00C873F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1C0CA8" w:rsidRPr="00FD1EE4">
                  <w:rPr>
                    <w:rFonts w:ascii="Segoe UI Symbol" w:eastAsia="MS Gothic" w:hAnsi="Segoe UI Symbol" w:cs="Segoe UI Symbol"/>
                  </w:rPr>
                  <w:t>☐</w:t>
                </w:r>
              </w:sdtContent>
            </w:sdt>
            <w:r w:rsidR="001C0CA8" w:rsidRPr="00FD1EE4">
              <w:rPr>
                <w:rFonts w:ascii="GHEA Grapalat" w:eastAsia="GHEA Grapalat" w:hAnsi="GHEA Grapalat" w:cs="GHEA Grapalat"/>
              </w:rPr>
              <w:tab/>
            </w:r>
            <w:r w:rsidR="001C0CA8" w:rsidRPr="006F16E4">
              <w:rPr>
                <w:rFonts w:ascii="GHEA Grapalat" w:eastAsia="GHEA Grapalat" w:hAnsi="GHEA Grapalat" w:cs="GHEA Grapalat"/>
                <w:lang w:val="hy-AM"/>
              </w:rPr>
              <w:t>б</w:t>
            </w:r>
            <w:r w:rsidR="001C0CA8" w:rsidRPr="006F16E4">
              <w:rPr>
                <w:rFonts w:eastAsia="Cambria Math"/>
              </w:rPr>
              <w:t>․</w:t>
            </w:r>
            <w:r w:rsidR="001C0CA8"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1C0CA8" w:rsidRPr="00FD1EE4" w14:paraId="1F535C6C" w14:textId="77777777" w:rsidTr="00C873FF">
        <w:tc>
          <w:tcPr>
            <w:tcW w:w="9016" w:type="dxa"/>
            <w:gridSpan w:val="2"/>
            <w:vAlign w:val="center"/>
          </w:tcPr>
          <w:p w14:paraId="62C0F3BC" w14:textId="77777777" w:rsidR="001C0CA8" w:rsidRPr="00FD1EE4" w:rsidRDefault="00B957CA" w:rsidP="00C873F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1C0CA8" w:rsidRPr="00FD1EE4">
                  <w:rPr>
                    <w:rFonts w:ascii="Segoe UI Symbol" w:eastAsia="MS Gothic" w:hAnsi="Segoe UI Symbol" w:cs="Segoe UI Symbol"/>
                  </w:rPr>
                  <w:t>☐</w:t>
                </w:r>
              </w:sdtContent>
            </w:sdt>
            <w:r w:rsidR="001C0CA8" w:rsidRPr="00FD1EE4">
              <w:rPr>
                <w:rFonts w:ascii="GHEA Grapalat" w:eastAsia="GHEA Grapalat" w:hAnsi="GHEA Grapalat" w:cs="GHEA Grapalat"/>
              </w:rPr>
              <w:tab/>
            </w:r>
            <w:r w:rsidR="001C0CA8" w:rsidRPr="00801B2D">
              <w:rPr>
                <w:rFonts w:ascii="GHEA Grapalat" w:eastAsia="GHEA Grapalat" w:hAnsi="GHEA Grapalat" w:cs="GHEA Grapalat"/>
                <w:lang w:val="hy-AM"/>
              </w:rPr>
              <w:t>в</w:t>
            </w:r>
            <w:r w:rsidR="001C0CA8">
              <w:rPr>
                <w:rFonts w:ascii="GHEA Grapalat" w:eastAsia="GHEA Grapalat" w:hAnsi="GHEA Grapalat" w:cs="GHEA Grapalat"/>
              </w:rPr>
              <w:t>.</w:t>
            </w:r>
            <w:r w:rsidR="001C0CA8"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1C0CA8" w:rsidRPr="00BA30D4">
              <w:rPr>
                <w:rFonts w:ascii="GHEA Grapalat" w:eastAsia="GHEA Grapalat" w:hAnsi="GHEA Grapalat" w:cs="GHEA Grapalat"/>
              </w:rPr>
              <w:t>лица, в случае, если</w:t>
            </w:r>
            <w:proofErr w:type="gramEnd"/>
            <w:r w:rsidR="001C0CA8" w:rsidRPr="00BA30D4">
              <w:rPr>
                <w:rFonts w:ascii="GHEA Grapalat" w:eastAsia="GHEA Grapalat" w:hAnsi="GHEA Grapalat" w:cs="GHEA Grapalat"/>
              </w:rPr>
              <w:t xml:space="preserve"> нет физического лица, соответствующего требованиям пунктов " а " и "</w:t>
            </w:r>
            <w:r w:rsidR="001C0CA8" w:rsidRPr="00BA30D4">
              <w:rPr>
                <w:rFonts w:ascii="GHEA Grapalat" w:eastAsia="GHEA Grapalat" w:hAnsi="GHEA Grapalat" w:cs="GHEA Grapalat"/>
                <w:lang w:val="hy-AM"/>
              </w:rPr>
              <w:t>б</w:t>
            </w:r>
            <w:r w:rsidR="001C0CA8" w:rsidRPr="00BA30D4">
              <w:rPr>
                <w:rFonts w:ascii="GHEA Grapalat" w:eastAsia="GHEA Grapalat" w:hAnsi="GHEA Grapalat" w:cs="GHEA Grapalat"/>
              </w:rPr>
              <w:t>"</w:t>
            </w:r>
          </w:p>
        </w:tc>
      </w:tr>
    </w:tbl>
    <w:p w14:paraId="5C0D6F01" w14:textId="77777777" w:rsidR="001C0CA8" w:rsidRPr="00A5193B" w:rsidRDefault="001C0CA8" w:rsidP="001C0CA8">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C0CA8" w:rsidRPr="00FD1EE4" w14:paraId="5FB9FEA5" w14:textId="77777777" w:rsidTr="00C873FF">
        <w:trPr>
          <w:trHeight w:val="924"/>
        </w:trPr>
        <w:tc>
          <w:tcPr>
            <w:tcW w:w="9016" w:type="dxa"/>
            <w:gridSpan w:val="2"/>
            <w:vAlign w:val="center"/>
          </w:tcPr>
          <w:p w14:paraId="0A68560E" w14:textId="77777777" w:rsidR="001C0CA8" w:rsidRPr="00FD1EE4" w:rsidRDefault="00B957CA" w:rsidP="00C873F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1C0CA8" w:rsidRPr="00FD1EE4">
                  <w:rPr>
                    <w:rFonts w:ascii="Segoe UI Symbol" w:eastAsia="MS Gothic" w:hAnsi="Segoe UI Symbol" w:cs="Segoe UI Symbol"/>
                  </w:rPr>
                  <w:t>☐</w:t>
                </w:r>
              </w:sdtContent>
            </w:sdt>
            <w:r w:rsidR="001C0CA8" w:rsidRPr="00FD1EE4">
              <w:rPr>
                <w:rFonts w:ascii="GHEA Grapalat" w:eastAsia="GHEA Grapalat" w:hAnsi="GHEA Grapalat" w:cs="GHEA Grapalat"/>
              </w:rPr>
              <w:tab/>
            </w:r>
            <w:r w:rsidR="001C0CA8" w:rsidRPr="009C7B43">
              <w:rPr>
                <w:rFonts w:ascii="GHEA Grapalat" w:eastAsia="GHEA Grapalat" w:hAnsi="GHEA Grapalat" w:cs="GHEA Grapalat"/>
                <w:lang w:val="hy-AM"/>
              </w:rPr>
              <w:t>а</w:t>
            </w:r>
            <w:r w:rsidR="001C0CA8" w:rsidRPr="00FD1EE4">
              <w:rPr>
                <w:rFonts w:eastAsia="Cambria Math"/>
              </w:rPr>
              <w:t>․</w:t>
            </w:r>
            <w:r w:rsidR="001C0CA8" w:rsidRPr="00FD1EE4">
              <w:rPr>
                <w:rFonts w:ascii="GHEA Grapalat" w:eastAsia="Cambria Math" w:hAnsi="GHEA Grapalat" w:cs="Cambria Math"/>
              </w:rPr>
              <w:t xml:space="preserve"> </w:t>
            </w:r>
            <w:r w:rsidR="001C0CA8" w:rsidRPr="00BC0F3A">
              <w:rPr>
                <w:rFonts w:ascii="GHEA Grapalat" w:eastAsia="GHEA Grapalat" w:hAnsi="GHEA Grapalat" w:cs="GHEA Grapalat"/>
              </w:rPr>
              <w:t xml:space="preserve">прямо или косвенно владеет 10 и более процентами </w:t>
            </w:r>
            <w:r w:rsidR="001C0CA8" w:rsidRPr="004B3E79">
              <w:rPr>
                <w:rFonts w:ascii="GHEA Grapalat" w:eastAsia="GHEA Grapalat" w:hAnsi="GHEA Grapalat" w:cs="GHEA Grapalat"/>
              </w:rPr>
              <w:t>дающих право голоса долей</w:t>
            </w:r>
            <w:r w:rsidR="001C0CA8" w:rsidRPr="00C76DD8">
              <w:rPr>
                <w:rFonts w:ascii="GHEA Grapalat" w:eastAsia="GHEA Grapalat" w:hAnsi="GHEA Grapalat" w:cs="GHEA Grapalat"/>
              </w:rPr>
              <w:t xml:space="preserve"> (акций, паев) </w:t>
            </w:r>
            <w:r w:rsidR="001C0CA8"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1C0CA8" w:rsidRPr="00FD1EE4" w14:paraId="755A2052" w14:textId="77777777" w:rsidTr="00C873FF">
        <w:trPr>
          <w:trHeight w:val="684"/>
        </w:trPr>
        <w:tc>
          <w:tcPr>
            <w:tcW w:w="4508" w:type="dxa"/>
            <w:shd w:val="clear" w:color="auto" w:fill="D9E2F3"/>
            <w:vAlign w:val="center"/>
          </w:tcPr>
          <w:p w14:paraId="7D6AFC8B"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0C676353"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408796F7" w14:textId="77777777" w:rsidTr="00C873FF">
        <w:trPr>
          <w:trHeight w:val="1282"/>
        </w:trPr>
        <w:tc>
          <w:tcPr>
            <w:tcW w:w="4508" w:type="dxa"/>
            <w:shd w:val="clear" w:color="auto" w:fill="D9E2F3"/>
            <w:vAlign w:val="center"/>
          </w:tcPr>
          <w:p w14:paraId="1D96DA55"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3F42C220" w14:textId="77777777" w:rsidR="001C0CA8" w:rsidRPr="00C843BA" w:rsidRDefault="00B957CA" w:rsidP="00C873F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1C0CA8" w:rsidRPr="00FD1EE4">
                  <w:rPr>
                    <w:rFonts w:ascii="Segoe UI Symbol" w:eastAsia="MS Gothic" w:hAnsi="Segoe UI Symbol" w:cs="Segoe UI Symbol"/>
                  </w:rPr>
                  <w:t>☐</w:t>
                </w:r>
              </w:sdtContent>
            </w:sdt>
            <w:r w:rsidR="001C0CA8" w:rsidRPr="00FD1EE4">
              <w:rPr>
                <w:rFonts w:ascii="GHEA Grapalat" w:eastAsia="GHEA Grapalat" w:hAnsi="GHEA Grapalat" w:cs="GHEA Grapalat"/>
              </w:rPr>
              <w:tab/>
            </w:r>
            <w:r w:rsidR="001C0CA8">
              <w:rPr>
                <w:rFonts w:ascii="GHEA Grapalat" w:eastAsia="GHEA Grapalat" w:hAnsi="GHEA Grapalat" w:cs="GHEA Grapalat"/>
              </w:rPr>
              <w:t>Прямое участие</w:t>
            </w:r>
          </w:p>
          <w:p w14:paraId="7F1E17E5" w14:textId="77777777" w:rsidR="001C0CA8" w:rsidRPr="00C843BA" w:rsidRDefault="00B957CA" w:rsidP="00C873F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1C0CA8" w:rsidRPr="00FD1EE4">
                  <w:rPr>
                    <w:rFonts w:ascii="Segoe UI Symbol" w:eastAsia="MS Gothic" w:hAnsi="Segoe UI Symbol" w:cs="Segoe UI Symbol"/>
                  </w:rPr>
                  <w:t>☐</w:t>
                </w:r>
              </w:sdtContent>
            </w:sdt>
            <w:r w:rsidR="001C0CA8" w:rsidRPr="00FD1EE4">
              <w:rPr>
                <w:rFonts w:ascii="GHEA Grapalat" w:eastAsia="GHEA Grapalat" w:hAnsi="GHEA Grapalat" w:cs="GHEA Grapalat"/>
              </w:rPr>
              <w:tab/>
            </w:r>
            <w:r w:rsidR="001C0CA8">
              <w:rPr>
                <w:rFonts w:ascii="GHEA Grapalat" w:eastAsia="GHEA Grapalat" w:hAnsi="GHEA Grapalat" w:cs="GHEA Grapalat"/>
              </w:rPr>
              <w:t>Косвенное участие</w:t>
            </w:r>
          </w:p>
        </w:tc>
      </w:tr>
      <w:tr w:rsidR="001C0CA8" w:rsidRPr="00FD1EE4" w14:paraId="10550C52" w14:textId="77777777" w:rsidTr="00C873FF">
        <w:tc>
          <w:tcPr>
            <w:tcW w:w="9016" w:type="dxa"/>
            <w:gridSpan w:val="2"/>
            <w:vAlign w:val="center"/>
          </w:tcPr>
          <w:p w14:paraId="2CB7556D" w14:textId="77777777" w:rsidR="001C0CA8" w:rsidRPr="00FD1EE4" w:rsidRDefault="00B957CA" w:rsidP="00C873F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1C0CA8" w:rsidRPr="00FD1EE4">
                  <w:rPr>
                    <w:rFonts w:ascii="Segoe UI Symbol" w:eastAsia="MS Gothic" w:hAnsi="Segoe UI Symbol" w:cs="Segoe UI Symbol"/>
                  </w:rPr>
                  <w:t>☐</w:t>
                </w:r>
              </w:sdtContent>
            </w:sdt>
            <w:r w:rsidR="001C0CA8" w:rsidRPr="00FD1EE4">
              <w:rPr>
                <w:rFonts w:ascii="GHEA Grapalat" w:eastAsia="GHEA Grapalat" w:hAnsi="GHEA Grapalat" w:cs="GHEA Grapalat"/>
              </w:rPr>
              <w:tab/>
            </w:r>
            <w:r w:rsidR="001C0CA8" w:rsidRPr="00D654B4">
              <w:rPr>
                <w:rFonts w:ascii="GHEA Grapalat" w:eastAsia="GHEA Grapalat" w:hAnsi="GHEA Grapalat" w:cs="GHEA Grapalat"/>
                <w:lang w:val="hy-AM"/>
              </w:rPr>
              <w:t>б</w:t>
            </w:r>
            <w:r w:rsidR="001C0CA8" w:rsidRPr="00D654B4">
              <w:rPr>
                <w:rFonts w:eastAsia="Cambria Math"/>
              </w:rPr>
              <w:t>․</w:t>
            </w:r>
            <w:r w:rsidR="001C0CA8" w:rsidRPr="00D654B4">
              <w:rPr>
                <w:rFonts w:ascii="GHEA Grapalat" w:eastAsia="Cambria Math" w:hAnsi="GHEA Grapalat" w:cs="Cambria Math"/>
              </w:rPr>
              <w:t xml:space="preserve"> </w:t>
            </w:r>
            <w:r w:rsidR="001C0CA8" w:rsidRPr="00D654B4">
              <w:rPr>
                <w:rFonts w:ascii="GHEA Grapalat" w:eastAsia="GHEA Grapalat" w:hAnsi="GHEA Grapalat" w:cs="GHEA Grapalat"/>
              </w:rPr>
              <w:t xml:space="preserve">имеет право назначать или </w:t>
            </w:r>
            <w:r w:rsidR="001C0CA8" w:rsidRPr="00D654B4">
              <w:rPr>
                <w:rFonts w:ascii="GHEA Grapalat" w:eastAsia="GHEA Grapalat" w:hAnsi="GHEA Grapalat" w:cs="GHEA Grapalat"/>
                <w:lang w:eastAsia="hy-AM"/>
              </w:rPr>
              <w:t>освобождать</w:t>
            </w:r>
            <w:r w:rsidR="001C0CA8" w:rsidRPr="00D654B4">
              <w:rPr>
                <w:rFonts w:ascii="GHEA Grapalat" w:eastAsia="GHEA Grapalat" w:hAnsi="GHEA Grapalat" w:cs="GHEA Grapalat"/>
              </w:rPr>
              <w:t xml:space="preserve"> большинство членов органов управления юридического лица</w:t>
            </w:r>
          </w:p>
        </w:tc>
      </w:tr>
      <w:tr w:rsidR="001C0CA8" w:rsidRPr="00FD1EE4" w14:paraId="383064D3" w14:textId="77777777" w:rsidTr="00C873FF">
        <w:tc>
          <w:tcPr>
            <w:tcW w:w="9016" w:type="dxa"/>
            <w:gridSpan w:val="2"/>
            <w:vAlign w:val="center"/>
          </w:tcPr>
          <w:p w14:paraId="29C65179" w14:textId="77777777" w:rsidR="001C0CA8" w:rsidRPr="00FD1EE4" w:rsidRDefault="00B957CA" w:rsidP="00C873F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1C0CA8" w:rsidRPr="00FD1EE4">
                  <w:rPr>
                    <w:rFonts w:ascii="Segoe UI Symbol" w:eastAsia="MS Gothic" w:hAnsi="Segoe UI Symbol" w:cs="Segoe UI Symbol"/>
                  </w:rPr>
                  <w:t>☐</w:t>
                </w:r>
              </w:sdtContent>
            </w:sdt>
            <w:r w:rsidR="001C0CA8" w:rsidRPr="00FD1EE4">
              <w:rPr>
                <w:rFonts w:ascii="GHEA Grapalat" w:eastAsia="GHEA Grapalat" w:hAnsi="GHEA Grapalat" w:cs="GHEA Grapalat"/>
              </w:rPr>
              <w:tab/>
            </w:r>
            <w:r w:rsidR="001C0CA8" w:rsidRPr="001104ED">
              <w:rPr>
                <w:rFonts w:ascii="GHEA Grapalat" w:eastAsia="GHEA Grapalat" w:hAnsi="GHEA Grapalat" w:cs="GHEA Grapalat"/>
                <w:lang w:val="hy-AM"/>
              </w:rPr>
              <w:t>в</w:t>
            </w:r>
            <w:r w:rsidR="001C0CA8" w:rsidRPr="00FD1EE4">
              <w:rPr>
                <w:rFonts w:eastAsia="Cambria Math"/>
              </w:rPr>
              <w:t>․</w:t>
            </w:r>
            <w:r w:rsidR="001C0CA8" w:rsidRPr="00FD1EE4">
              <w:rPr>
                <w:rFonts w:ascii="GHEA Grapalat" w:eastAsia="Cambria Math" w:hAnsi="GHEA Grapalat" w:cs="Cambria Math"/>
              </w:rPr>
              <w:t xml:space="preserve"> </w:t>
            </w:r>
            <w:r w:rsidR="001C0CA8"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1C0CA8" w:rsidRPr="00FD1EE4" w14:paraId="08D584D8" w14:textId="77777777" w:rsidTr="00C873FF">
        <w:tc>
          <w:tcPr>
            <w:tcW w:w="9016" w:type="dxa"/>
            <w:gridSpan w:val="2"/>
            <w:vAlign w:val="center"/>
          </w:tcPr>
          <w:p w14:paraId="3398D2A3" w14:textId="77777777" w:rsidR="001C0CA8" w:rsidRPr="00FD1EE4" w:rsidRDefault="00B957CA" w:rsidP="00C873F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1C0CA8" w:rsidRPr="00FD1EE4">
                  <w:rPr>
                    <w:rFonts w:ascii="Segoe UI Symbol" w:eastAsia="MS Gothic" w:hAnsi="Segoe UI Symbol" w:cs="Segoe UI Symbol"/>
                  </w:rPr>
                  <w:t>☐</w:t>
                </w:r>
              </w:sdtContent>
            </w:sdt>
            <w:r w:rsidR="001C0CA8" w:rsidRPr="00FD1EE4">
              <w:rPr>
                <w:rFonts w:ascii="GHEA Grapalat" w:eastAsia="GHEA Grapalat" w:hAnsi="GHEA Grapalat" w:cs="GHEA Grapalat"/>
              </w:rPr>
              <w:tab/>
            </w:r>
            <w:r w:rsidR="001C0CA8" w:rsidRPr="009839CB">
              <w:rPr>
                <w:rFonts w:ascii="GHEA Grapalat" w:eastAsia="GHEA Grapalat" w:hAnsi="GHEA Grapalat" w:cs="GHEA Grapalat"/>
                <w:lang w:val="hy-AM"/>
              </w:rPr>
              <w:t>г</w:t>
            </w:r>
            <w:r w:rsidR="001C0CA8" w:rsidRPr="00FD1EE4">
              <w:rPr>
                <w:rFonts w:eastAsia="Cambria Math"/>
              </w:rPr>
              <w:t>․</w:t>
            </w:r>
            <w:r w:rsidR="001C0CA8" w:rsidRPr="00FD1EE4">
              <w:rPr>
                <w:rFonts w:ascii="GHEA Grapalat" w:eastAsia="Cambria Math" w:hAnsi="GHEA Grapalat" w:cs="Cambria Math"/>
              </w:rPr>
              <w:t xml:space="preserve"> </w:t>
            </w:r>
            <w:r w:rsidR="001C0CA8" w:rsidRPr="00F84F06">
              <w:rPr>
                <w:rFonts w:ascii="GHEA Grapalat" w:eastAsia="GHEA Grapalat" w:hAnsi="GHEA Grapalat" w:cs="GHEA Grapalat"/>
              </w:rPr>
              <w:t xml:space="preserve">осуществляет реальный (фактический) контроль за юридическим лицом </w:t>
            </w:r>
            <w:r w:rsidR="001C0CA8">
              <w:rPr>
                <w:rFonts w:ascii="GHEA Grapalat" w:eastAsia="GHEA Grapalat" w:hAnsi="GHEA Grapalat" w:cs="GHEA Grapalat"/>
              </w:rPr>
              <w:t>иными</w:t>
            </w:r>
            <w:r w:rsidR="001C0CA8" w:rsidRPr="00F84F06">
              <w:rPr>
                <w:rFonts w:ascii="GHEA Grapalat" w:eastAsia="GHEA Grapalat" w:hAnsi="GHEA Grapalat" w:cs="GHEA Grapalat"/>
              </w:rPr>
              <w:t xml:space="preserve"> средствами</w:t>
            </w:r>
          </w:p>
        </w:tc>
      </w:tr>
      <w:tr w:rsidR="001C0CA8" w:rsidRPr="00FD1EE4" w14:paraId="3A375AB0" w14:textId="77777777" w:rsidTr="00C873FF">
        <w:tc>
          <w:tcPr>
            <w:tcW w:w="9016" w:type="dxa"/>
            <w:gridSpan w:val="2"/>
            <w:vAlign w:val="center"/>
          </w:tcPr>
          <w:p w14:paraId="02560CD8" w14:textId="77777777" w:rsidR="001C0CA8" w:rsidRPr="00FD1EE4" w:rsidRDefault="00B957CA" w:rsidP="00C873F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1C0CA8" w:rsidRPr="00FD1EE4">
                  <w:rPr>
                    <w:rFonts w:ascii="Segoe UI Symbol" w:eastAsia="MS Gothic" w:hAnsi="Segoe UI Symbol" w:cs="Segoe UI Symbol"/>
                  </w:rPr>
                  <w:t>☐</w:t>
                </w:r>
              </w:sdtContent>
            </w:sdt>
            <w:r w:rsidR="001C0CA8" w:rsidRPr="00FD1EE4">
              <w:rPr>
                <w:rFonts w:ascii="GHEA Grapalat" w:eastAsia="GHEA Grapalat" w:hAnsi="GHEA Grapalat" w:cs="GHEA Grapalat"/>
              </w:rPr>
              <w:tab/>
            </w:r>
            <w:r w:rsidR="001C0CA8" w:rsidRPr="00331D0E">
              <w:rPr>
                <w:rFonts w:ascii="GHEA Grapalat" w:eastAsia="GHEA Grapalat" w:hAnsi="GHEA Grapalat" w:cs="GHEA Grapalat"/>
                <w:lang w:val="hy-AM"/>
              </w:rPr>
              <w:t>д</w:t>
            </w:r>
            <w:r w:rsidR="001C0CA8" w:rsidRPr="00FD1EE4">
              <w:rPr>
                <w:rFonts w:eastAsia="Cambria Math"/>
              </w:rPr>
              <w:t>․</w:t>
            </w:r>
            <w:r w:rsidR="001C0CA8" w:rsidRPr="00FD1EE4">
              <w:rPr>
                <w:rFonts w:ascii="GHEA Grapalat" w:eastAsia="Cambria Math" w:hAnsi="GHEA Grapalat" w:cs="Cambria Math"/>
              </w:rPr>
              <w:t xml:space="preserve"> </w:t>
            </w:r>
            <w:r w:rsidR="001C0CA8"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1C0CA8" w:rsidRPr="00F36505">
              <w:rPr>
                <w:rFonts w:ascii="GHEA Grapalat" w:eastAsia="GHEA Grapalat" w:hAnsi="GHEA Grapalat" w:cs="GHEA Grapalat"/>
              </w:rPr>
              <w:t xml:space="preserve"> "а" - "г"</w:t>
            </w:r>
          </w:p>
        </w:tc>
      </w:tr>
    </w:tbl>
    <w:p w14:paraId="789EEFD2" w14:textId="77777777" w:rsidR="001C0CA8" w:rsidRPr="00FD1EE4" w:rsidRDefault="001C0CA8" w:rsidP="001C0CA8">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C0CA8" w:rsidRPr="00FD1EE4" w14:paraId="730D15BD" w14:textId="77777777" w:rsidTr="00C873FF">
        <w:tc>
          <w:tcPr>
            <w:tcW w:w="2837" w:type="dxa"/>
            <w:shd w:val="clear" w:color="auto" w:fill="D9E2F3"/>
            <w:vAlign w:val="center"/>
          </w:tcPr>
          <w:p w14:paraId="046352FD" w14:textId="77777777" w:rsidR="001C0CA8" w:rsidRPr="00FD1EE4" w:rsidRDefault="001C0CA8" w:rsidP="001C0CA8">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1736596"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38B22433" w14:textId="77777777" w:rsidTr="00C873FF">
        <w:tc>
          <w:tcPr>
            <w:tcW w:w="2837" w:type="dxa"/>
            <w:shd w:val="clear" w:color="auto" w:fill="D9E2F3"/>
            <w:vAlign w:val="center"/>
          </w:tcPr>
          <w:p w14:paraId="5807E361" w14:textId="77777777" w:rsidR="001C0CA8" w:rsidRPr="00FD1EE4" w:rsidRDefault="001C0CA8" w:rsidP="001C0CA8">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41AAD37C" w14:textId="77777777" w:rsidR="001C0CA8" w:rsidRPr="00B23852" w:rsidRDefault="00B957CA" w:rsidP="00C873F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1C0CA8" w:rsidRPr="00FD1EE4">
                  <w:rPr>
                    <w:rFonts w:ascii="Segoe UI Symbol" w:eastAsia="MS Gothic" w:hAnsi="Segoe UI Symbol" w:cs="Segoe UI Symbol"/>
                  </w:rPr>
                  <w:t>☐</w:t>
                </w:r>
              </w:sdtContent>
            </w:sdt>
            <w:r w:rsidR="001C0CA8" w:rsidRPr="00FD1EE4">
              <w:rPr>
                <w:rFonts w:ascii="GHEA Grapalat" w:eastAsia="GHEA Grapalat" w:hAnsi="GHEA Grapalat" w:cs="GHEA Grapalat"/>
              </w:rPr>
              <w:tab/>
            </w:r>
            <w:r w:rsidR="001C0CA8">
              <w:rPr>
                <w:rFonts w:ascii="GHEA Grapalat" w:eastAsia="GHEA Grapalat" w:hAnsi="GHEA Grapalat" w:cs="GHEA Grapalat"/>
              </w:rPr>
              <w:t>Отдельно</w:t>
            </w:r>
          </w:p>
          <w:p w14:paraId="51800E51" w14:textId="77777777" w:rsidR="001C0CA8" w:rsidRPr="00FD1EE4" w:rsidRDefault="00B957CA" w:rsidP="00C873F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1C0CA8" w:rsidRPr="00FD1EE4">
                  <w:rPr>
                    <w:rFonts w:ascii="Segoe UI Symbol" w:eastAsia="MS Gothic" w:hAnsi="Segoe UI Symbol" w:cs="Segoe UI Symbol"/>
                  </w:rPr>
                  <w:t>☐</w:t>
                </w:r>
              </w:sdtContent>
            </w:sdt>
            <w:r w:rsidR="001C0CA8" w:rsidRPr="00FD1EE4">
              <w:rPr>
                <w:rFonts w:ascii="GHEA Grapalat" w:eastAsia="GHEA Grapalat" w:hAnsi="GHEA Grapalat" w:cs="GHEA Grapalat"/>
              </w:rPr>
              <w:tab/>
            </w:r>
            <w:r w:rsidR="001C0CA8" w:rsidRPr="005558FC">
              <w:rPr>
                <w:rFonts w:ascii="GHEA Grapalat" w:eastAsia="GHEA Grapalat" w:hAnsi="GHEA Grapalat" w:cs="GHEA Grapalat"/>
              </w:rPr>
              <w:t>Совместно с аффилированными лицами</w:t>
            </w:r>
          </w:p>
        </w:tc>
      </w:tr>
      <w:tr w:rsidR="001C0CA8" w:rsidRPr="00FD1EE4" w14:paraId="53F4869B" w14:textId="77777777" w:rsidTr="00C873FF">
        <w:tc>
          <w:tcPr>
            <w:tcW w:w="2837" w:type="dxa"/>
            <w:shd w:val="clear" w:color="auto" w:fill="D9E2F3"/>
            <w:vAlign w:val="center"/>
          </w:tcPr>
          <w:p w14:paraId="25238C26" w14:textId="77777777" w:rsidR="001C0CA8" w:rsidRPr="00FD1EE4" w:rsidRDefault="001C0CA8" w:rsidP="001C0CA8">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14:paraId="5FC45C8D" w14:textId="77777777" w:rsidR="001C0CA8" w:rsidRPr="005600B4" w:rsidRDefault="00B957CA" w:rsidP="00C873F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1C0CA8" w:rsidRPr="00FD1EE4">
                  <w:rPr>
                    <w:rFonts w:ascii="Segoe UI Symbol" w:eastAsia="MS Gothic" w:hAnsi="Segoe UI Symbol" w:cs="Segoe UI Symbol"/>
                  </w:rPr>
                  <w:t>☐</w:t>
                </w:r>
              </w:sdtContent>
            </w:sdt>
            <w:r w:rsidR="001C0CA8" w:rsidRPr="00FD1EE4">
              <w:rPr>
                <w:rFonts w:ascii="GHEA Grapalat" w:eastAsia="GHEA Grapalat" w:hAnsi="GHEA Grapalat" w:cs="GHEA Grapalat"/>
              </w:rPr>
              <w:tab/>
            </w:r>
            <w:r w:rsidR="001C0CA8">
              <w:rPr>
                <w:rFonts w:ascii="GHEA Grapalat" w:eastAsia="GHEA Grapalat" w:hAnsi="GHEA Grapalat" w:cs="GHEA Grapalat"/>
              </w:rPr>
              <w:t>Да</w:t>
            </w:r>
          </w:p>
          <w:p w14:paraId="0B1F89C2" w14:textId="77777777" w:rsidR="001C0CA8" w:rsidRPr="005600B4" w:rsidRDefault="00B957CA" w:rsidP="00C873F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1C0CA8" w:rsidRPr="00FD1EE4">
                  <w:rPr>
                    <w:rFonts w:ascii="Segoe UI Symbol" w:eastAsia="MS Gothic" w:hAnsi="Segoe UI Symbol" w:cs="Segoe UI Symbol"/>
                  </w:rPr>
                  <w:t>☐</w:t>
                </w:r>
              </w:sdtContent>
            </w:sdt>
            <w:r w:rsidR="001C0CA8" w:rsidRPr="00FD1EE4">
              <w:rPr>
                <w:rFonts w:ascii="GHEA Grapalat" w:eastAsia="GHEA Grapalat" w:hAnsi="GHEA Grapalat" w:cs="GHEA Grapalat"/>
              </w:rPr>
              <w:tab/>
            </w:r>
            <w:r w:rsidR="001C0CA8">
              <w:rPr>
                <w:rFonts w:ascii="GHEA Grapalat" w:eastAsia="GHEA Grapalat" w:hAnsi="GHEA Grapalat" w:cs="GHEA Grapalat"/>
              </w:rPr>
              <w:t>Нет</w:t>
            </w:r>
          </w:p>
        </w:tc>
      </w:tr>
    </w:tbl>
    <w:p w14:paraId="66DCCBD0" w14:textId="77777777" w:rsidR="001C0CA8" w:rsidRPr="00FD1EE4" w:rsidRDefault="001C0CA8" w:rsidP="001C0CA8">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C0CA8" w:rsidRPr="00FD1EE4" w14:paraId="46F12080" w14:textId="77777777" w:rsidTr="00C873FF">
        <w:tc>
          <w:tcPr>
            <w:tcW w:w="2837" w:type="dxa"/>
            <w:shd w:val="clear" w:color="auto" w:fill="D9E2F3"/>
            <w:vAlign w:val="center"/>
          </w:tcPr>
          <w:p w14:paraId="3F83CCCB"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3E54669B"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4053B1E2" w14:textId="77777777" w:rsidTr="00C873FF">
        <w:tc>
          <w:tcPr>
            <w:tcW w:w="2837" w:type="dxa"/>
            <w:shd w:val="clear" w:color="auto" w:fill="D9E2F3"/>
            <w:vAlign w:val="center"/>
          </w:tcPr>
          <w:p w14:paraId="2B78A053"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4DAB511D" w14:textId="77777777" w:rsidR="001C0CA8" w:rsidRPr="00FD1EE4" w:rsidRDefault="001C0CA8" w:rsidP="00C873FF">
            <w:pPr>
              <w:spacing w:before="240" w:after="240"/>
              <w:rPr>
                <w:rFonts w:ascii="GHEA Grapalat" w:eastAsia="GHEA Grapalat" w:hAnsi="GHEA Grapalat" w:cs="GHEA Grapalat"/>
              </w:rPr>
            </w:pPr>
          </w:p>
        </w:tc>
      </w:tr>
    </w:tbl>
    <w:p w14:paraId="65DBF79A" w14:textId="77777777" w:rsidR="001C0CA8" w:rsidRPr="00FD1EE4" w:rsidRDefault="001C0CA8" w:rsidP="001C0CA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42B6BA3E" w14:textId="77777777" w:rsidR="001C0CA8" w:rsidRPr="00FD1EE4" w:rsidRDefault="001C0CA8" w:rsidP="001C0CA8">
      <w:pPr>
        <w:numPr>
          <w:ilvl w:val="0"/>
          <w:numId w:val="24"/>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713BA8E" w14:textId="77777777" w:rsidR="001C0CA8" w:rsidRPr="00FD1EE4" w:rsidRDefault="001C0CA8" w:rsidP="001C0CA8">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C0CA8" w:rsidRPr="00FD1EE4" w14:paraId="7366BE83" w14:textId="77777777" w:rsidTr="00C873FF">
        <w:tc>
          <w:tcPr>
            <w:tcW w:w="2835" w:type="dxa"/>
            <w:shd w:val="clear" w:color="auto" w:fill="D9E2F3"/>
            <w:vAlign w:val="center"/>
          </w:tcPr>
          <w:p w14:paraId="4AE8D837"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B8EEB"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250AFE96" w14:textId="77777777" w:rsidTr="00C873FF">
        <w:tc>
          <w:tcPr>
            <w:tcW w:w="2835" w:type="dxa"/>
            <w:shd w:val="clear" w:color="auto" w:fill="D9E2F3"/>
            <w:vAlign w:val="center"/>
          </w:tcPr>
          <w:p w14:paraId="47A78C12"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1B55859"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500BFC38" w14:textId="77777777" w:rsidTr="00C873FF">
        <w:tc>
          <w:tcPr>
            <w:tcW w:w="2835" w:type="dxa"/>
            <w:shd w:val="clear" w:color="auto" w:fill="D9E2F3"/>
            <w:vAlign w:val="center"/>
          </w:tcPr>
          <w:p w14:paraId="31D59970"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A6C191A"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664F6540" w14:textId="77777777" w:rsidTr="00C873FF">
        <w:tc>
          <w:tcPr>
            <w:tcW w:w="2835" w:type="dxa"/>
            <w:shd w:val="clear" w:color="auto" w:fill="D9E2F3"/>
            <w:vAlign w:val="center"/>
          </w:tcPr>
          <w:p w14:paraId="76D7E142"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52E996EA"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582FC61B" w14:textId="77777777" w:rsidTr="00C873FF">
        <w:tc>
          <w:tcPr>
            <w:tcW w:w="2835" w:type="dxa"/>
            <w:shd w:val="clear" w:color="auto" w:fill="D9E2F3"/>
            <w:vAlign w:val="center"/>
          </w:tcPr>
          <w:p w14:paraId="0EEC24B7"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4493981"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7F9D8E05" w14:textId="77777777" w:rsidTr="00C873FF">
        <w:tc>
          <w:tcPr>
            <w:tcW w:w="2835" w:type="dxa"/>
            <w:shd w:val="clear" w:color="auto" w:fill="D9E2F3"/>
            <w:vAlign w:val="center"/>
          </w:tcPr>
          <w:p w14:paraId="3BCFD526"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2F30D664"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050207D1" w14:textId="77777777" w:rsidTr="00C873FF">
        <w:tc>
          <w:tcPr>
            <w:tcW w:w="2835" w:type="dxa"/>
            <w:shd w:val="clear" w:color="auto" w:fill="D9E2F3"/>
            <w:vAlign w:val="center"/>
          </w:tcPr>
          <w:p w14:paraId="5A5E51E5"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F78B699" w14:textId="77777777" w:rsidR="001C0CA8" w:rsidRPr="00FD1EE4" w:rsidRDefault="001C0CA8" w:rsidP="00C873FF">
            <w:pPr>
              <w:spacing w:before="240" w:after="240"/>
              <w:rPr>
                <w:rFonts w:ascii="GHEA Grapalat" w:eastAsia="GHEA Grapalat" w:hAnsi="GHEA Grapalat" w:cs="GHEA Grapalat"/>
              </w:rPr>
            </w:pPr>
          </w:p>
        </w:tc>
      </w:tr>
    </w:tbl>
    <w:p w14:paraId="39F296B2" w14:textId="77777777" w:rsidR="001C0CA8" w:rsidRPr="00FD1EE4" w:rsidRDefault="001C0CA8" w:rsidP="001C0CA8">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C0CA8" w:rsidRPr="00FD1EE4" w14:paraId="66A9D6A4" w14:textId="77777777" w:rsidTr="00C873FF">
        <w:trPr>
          <w:trHeight w:val="853"/>
        </w:trPr>
        <w:tc>
          <w:tcPr>
            <w:tcW w:w="2835" w:type="dxa"/>
            <w:vMerge w:val="restart"/>
            <w:shd w:val="clear" w:color="auto" w:fill="D9E2F3"/>
            <w:vAlign w:val="center"/>
          </w:tcPr>
          <w:p w14:paraId="2A8C063A" w14:textId="77777777" w:rsidR="001C0CA8" w:rsidRPr="00FD1EE4" w:rsidRDefault="001C0CA8" w:rsidP="001C0CA8">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8D7B78F"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6628DF47" w14:textId="77777777" w:rsidTr="00C873FF">
        <w:trPr>
          <w:trHeight w:val="850"/>
        </w:trPr>
        <w:tc>
          <w:tcPr>
            <w:tcW w:w="2835" w:type="dxa"/>
            <w:vMerge/>
            <w:shd w:val="clear" w:color="auto" w:fill="D9E2F3"/>
            <w:vAlign w:val="center"/>
          </w:tcPr>
          <w:p w14:paraId="1C9C4EC9" w14:textId="77777777" w:rsidR="001C0CA8" w:rsidRPr="00FD1EE4" w:rsidRDefault="001C0CA8" w:rsidP="001C0CA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873C81"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341816E8" w14:textId="77777777" w:rsidTr="00C873FF">
        <w:trPr>
          <w:trHeight w:val="850"/>
        </w:trPr>
        <w:tc>
          <w:tcPr>
            <w:tcW w:w="2835" w:type="dxa"/>
            <w:vMerge/>
            <w:shd w:val="clear" w:color="auto" w:fill="D9E2F3"/>
            <w:vAlign w:val="center"/>
          </w:tcPr>
          <w:p w14:paraId="490A8C65" w14:textId="77777777" w:rsidR="001C0CA8" w:rsidRPr="00FD1EE4" w:rsidRDefault="001C0CA8" w:rsidP="001C0CA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4B8E438"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295F0B4B" w14:textId="77777777" w:rsidTr="00C873FF">
        <w:trPr>
          <w:trHeight w:val="850"/>
        </w:trPr>
        <w:tc>
          <w:tcPr>
            <w:tcW w:w="2835" w:type="dxa"/>
            <w:vMerge/>
            <w:shd w:val="clear" w:color="auto" w:fill="D9E2F3"/>
            <w:vAlign w:val="center"/>
          </w:tcPr>
          <w:p w14:paraId="1B337E9A" w14:textId="77777777" w:rsidR="001C0CA8" w:rsidRPr="00FD1EE4" w:rsidRDefault="001C0CA8" w:rsidP="001C0CA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18C95E4"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01794892" w14:textId="77777777" w:rsidTr="00C873FF">
        <w:trPr>
          <w:trHeight w:val="850"/>
        </w:trPr>
        <w:tc>
          <w:tcPr>
            <w:tcW w:w="2835" w:type="dxa"/>
            <w:vMerge/>
            <w:shd w:val="clear" w:color="auto" w:fill="D9E2F3"/>
            <w:vAlign w:val="center"/>
          </w:tcPr>
          <w:p w14:paraId="3E411051" w14:textId="77777777" w:rsidR="001C0CA8" w:rsidRPr="00FD1EE4" w:rsidRDefault="001C0CA8" w:rsidP="001C0CA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1BC59F" w14:textId="77777777" w:rsidR="001C0CA8" w:rsidRPr="00FD1EE4" w:rsidRDefault="001C0CA8" w:rsidP="00C873FF">
            <w:pPr>
              <w:spacing w:before="240" w:after="240"/>
              <w:rPr>
                <w:rFonts w:ascii="GHEA Grapalat" w:eastAsia="GHEA Grapalat" w:hAnsi="GHEA Grapalat" w:cs="GHEA Grapalat"/>
              </w:rPr>
            </w:pPr>
          </w:p>
        </w:tc>
      </w:tr>
    </w:tbl>
    <w:p w14:paraId="24E1BA6B" w14:textId="77777777" w:rsidR="001C0CA8" w:rsidRDefault="001C0CA8" w:rsidP="001C0CA8">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C0CA8" w:rsidRPr="00FD1EE4" w14:paraId="200980A7" w14:textId="77777777" w:rsidTr="00C873FF">
        <w:tc>
          <w:tcPr>
            <w:tcW w:w="2835" w:type="dxa"/>
            <w:shd w:val="clear" w:color="auto" w:fill="D9E2F3"/>
            <w:vAlign w:val="center"/>
          </w:tcPr>
          <w:p w14:paraId="02B96940"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E077B14" w14:textId="77777777" w:rsidR="001C0CA8" w:rsidRPr="00FD1EE4" w:rsidRDefault="001C0CA8" w:rsidP="00C873FF">
            <w:pPr>
              <w:spacing w:before="240" w:after="240"/>
              <w:rPr>
                <w:rFonts w:ascii="GHEA Grapalat" w:eastAsia="GHEA Grapalat" w:hAnsi="GHEA Grapalat" w:cs="GHEA Grapalat"/>
              </w:rPr>
            </w:pPr>
          </w:p>
        </w:tc>
      </w:tr>
      <w:tr w:rsidR="001C0CA8" w:rsidRPr="00FD1EE4" w14:paraId="113ACC64" w14:textId="77777777" w:rsidTr="00C873FF">
        <w:tc>
          <w:tcPr>
            <w:tcW w:w="2835" w:type="dxa"/>
            <w:shd w:val="clear" w:color="auto" w:fill="D9E2F3"/>
            <w:vAlign w:val="center"/>
          </w:tcPr>
          <w:p w14:paraId="2799595A" w14:textId="77777777" w:rsidR="001C0CA8" w:rsidRPr="00FD1EE4" w:rsidRDefault="001C0CA8" w:rsidP="001C0CA8">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105A940" w14:textId="77777777" w:rsidR="001C0CA8" w:rsidRPr="00FD1EE4" w:rsidRDefault="001C0CA8" w:rsidP="00C873FF">
            <w:pPr>
              <w:spacing w:before="240" w:after="240"/>
              <w:rPr>
                <w:rFonts w:ascii="GHEA Grapalat" w:eastAsia="GHEA Grapalat" w:hAnsi="GHEA Grapalat" w:cs="GHEA Grapalat"/>
              </w:rPr>
            </w:pPr>
          </w:p>
        </w:tc>
      </w:tr>
    </w:tbl>
    <w:p w14:paraId="17BFC2BE" w14:textId="77777777" w:rsidR="001C0CA8" w:rsidRPr="00FD1EE4" w:rsidRDefault="001C0CA8" w:rsidP="001C0CA8">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29E9F28" w14:textId="77777777" w:rsidR="001C0CA8" w:rsidRPr="00E61782" w:rsidRDefault="001C0CA8" w:rsidP="001C0CA8">
      <w:pPr>
        <w:pStyle w:val="ListParagraph"/>
        <w:numPr>
          <w:ilvl w:val="0"/>
          <w:numId w:val="24"/>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1C0CA8" w:rsidRPr="00FD1EE4" w14:paraId="37DD3E17" w14:textId="77777777" w:rsidTr="00C873FF">
        <w:tc>
          <w:tcPr>
            <w:tcW w:w="9016" w:type="dxa"/>
            <w:shd w:val="clear" w:color="auto" w:fill="D9E2F3" w:themeFill="accent1" w:themeFillTint="33"/>
          </w:tcPr>
          <w:p w14:paraId="0A4C9AD9" w14:textId="77777777" w:rsidR="001C0CA8" w:rsidRPr="00FD1EE4" w:rsidRDefault="001C0CA8" w:rsidP="00C873F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1C0CA8" w:rsidRPr="00FD1EE4" w14:paraId="4F454B09" w14:textId="77777777" w:rsidTr="00C873FF">
        <w:trPr>
          <w:trHeight w:val="10187"/>
        </w:trPr>
        <w:tc>
          <w:tcPr>
            <w:tcW w:w="9016" w:type="dxa"/>
          </w:tcPr>
          <w:p w14:paraId="3DA3C83B" w14:textId="77777777" w:rsidR="001C0CA8" w:rsidRPr="00FD1EE4" w:rsidRDefault="001C0CA8" w:rsidP="00C873FF">
            <w:pPr>
              <w:rPr>
                <w:rFonts w:ascii="GHEA Grapalat" w:eastAsia="GHEA Grapalat" w:hAnsi="GHEA Grapalat" w:cs="GHEA Grapalat"/>
                <w:b/>
                <w:color w:val="000000"/>
              </w:rPr>
            </w:pPr>
          </w:p>
        </w:tc>
      </w:tr>
    </w:tbl>
    <w:p w14:paraId="305C7CAD" w14:textId="77777777" w:rsidR="001C0CA8" w:rsidRPr="00FD1EE4" w:rsidRDefault="001C0CA8" w:rsidP="001C0CA8">
      <w:pPr>
        <w:pBdr>
          <w:top w:val="nil"/>
          <w:left w:val="nil"/>
          <w:bottom w:val="nil"/>
          <w:right w:val="nil"/>
          <w:between w:val="nil"/>
        </w:pBdr>
        <w:rPr>
          <w:rFonts w:ascii="GHEA Grapalat" w:eastAsia="GHEA Grapalat" w:hAnsi="GHEA Grapalat" w:cs="GHEA Grapalat"/>
          <w:b/>
          <w:color w:val="000000"/>
        </w:rPr>
      </w:pPr>
    </w:p>
    <w:p w14:paraId="6727BB9B" w14:textId="77777777" w:rsidR="001C0CA8" w:rsidRDefault="001C0CA8" w:rsidP="001C0CA8">
      <w:pPr>
        <w:rPr>
          <w:rFonts w:ascii="GHEA Grapalat" w:hAnsi="GHEA Grapalat"/>
          <w:b/>
        </w:rPr>
      </w:pPr>
    </w:p>
    <w:p w14:paraId="7A552370" w14:textId="77777777" w:rsidR="001C0CA8" w:rsidRDefault="001C0CA8" w:rsidP="001C0CA8">
      <w:pPr>
        <w:rPr>
          <w:rFonts w:ascii="GHEA Grapalat" w:hAnsi="GHEA Grapalat"/>
          <w:b/>
        </w:rPr>
      </w:pPr>
    </w:p>
    <w:p w14:paraId="2F3D82BD" w14:textId="77777777" w:rsidR="001C0CA8" w:rsidRDefault="001C0CA8" w:rsidP="001C0CA8">
      <w:pPr>
        <w:rPr>
          <w:rFonts w:ascii="GHEA Grapalat" w:hAnsi="GHEA Grapalat"/>
          <w:b/>
        </w:rPr>
      </w:pPr>
      <w:r>
        <w:rPr>
          <w:rFonts w:ascii="GHEA Grapalat" w:hAnsi="GHEA Grapalat"/>
          <w:b/>
        </w:rPr>
        <w:br w:type="page"/>
      </w:r>
    </w:p>
    <w:p w14:paraId="65CD5AA9" w14:textId="77777777" w:rsidR="001C0CA8" w:rsidRPr="000306ED" w:rsidRDefault="001C0CA8" w:rsidP="001C0CA8">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121BE29C" w14:textId="77777777" w:rsidR="001C0CA8" w:rsidRPr="000306ED" w:rsidRDefault="001C0CA8" w:rsidP="001C0CA8">
      <w:pPr>
        <w:pStyle w:val="ListParagraph"/>
        <w:numPr>
          <w:ilvl w:val="0"/>
          <w:numId w:val="25"/>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2D12CA6" w14:textId="77777777" w:rsidR="001C0CA8" w:rsidRPr="000306ED" w:rsidRDefault="001C0CA8" w:rsidP="001C0CA8">
      <w:pPr>
        <w:pStyle w:val="ListParagraph"/>
        <w:numPr>
          <w:ilvl w:val="0"/>
          <w:numId w:val="26"/>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DAABC10" w14:textId="77777777" w:rsidR="001C0CA8" w:rsidRPr="000306ED" w:rsidRDefault="001C0CA8" w:rsidP="001C0CA8">
      <w:pPr>
        <w:pStyle w:val="ListParagraph"/>
        <w:numPr>
          <w:ilvl w:val="0"/>
          <w:numId w:val="26"/>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59FD90E5" w14:textId="77777777" w:rsidR="001C0CA8" w:rsidRPr="000306ED" w:rsidRDefault="001C0CA8" w:rsidP="001C0CA8">
      <w:pPr>
        <w:pStyle w:val="ListParagraph"/>
        <w:numPr>
          <w:ilvl w:val="0"/>
          <w:numId w:val="26"/>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FAC8E49" w14:textId="77777777" w:rsidR="001C0CA8" w:rsidRPr="000306ED" w:rsidRDefault="001C0CA8" w:rsidP="001C0CA8">
      <w:pPr>
        <w:pStyle w:val="ListParagraph"/>
        <w:numPr>
          <w:ilvl w:val="0"/>
          <w:numId w:val="25"/>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9DB7257" w14:textId="77777777" w:rsidR="001C0CA8" w:rsidRPr="000306ED" w:rsidRDefault="001C0CA8" w:rsidP="001C0CA8">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02BE5C22" w14:textId="77777777" w:rsidR="001C0CA8" w:rsidRPr="000306ED" w:rsidRDefault="001C0CA8" w:rsidP="001C0CA8">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BE146BD" w14:textId="77777777" w:rsidR="001C0CA8" w:rsidRPr="000306ED" w:rsidRDefault="001C0CA8" w:rsidP="001C0CA8">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C6397F4" w14:textId="77777777" w:rsidR="001C0CA8" w:rsidRPr="000306ED" w:rsidRDefault="001C0CA8" w:rsidP="001C0CA8">
      <w:pPr>
        <w:pStyle w:val="ListParagraph"/>
        <w:numPr>
          <w:ilvl w:val="0"/>
          <w:numId w:val="25"/>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43C94D92" w14:textId="77777777" w:rsidR="001C0CA8" w:rsidRPr="000306ED" w:rsidRDefault="001C0CA8" w:rsidP="001C0CA8">
      <w:pPr>
        <w:pStyle w:val="ListParagraph"/>
        <w:numPr>
          <w:ilvl w:val="0"/>
          <w:numId w:val="28"/>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CB1C377" w14:textId="77777777" w:rsidR="001C0CA8" w:rsidRPr="000306ED" w:rsidRDefault="001C0CA8" w:rsidP="001C0CA8">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A47582" w14:textId="77777777" w:rsidR="001C0CA8" w:rsidRPr="000306ED" w:rsidRDefault="001C0CA8" w:rsidP="001C0CA8">
      <w:pPr>
        <w:pStyle w:val="ListParagraph"/>
        <w:numPr>
          <w:ilvl w:val="0"/>
          <w:numId w:val="25"/>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23CEECB" w14:textId="77777777" w:rsidR="001C0CA8" w:rsidRPr="000306ED" w:rsidRDefault="001C0CA8" w:rsidP="001C0CA8">
      <w:pPr>
        <w:pStyle w:val="ListParagraph"/>
        <w:numPr>
          <w:ilvl w:val="0"/>
          <w:numId w:val="29"/>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6A1B12C" w14:textId="77777777" w:rsidR="001C0CA8" w:rsidRPr="000306ED" w:rsidRDefault="001C0CA8" w:rsidP="001C0CA8">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416AD23" w14:textId="77777777" w:rsidR="001C0CA8" w:rsidRPr="000306ED" w:rsidRDefault="001C0CA8" w:rsidP="001C0CA8">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24FD14D9" w14:textId="77777777" w:rsidR="001C0CA8" w:rsidRPr="000306ED" w:rsidRDefault="001C0CA8" w:rsidP="001C0CA8">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C15897F" w14:textId="77777777" w:rsidR="001C0CA8" w:rsidRPr="000306ED" w:rsidRDefault="001C0CA8" w:rsidP="001C0CA8">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w:t>
      </w:r>
      <w:r w:rsidRPr="000306ED">
        <w:rPr>
          <w:rFonts w:ascii="GHEA Grapalat" w:hAnsi="GHEA Grapalat"/>
        </w:rPr>
        <w:lastRenderedPageBreak/>
        <w:t xml:space="preserve">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1489D9D" w14:textId="77777777" w:rsidR="001C0CA8" w:rsidRPr="000306ED" w:rsidRDefault="001C0CA8" w:rsidP="001C0CA8">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9D346A8" w14:textId="77777777" w:rsidR="001C0CA8" w:rsidRPr="000306ED" w:rsidRDefault="001C0CA8" w:rsidP="001C0CA8">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w:t>
      </w:r>
      <w:r w:rsidRPr="000306ED">
        <w:rPr>
          <w:rFonts w:ascii="GHEA Grapalat" w:hAnsi="GHEA Grapalat"/>
        </w:rPr>
        <w:lastRenderedPageBreak/>
        <w:t>в силу правовых инструментов (в том числе заключенных сделок), на основе личного влияния иного характера или иными средствами;</w:t>
      </w:r>
    </w:p>
    <w:p w14:paraId="194A84D5" w14:textId="77777777" w:rsidR="001C0CA8" w:rsidRPr="000306ED" w:rsidRDefault="001C0CA8" w:rsidP="001C0CA8">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5AD6B09A" w14:textId="77777777" w:rsidR="001C0CA8" w:rsidRPr="000306ED" w:rsidRDefault="001C0CA8" w:rsidP="001C0CA8">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7941D9E3" w14:textId="77777777" w:rsidR="001C0CA8" w:rsidRPr="000306ED" w:rsidRDefault="001C0CA8" w:rsidP="001C0CA8">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E50C06A" w14:textId="77777777" w:rsidR="001C0CA8" w:rsidRPr="000306ED" w:rsidRDefault="001C0CA8" w:rsidP="001C0CA8">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2AF29287" w14:textId="77777777" w:rsidR="001C0CA8" w:rsidRPr="000306ED" w:rsidRDefault="001C0CA8" w:rsidP="001C0CA8">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6EC0DCD" w14:textId="77777777" w:rsidR="001C0CA8" w:rsidRPr="000306ED" w:rsidRDefault="001C0CA8" w:rsidP="001C0CA8">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8DA3343" w14:textId="77777777" w:rsidR="001C0CA8" w:rsidRPr="000306ED" w:rsidRDefault="001C0CA8" w:rsidP="001C0CA8">
      <w:pPr>
        <w:spacing w:line="360" w:lineRule="auto"/>
        <w:contextualSpacing/>
        <w:jc w:val="both"/>
        <w:rPr>
          <w:rFonts w:ascii="GHEA Grapalat" w:hAnsi="GHEA Grapalat"/>
        </w:rPr>
      </w:pPr>
      <w:r w:rsidRPr="000306ED">
        <w:rPr>
          <w:rFonts w:ascii="GHEA Grapalat" w:hAnsi="GHEA Grapalat"/>
        </w:rPr>
        <w:lastRenderedPageBreak/>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05ED5740" w14:textId="77777777" w:rsidR="001C0CA8" w:rsidRPr="000306ED" w:rsidRDefault="001C0CA8" w:rsidP="001C0CA8">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D38F7C8" w14:textId="77777777" w:rsidR="001C0CA8" w:rsidRPr="000306ED" w:rsidRDefault="001C0CA8" w:rsidP="001C0CA8">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0D86A314" w14:textId="77777777" w:rsidR="001C0CA8" w:rsidRPr="000306ED" w:rsidRDefault="001C0CA8" w:rsidP="001C0CA8">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012AEDA4" w14:textId="77777777" w:rsidR="001C0CA8" w:rsidRPr="000306ED" w:rsidRDefault="001C0CA8" w:rsidP="001C0CA8">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66EB68F8" w14:textId="77777777" w:rsidR="001C0CA8" w:rsidRPr="000306ED" w:rsidRDefault="001C0CA8" w:rsidP="001C0CA8">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026DB5E" w14:textId="77777777" w:rsidR="001C0CA8" w:rsidRPr="000306ED" w:rsidRDefault="001C0CA8" w:rsidP="001C0CA8">
      <w:pPr>
        <w:spacing w:line="360" w:lineRule="auto"/>
        <w:contextualSpacing/>
        <w:jc w:val="both"/>
        <w:rPr>
          <w:rFonts w:ascii="GHEA Grapalat" w:hAnsi="GHEA Grapalat"/>
        </w:rPr>
      </w:pPr>
      <w:r w:rsidRPr="000306ED">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w:t>
      </w:r>
      <w:r w:rsidRPr="000306ED">
        <w:rPr>
          <w:rFonts w:ascii="GHEA Grapalat" w:hAnsi="GHEA Grapalat"/>
        </w:rPr>
        <w:lastRenderedPageBreak/>
        <w:t>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DBA9252" w14:textId="77777777" w:rsidR="001C0CA8" w:rsidRPr="000306ED" w:rsidRDefault="001C0CA8" w:rsidP="001C0CA8">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198C204B" w14:textId="77777777" w:rsidR="001C0CA8" w:rsidRPr="000306ED" w:rsidRDefault="001C0CA8" w:rsidP="001C0CA8">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FBFA22E" w14:textId="77777777" w:rsidR="001C0CA8" w:rsidRPr="000306ED" w:rsidRDefault="001C0CA8" w:rsidP="001C0CA8">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65BD9CBE" w14:textId="77777777" w:rsidR="001C0CA8" w:rsidRPr="000306ED" w:rsidRDefault="001C0CA8" w:rsidP="001C0CA8">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363323A7" w14:textId="77777777" w:rsidR="001C0CA8" w:rsidRPr="000306ED" w:rsidRDefault="001C0CA8" w:rsidP="001C0CA8">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62EB9675" w14:textId="77777777" w:rsidR="001C0CA8" w:rsidRPr="00DC619D" w:rsidRDefault="001C0CA8" w:rsidP="001C0CA8">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14:paraId="02F7E9B7" w14:textId="09DD3EE3" w:rsidR="001C0CA8" w:rsidRPr="009044F1" w:rsidRDefault="001C0CA8" w:rsidP="001C0CA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281DD6" w:rsidRPr="00C418BA">
        <w:rPr>
          <w:rFonts w:ascii="GHEA Grapalat" w:hAnsi="GHEA Grapalat"/>
          <w:b/>
          <w:sz w:val="22"/>
          <w:szCs w:val="22"/>
        </w:rPr>
        <w:t>запрос котировок</w:t>
      </w:r>
      <w:r w:rsidRPr="001439BD">
        <w:rPr>
          <w:rFonts w:ascii="GHEA Grapalat" w:hAnsi="GHEA Grapalat"/>
          <w:b/>
          <w:sz w:val="24"/>
          <w:szCs w:val="24"/>
        </w:rPr>
        <w:t xml:space="preserve">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sidR="00C14AA5">
        <w:rPr>
          <w:rFonts w:ascii="GHEA Grapalat" w:hAnsi="GHEA Grapalat"/>
          <w:b/>
          <w:sz w:val="24"/>
          <w:szCs w:val="24"/>
        </w:rPr>
        <w:t>СЕБЗЦ - GHAPDzB-26-7</w:t>
      </w:r>
      <w:r w:rsidR="00A640C4">
        <w:rPr>
          <w:rFonts w:ascii="GHEA Grapalat" w:hAnsi="GHEA Grapalat"/>
          <w:b/>
          <w:sz w:val="24"/>
          <w:szCs w:val="24"/>
        </w:rPr>
        <w:t xml:space="preserve">      </w:t>
      </w:r>
    </w:p>
    <w:p w14:paraId="7BCDB179" w14:textId="77777777" w:rsidR="001C0CA8" w:rsidRPr="009044F1" w:rsidRDefault="001C0CA8" w:rsidP="001C0CA8">
      <w:pPr>
        <w:widowControl w:val="0"/>
        <w:spacing w:after="120"/>
        <w:ind w:firstLine="567"/>
        <w:jc w:val="center"/>
        <w:rPr>
          <w:rFonts w:ascii="GHEA Grapalat" w:hAnsi="GHEA Grapalat"/>
        </w:rPr>
      </w:pPr>
    </w:p>
    <w:p w14:paraId="1D1E5E4E" w14:textId="77777777" w:rsidR="001C0CA8" w:rsidRPr="009044F1" w:rsidRDefault="001C0CA8" w:rsidP="001C0CA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1149DBE" w14:textId="77777777" w:rsidR="001C0CA8" w:rsidRPr="009044F1" w:rsidRDefault="001C0CA8" w:rsidP="001C0CA8">
      <w:pPr>
        <w:widowControl w:val="0"/>
        <w:spacing w:after="120"/>
        <w:ind w:firstLine="567"/>
        <w:jc w:val="center"/>
        <w:rPr>
          <w:rFonts w:ascii="GHEA Grapalat" w:hAnsi="GHEA Grapalat"/>
        </w:rPr>
      </w:pPr>
    </w:p>
    <w:p w14:paraId="7EF45FD5" w14:textId="43B4E25E" w:rsidR="001C0CA8" w:rsidRPr="000F6C24" w:rsidRDefault="001C0CA8" w:rsidP="001C0CA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281DD6" w:rsidRPr="00C418BA">
        <w:rPr>
          <w:rFonts w:ascii="GHEA Grapalat" w:hAnsi="GHEA Grapalat"/>
          <w:b/>
          <w:sz w:val="22"/>
          <w:szCs w:val="22"/>
        </w:rPr>
        <w:t>запрос котировок</w:t>
      </w:r>
      <w:r w:rsidRPr="005744FC">
        <w:rPr>
          <w:rFonts w:ascii="GHEA Grapalat" w:hAnsi="GHEA Grapalat"/>
          <w:spacing w:val="-6"/>
        </w:rPr>
        <w:t xml:space="preserve"> конкурс под кодом </w:t>
      </w:r>
      <w:r w:rsidR="00C14AA5">
        <w:rPr>
          <w:rFonts w:ascii="GHEA Grapalat" w:hAnsi="GHEA Grapalat"/>
          <w:spacing w:val="-6"/>
        </w:rPr>
        <w:t>СЕБЗЦ - GHAPDzB-26-7</w:t>
      </w:r>
      <w:r w:rsidR="00A640C4">
        <w:rPr>
          <w:rFonts w:ascii="GHEA Grapalat" w:hAnsi="GHEA Grapalat"/>
          <w:spacing w:val="-6"/>
        </w:rPr>
        <w:t xml:space="preserve">    </w:t>
      </w:r>
      <w:proofErr w:type="gramStart"/>
      <w:r w:rsidR="00A640C4">
        <w:rPr>
          <w:rFonts w:ascii="GHEA Grapalat" w:hAnsi="GHEA Grapalat"/>
          <w:spacing w:val="-6"/>
        </w:rPr>
        <w:t xml:space="preserve">  </w:t>
      </w:r>
      <w:r w:rsidRPr="005744FC">
        <w:rPr>
          <w:rFonts w:ascii="GHEA Grapalat" w:hAnsi="GHEA Grapalat"/>
          <w:spacing w:val="-6"/>
        </w:rPr>
        <w:t>,</w:t>
      </w:r>
      <w:proofErr w:type="gramEnd"/>
      <w:r w:rsidRPr="009044F1">
        <w:rPr>
          <w:rFonts w:ascii="GHEA Grapalat" w:hAnsi="GHEA Grapalat"/>
        </w:rPr>
        <w:t xml:space="preserve"> </w:t>
      </w:r>
    </w:p>
    <w:p w14:paraId="000D581B" w14:textId="77777777" w:rsidR="001C0CA8" w:rsidRPr="008842CE" w:rsidRDefault="001C0CA8" w:rsidP="001C0CA8">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1AF9C2AD" w14:textId="77777777" w:rsidR="001C0CA8" w:rsidRPr="009044F1" w:rsidRDefault="001C0CA8" w:rsidP="001C0CA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7AAE2988" w14:textId="77777777" w:rsidR="001C0CA8" w:rsidRPr="009044F1" w:rsidRDefault="001C0CA8" w:rsidP="001C0CA8">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067C4736" w14:textId="77777777" w:rsidR="001C0CA8" w:rsidRPr="009044F1" w:rsidRDefault="001C0CA8" w:rsidP="001C0CA8">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1C0CA8" w:rsidRPr="005744FC" w14:paraId="4AB8E958" w14:textId="77777777" w:rsidTr="00C873FF">
        <w:trPr>
          <w:trHeight w:val="916"/>
          <w:jc w:val="center"/>
        </w:trPr>
        <w:tc>
          <w:tcPr>
            <w:tcW w:w="1368" w:type="dxa"/>
            <w:tcBorders>
              <w:top w:val="single" w:sz="4" w:space="0" w:color="auto"/>
              <w:left w:val="single" w:sz="4" w:space="0" w:color="auto"/>
              <w:right w:val="single" w:sz="4" w:space="0" w:color="auto"/>
            </w:tcBorders>
            <w:vAlign w:val="center"/>
          </w:tcPr>
          <w:p w14:paraId="68C49F62" w14:textId="77777777" w:rsidR="001C0CA8" w:rsidRPr="005744FC" w:rsidRDefault="001C0CA8" w:rsidP="00C873FF">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A23585A" w14:textId="77777777" w:rsidR="001C0CA8" w:rsidRPr="005744FC" w:rsidRDefault="001C0CA8" w:rsidP="00C873FF">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1901682A" w14:textId="77777777" w:rsidR="001C0CA8" w:rsidRPr="00DE2AE3" w:rsidRDefault="001C0CA8" w:rsidP="00C873FF">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6605C336" w14:textId="77777777" w:rsidR="001C0CA8" w:rsidRPr="0009191C" w:rsidRDefault="001C0CA8" w:rsidP="00C873FF">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061ED20D" w14:textId="77777777" w:rsidR="001C0CA8" w:rsidRPr="005744FC" w:rsidRDefault="001C0CA8" w:rsidP="00C873FF">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76CF19F" w14:textId="77777777" w:rsidR="001C0CA8" w:rsidRDefault="001C0CA8" w:rsidP="00C873FF">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6"/>
              <w:t>**</w:t>
            </w:r>
          </w:p>
          <w:p w14:paraId="597E43BE" w14:textId="77777777" w:rsidR="001C0CA8" w:rsidRPr="005744FC" w:rsidRDefault="001C0CA8" w:rsidP="00C873F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BF9A7D7" w14:textId="77777777" w:rsidR="001C0CA8" w:rsidRPr="005744FC" w:rsidRDefault="001C0CA8" w:rsidP="00C873FF">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13A8B874" w14:textId="77777777" w:rsidR="001C0CA8" w:rsidRPr="005744FC" w:rsidRDefault="001C0CA8" w:rsidP="00C873F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C0CA8" w:rsidRPr="005744FC" w14:paraId="2C69D3DF" w14:textId="77777777" w:rsidTr="00C873FF">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2DCBF71" w14:textId="77777777" w:rsidR="001C0CA8" w:rsidRPr="005744FC" w:rsidRDefault="001C0CA8" w:rsidP="00C873FF">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9A93029" w14:textId="77777777" w:rsidR="001C0CA8" w:rsidRPr="005744FC" w:rsidRDefault="001C0CA8" w:rsidP="00C873FF">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AA97421" w14:textId="77777777" w:rsidR="001C0CA8" w:rsidRPr="005744FC" w:rsidRDefault="001C0CA8" w:rsidP="00C873FF">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1D8EAA8" w14:textId="77777777" w:rsidR="001C0CA8" w:rsidRPr="00E02389" w:rsidRDefault="001C0CA8" w:rsidP="00C873FF">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AF129C" w14:textId="77777777" w:rsidR="001C0CA8" w:rsidRPr="005744FC" w:rsidRDefault="001C0CA8" w:rsidP="00C873FF">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1C0CA8" w:rsidRPr="005744FC" w14:paraId="0417291D" w14:textId="77777777" w:rsidTr="00C873F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2F1ECBF" w14:textId="77777777" w:rsidR="001C0CA8" w:rsidRPr="005744FC" w:rsidRDefault="001C0CA8" w:rsidP="00C873FF">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46145A51" w14:textId="77777777" w:rsidR="001C0CA8" w:rsidRPr="005744FC" w:rsidRDefault="001C0CA8" w:rsidP="00C873F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5D9A3E1" w14:textId="77777777" w:rsidR="001C0CA8" w:rsidRPr="005744FC" w:rsidRDefault="001C0CA8" w:rsidP="00C873F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70A908" w14:textId="77777777" w:rsidR="001C0CA8" w:rsidRPr="005744FC" w:rsidRDefault="001C0CA8" w:rsidP="00C873F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2117DE2" w14:textId="77777777" w:rsidR="001C0CA8" w:rsidRPr="005744FC" w:rsidRDefault="001C0CA8" w:rsidP="00C873FF">
            <w:pPr>
              <w:widowControl w:val="0"/>
              <w:jc w:val="center"/>
              <w:rPr>
                <w:rFonts w:ascii="GHEA Grapalat" w:hAnsi="GHEA Grapalat"/>
                <w:sz w:val="20"/>
                <w:szCs w:val="20"/>
              </w:rPr>
            </w:pPr>
          </w:p>
        </w:tc>
      </w:tr>
      <w:tr w:rsidR="001C0CA8" w:rsidRPr="005744FC" w14:paraId="6DE3E09D" w14:textId="77777777" w:rsidTr="00C873F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0790E121" w14:textId="77777777" w:rsidR="001C0CA8" w:rsidRPr="005744FC" w:rsidRDefault="001C0CA8" w:rsidP="00C873FF">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5C196D2D" w14:textId="77777777" w:rsidR="001C0CA8" w:rsidRPr="005744FC" w:rsidRDefault="001C0CA8" w:rsidP="00C873F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67E4E68" w14:textId="77777777" w:rsidR="001C0CA8" w:rsidRPr="005744FC" w:rsidRDefault="001C0CA8" w:rsidP="00C873F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692DDAC" w14:textId="77777777" w:rsidR="001C0CA8" w:rsidRPr="005744FC" w:rsidRDefault="001C0CA8" w:rsidP="00C873F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B4EECEC" w14:textId="77777777" w:rsidR="001C0CA8" w:rsidRPr="005744FC" w:rsidRDefault="001C0CA8" w:rsidP="00C873FF">
            <w:pPr>
              <w:widowControl w:val="0"/>
              <w:rPr>
                <w:rFonts w:ascii="GHEA Grapalat" w:hAnsi="GHEA Grapalat"/>
                <w:sz w:val="20"/>
                <w:szCs w:val="20"/>
              </w:rPr>
            </w:pPr>
          </w:p>
        </w:tc>
      </w:tr>
      <w:tr w:rsidR="001C0CA8" w:rsidRPr="005744FC" w14:paraId="2F7E11D7" w14:textId="77777777" w:rsidTr="00C873F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A2CE0CB" w14:textId="77777777" w:rsidR="001C0CA8" w:rsidRPr="005744FC" w:rsidRDefault="001C0CA8" w:rsidP="00C873FF">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06B8AC08" w14:textId="77777777" w:rsidR="001C0CA8" w:rsidRPr="005744FC" w:rsidRDefault="001C0CA8" w:rsidP="00C873F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5AC720A" w14:textId="77777777" w:rsidR="001C0CA8" w:rsidRPr="005744FC" w:rsidRDefault="001C0CA8" w:rsidP="00C873F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39FE03E" w14:textId="77777777" w:rsidR="001C0CA8" w:rsidRPr="005744FC" w:rsidRDefault="001C0CA8" w:rsidP="00C873F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76A990B" w14:textId="77777777" w:rsidR="001C0CA8" w:rsidRPr="005744FC" w:rsidRDefault="001C0CA8" w:rsidP="00C873FF">
            <w:pPr>
              <w:widowControl w:val="0"/>
              <w:jc w:val="center"/>
              <w:rPr>
                <w:rFonts w:ascii="GHEA Grapalat" w:hAnsi="GHEA Grapalat"/>
                <w:sz w:val="20"/>
                <w:szCs w:val="20"/>
              </w:rPr>
            </w:pPr>
          </w:p>
        </w:tc>
      </w:tr>
      <w:tr w:rsidR="001C0CA8" w:rsidRPr="005744FC" w14:paraId="6003CAD6" w14:textId="77777777" w:rsidTr="00C873F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27F2C97" w14:textId="77777777" w:rsidR="001C0CA8" w:rsidRPr="005744FC" w:rsidRDefault="001C0CA8" w:rsidP="00C873FF">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3DE5B46" w14:textId="77777777" w:rsidR="001C0CA8" w:rsidRPr="005744FC" w:rsidRDefault="001C0CA8" w:rsidP="00C873FF">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604BAB" w14:textId="77777777" w:rsidR="001C0CA8" w:rsidRPr="005744FC" w:rsidRDefault="001C0CA8" w:rsidP="00C873F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D43C4A7" w14:textId="77777777" w:rsidR="001C0CA8" w:rsidRPr="005744FC" w:rsidRDefault="001C0CA8" w:rsidP="00C873F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BDBF2F1" w14:textId="77777777" w:rsidR="001C0CA8" w:rsidRPr="005744FC" w:rsidRDefault="001C0CA8" w:rsidP="00C873FF">
            <w:pPr>
              <w:widowControl w:val="0"/>
              <w:jc w:val="center"/>
              <w:rPr>
                <w:rFonts w:ascii="GHEA Grapalat" w:hAnsi="GHEA Grapalat"/>
                <w:sz w:val="20"/>
                <w:szCs w:val="20"/>
              </w:rPr>
            </w:pPr>
          </w:p>
        </w:tc>
      </w:tr>
      <w:tr w:rsidR="001C0CA8" w:rsidRPr="005744FC" w14:paraId="44E35C85" w14:textId="77777777" w:rsidTr="00C873FF">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C8951EE" w14:textId="77777777" w:rsidR="001C0CA8" w:rsidRPr="005744FC" w:rsidRDefault="001C0CA8" w:rsidP="00C873FF">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B18D74E" w14:textId="77777777" w:rsidR="001C0CA8" w:rsidRPr="005744FC" w:rsidRDefault="001C0CA8" w:rsidP="00C873FF">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53087585" w14:textId="77777777" w:rsidR="001C0CA8" w:rsidRPr="005744FC" w:rsidRDefault="001C0CA8" w:rsidP="00C873F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915346" w14:textId="77777777" w:rsidR="001C0CA8" w:rsidRPr="005744FC" w:rsidRDefault="001C0CA8" w:rsidP="00C873F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03463BF" w14:textId="77777777" w:rsidR="001C0CA8" w:rsidRPr="005744FC" w:rsidRDefault="001C0CA8" w:rsidP="00C873FF">
            <w:pPr>
              <w:widowControl w:val="0"/>
              <w:jc w:val="center"/>
              <w:rPr>
                <w:rFonts w:ascii="GHEA Grapalat" w:hAnsi="GHEA Grapalat"/>
                <w:sz w:val="20"/>
                <w:szCs w:val="20"/>
              </w:rPr>
            </w:pPr>
          </w:p>
        </w:tc>
      </w:tr>
    </w:tbl>
    <w:p w14:paraId="616134C1" w14:textId="77777777" w:rsidR="001C0CA8" w:rsidRPr="00DD2B43" w:rsidRDefault="001C0CA8" w:rsidP="001C0CA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931B32B" w14:textId="77777777" w:rsidR="001C0CA8" w:rsidRPr="00567D3B" w:rsidRDefault="001C0CA8" w:rsidP="001C0CA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14:paraId="32B35768" w14:textId="77777777" w:rsidR="001C0CA8" w:rsidRPr="00D3436F" w:rsidRDefault="001C0CA8" w:rsidP="001C0CA8">
      <w:pPr>
        <w:widowControl w:val="0"/>
        <w:spacing w:after="160"/>
        <w:jc w:val="both"/>
        <w:rPr>
          <w:rFonts w:ascii="GHEA Grapalat" w:hAnsi="GHEA Grapalat"/>
          <w:lang w:val="es-ES"/>
        </w:rPr>
      </w:pPr>
    </w:p>
    <w:p w14:paraId="252D0201" w14:textId="77777777" w:rsidR="001C0CA8" w:rsidRPr="000F6C24" w:rsidRDefault="001C0CA8" w:rsidP="001C0CA8">
      <w:pPr>
        <w:widowControl w:val="0"/>
        <w:spacing w:after="160"/>
        <w:jc w:val="right"/>
        <w:rPr>
          <w:rFonts w:ascii="GHEA Grapalat" w:hAnsi="GHEA Grapalat"/>
        </w:rPr>
      </w:pPr>
      <w:r w:rsidRPr="009044F1">
        <w:rPr>
          <w:rFonts w:ascii="GHEA Grapalat" w:hAnsi="GHEA Grapalat"/>
        </w:rPr>
        <w:t>М. П.</w:t>
      </w:r>
    </w:p>
    <w:p w14:paraId="4AB2B64E" w14:textId="77777777" w:rsidR="001C0CA8" w:rsidRDefault="001C0CA8" w:rsidP="001C0CA8">
      <w:pPr>
        <w:rPr>
          <w:rFonts w:ascii="GHEA Grapalat" w:hAnsi="GHEA Grapalat"/>
          <w:b/>
        </w:rPr>
      </w:pPr>
      <w:r>
        <w:rPr>
          <w:rFonts w:ascii="GHEA Grapalat" w:hAnsi="GHEA Grapalat"/>
          <w:b/>
        </w:rPr>
        <w:br w:type="page"/>
      </w:r>
    </w:p>
    <w:p w14:paraId="0B0CBC21" w14:textId="77777777" w:rsidR="001C0CA8" w:rsidRPr="00DE2AE3" w:rsidRDefault="001C0CA8" w:rsidP="001C0CA8">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14:paraId="0299F511" w14:textId="4460AB93" w:rsidR="001C0CA8" w:rsidRPr="00B138F3" w:rsidRDefault="001C0CA8" w:rsidP="001C0CA8">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281DD6" w:rsidRPr="00281DD6">
        <w:rPr>
          <w:rFonts w:ascii="GHEA Grapalat" w:hAnsi="GHEA Grapalat"/>
          <w:bCs/>
          <w:sz w:val="22"/>
          <w:szCs w:val="22"/>
        </w:rPr>
        <w:t>запрос котировок</w:t>
      </w:r>
      <w:r w:rsidRPr="00B138F3">
        <w:rPr>
          <w:rFonts w:ascii="GHEA Grapalat" w:hAnsi="GHEA Grapalat"/>
          <w:i/>
          <w:sz w:val="22"/>
          <w:szCs w:val="22"/>
        </w:rPr>
        <w:t xml:space="preserve">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C14AA5">
        <w:rPr>
          <w:rFonts w:ascii="GHEA Grapalat" w:hAnsi="GHEA Grapalat"/>
          <w:i/>
          <w:sz w:val="22"/>
          <w:szCs w:val="22"/>
        </w:rPr>
        <w:t>СЕБЗЦ - GHAPDzB-26-7</w:t>
      </w:r>
      <w:r w:rsidR="00A640C4">
        <w:rPr>
          <w:rFonts w:ascii="GHEA Grapalat" w:hAnsi="GHEA Grapalat"/>
          <w:i/>
          <w:sz w:val="22"/>
          <w:szCs w:val="22"/>
        </w:rPr>
        <w:t xml:space="preserve">      </w:t>
      </w:r>
    </w:p>
    <w:p w14:paraId="675B2DB1" w14:textId="77777777" w:rsidR="001C0CA8" w:rsidRPr="00B138F3" w:rsidRDefault="001C0CA8" w:rsidP="001C0CA8">
      <w:pPr>
        <w:widowControl w:val="0"/>
        <w:spacing w:after="160"/>
        <w:jc w:val="center"/>
        <w:rPr>
          <w:rFonts w:ascii="GHEA Grapalat" w:hAnsi="GHEA Grapalat"/>
          <w:b/>
          <w:sz w:val="22"/>
          <w:szCs w:val="22"/>
        </w:rPr>
      </w:pPr>
    </w:p>
    <w:p w14:paraId="2FF4D910" w14:textId="77777777" w:rsidR="001C0CA8" w:rsidRPr="00B138F3" w:rsidRDefault="001C0CA8" w:rsidP="001C0CA8">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5F380BA9" w14:textId="77777777" w:rsidR="001C0CA8" w:rsidRPr="00B138F3" w:rsidRDefault="001C0CA8" w:rsidP="001C0CA8">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1C0CA8" w:rsidRPr="00B138F3" w14:paraId="50478287" w14:textId="77777777" w:rsidTr="00C873FF">
        <w:tc>
          <w:tcPr>
            <w:tcW w:w="4786" w:type="dxa"/>
          </w:tcPr>
          <w:p w14:paraId="04242BDD" w14:textId="77777777" w:rsidR="001C0CA8" w:rsidRPr="00B138F3" w:rsidRDefault="001C0CA8" w:rsidP="00C873FF">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7AB36C1D" w14:textId="77777777" w:rsidR="001C0CA8" w:rsidRPr="00B138F3" w:rsidRDefault="001C0CA8" w:rsidP="00C873FF">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7"/>
              <w:t>**</w:t>
            </w:r>
          </w:p>
        </w:tc>
      </w:tr>
    </w:tbl>
    <w:p w14:paraId="626767C2" w14:textId="77777777" w:rsidR="001C0CA8" w:rsidRPr="00B138F3" w:rsidRDefault="001C0CA8" w:rsidP="001C0CA8">
      <w:pPr>
        <w:widowControl w:val="0"/>
        <w:spacing w:after="160"/>
        <w:rPr>
          <w:rFonts w:ascii="GHEA Grapalat" w:hAnsi="GHEA Grapalat" w:cs="GHEA Grapalat"/>
          <w:b/>
          <w:sz w:val="22"/>
          <w:szCs w:val="22"/>
        </w:rPr>
      </w:pPr>
    </w:p>
    <w:p w14:paraId="34045AD7" w14:textId="77777777" w:rsidR="001C0CA8" w:rsidRPr="00B138F3" w:rsidRDefault="001C0CA8" w:rsidP="001C0CA8">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61DAA05" w14:textId="77777777" w:rsidR="001C0CA8" w:rsidRPr="00B138F3" w:rsidRDefault="001C0CA8" w:rsidP="001C0CA8">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5B105955" w14:textId="77777777" w:rsidR="001C0CA8" w:rsidRPr="00B138F3" w:rsidRDefault="001C0CA8" w:rsidP="001C0CA8">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1D3FF1B7" w14:textId="77777777" w:rsidR="001C0CA8" w:rsidRPr="00B138F3" w:rsidRDefault="001C0CA8" w:rsidP="001C0CA8">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3928B92C" w14:textId="77777777" w:rsidR="001C0CA8" w:rsidRPr="00B138F3" w:rsidRDefault="001C0CA8" w:rsidP="001C0CA8">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A548F98" w14:textId="77777777" w:rsidR="001C0CA8" w:rsidRPr="00B138F3" w:rsidRDefault="001C0CA8" w:rsidP="001C0CA8">
      <w:pPr>
        <w:widowControl w:val="0"/>
        <w:spacing w:after="160"/>
        <w:ind w:firstLine="709"/>
        <w:jc w:val="both"/>
        <w:rPr>
          <w:rFonts w:ascii="GHEA Grapalat" w:hAnsi="GHEA Grapalat" w:cs="GHEA Grapalat"/>
          <w:sz w:val="22"/>
          <w:szCs w:val="22"/>
        </w:rPr>
      </w:pPr>
    </w:p>
    <w:p w14:paraId="4915A66A" w14:textId="77777777" w:rsidR="001C0CA8" w:rsidRPr="00B138F3" w:rsidRDefault="001C0CA8" w:rsidP="001C0CA8">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5E9E156F" w14:textId="391F3F99" w:rsidR="001C0CA8" w:rsidRPr="00B138F3" w:rsidRDefault="001C0CA8" w:rsidP="00F9018B">
      <w:pPr>
        <w:pStyle w:val="BodyText"/>
        <w:widowControl w:val="0"/>
        <w:spacing w:after="160"/>
        <w:ind w:right="-7"/>
        <w:jc w:val="center"/>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организованной _</w:t>
      </w:r>
      <w:bookmarkStart w:id="5" w:name="_Hlk151022306"/>
      <w:r w:rsidR="000843D2" w:rsidRPr="000843D2">
        <w:rPr>
          <w:rFonts w:ascii="GHEA Grapalat" w:hAnsi="GHEA Grapalat"/>
        </w:rPr>
        <w:t xml:space="preserve"> </w:t>
      </w:r>
      <w:r w:rsidR="00F9018B">
        <w:rPr>
          <w:rFonts w:ascii="GHEA Grapalat" w:hAnsi="GHEA Grapalat"/>
        </w:rPr>
        <w:t xml:space="preserve">ЕРЕВАНСКИЙ ЦЕНТР </w:t>
      </w:r>
      <w:proofErr w:type="gramStart"/>
      <w:r w:rsidR="00F9018B">
        <w:rPr>
          <w:rFonts w:ascii="GHEA Grapalat" w:hAnsi="GHEA Grapalat"/>
        </w:rPr>
        <w:t xml:space="preserve">ЗДОРОВЬЯ </w:t>
      </w:r>
      <w:r w:rsidR="00F9018B">
        <w:rPr>
          <w:rFonts w:ascii="GHEA Grapalat" w:hAnsi="GHEA Grapalat"/>
          <w:lang w:val="hy-AM"/>
        </w:rPr>
        <w:t xml:space="preserve"> &lt;</w:t>
      </w:r>
      <w:proofErr w:type="gramEnd"/>
      <w:r w:rsidR="00F9018B">
        <w:rPr>
          <w:rFonts w:ascii="GHEA Grapalat" w:hAnsi="GHEA Grapalat"/>
          <w:lang w:val="hy-AM"/>
        </w:rPr>
        <w:t>&lt;</w:t>
      </w:r>
      <w:r w:rsidR="00F9018B">
        <w:rPr>
          <w:rFonts w:ascii="GHEA Grapalat" w:hAnsi="GHEA Grapalat"/>
        </w:rPr>
        <w:t>СЕБАСТИЯ &gt;&gt;</w:t>
      </w:r>
      <w:r w:rsidR="00F9018B" w:rsidRPr="009044F1">
        <w:rPr>
          <w:rFonts w:ascii="GHEA Grapalat" w:hAnsi="GHEA Grapalat"/>
        </w:rPr>
        <w:t xml:space="preserve"> </w:t>
      </w:r>
      <w:r w:rsidR="000843D2">
        <w:rPr>
          <w:rFonts w:ascii="GHEA Grapalat" w:hAnsi="GHEA Grapalat"/>
        </w:rPr>
        <w:t xml:space="preserve">ЗАО </w:t>
      </w:r>
      <w:r w:rsidR="000843D2" w:rsidRPr="007E4F01">
        <w:rPr>
          <w:rFonts w:ascii="GHEA Grapalat" w:hAnsi="GHEA Grapalat"/>
        </w:rPr>
        <w:t xml:space="preserve"> </w:t>
      </w:r>
      <w:bookmarkEnd w:id="5"/>
      <w:r w:rsidRPr="00B138F3">
        <w:rPr>
          <w:rFonts w:ascii="GHEA Grapalat" w:hAnsi="GHEA Grapalat"/>
          <w:spacing w:val="-6"/>
          <w:sz w:val="22"/>
          <w:szCs w:val="22"/>
        </w:rPr>
        <w:t xml:space="preserve">*(далее — Заказчик) </w:t>
      </w:r>
    </w:p>
    <w:p w14:paraId="71A936DC" w14:textId="77777777" w:rsidR="001C0CA8" w:rsidRPr="00B138F3" w:rsidRDefault="001C0CA8" w:rsidP="001C0CA8">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03AA9993" w14:textId="47FC744E" w:rsidR="001C0CA8" w:rsidRPr="00B138F3" w:rsidRDefault="001C0CA8" w:rsidP="001C0CA8">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w:t>
      </w:r>
      <w:r w:rsidR="000843D2" w:rsidRPr="000843D2">
        <w:rPr>
          <w:rFonts w:ascii="GHEA Grapalat" w:hAnsi="GHEA Grapalat"/>
          <w:i/>
          <w:sz w:val="22"/>
          <w:szCs w:val="22"/>
        </w:rPr>
        <w:t xml:space="preserve"> </w:t>
      </w:r>
      <w:r w:rsidR="00C14AA5">
        <w:rPr>
          <w:rFonts w:ascii="GHEA Grapalat" w:hAnsi="GHEA Grapalat"/>
          <w:i/>
          <w:sz w:val="22"/>
          <w:szCs w:val="22"/>
        </w:rPr>
        <w:t>СЕБЗЦ - GHAPDzB-26-7</w:t>
      </w:r>
      <w:r w:rsidR="00F9018B">
        <w:rPr>
          <w:rFonts w:ascii="GHEA Grapalat" w:hAnsi="GHEA Grapalat"/>
          <w:i/>
          <w:sz w:val="22"/>
          <w:szCs w:val="22"/>
        </w:rPr>
        <w:t xml:space="preserve">      </w:t>
      </w:r>
      <w:r w:rsidRPr="00B138F3">
        <w:rPr>
          <w:rFonts w:ascii="GHEA Grapalat" w:hAnsi="GHEA Grapalat"/>
          <w:sz w:val="22"/>
          <w:szCs w:val="22"/>
        </w:rPr>
        <w:t>*.</w:t>
      </w:r>
    </w:p>
    <w:p w14:paraId="42D2556C" w14:textId="77777777" w:rsidR="001C0CA8" w:rsidRPr="00B138F3" w:rsidRDefault="001C0CA8" w:rsidP="001C0CA8">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1A23F2D8" w14:textId="77777777" w:rsidR="001C0CA8" w:rsidRPr="00B138F3" w:rsidRDefault="001C0CA8" w:rsidP="001C0CA8">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7027FD71" w14:textId="77777777" w:rsidR="001C0CA8" w:rsidRPr="00B138F3" w:rsidRDefault="001C0CA8" w:rsidP="001C0C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4932C200" w14:textId="77777777" w:rsidR="001C0CA8" w:rsidRPr="00B138F3" w:rsidRDefault="001C0CA8" w:rsidP="001C0C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B494DD8" w14:textId="77777777" w:rsidR="001C0CA8" w:rsidRPr="00B138F3" w:rsidRDefault="001C0CA8" w:rsidP="001C0C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3C3B21" w14:textId="77777777" w:rsidR="001C0CA8" w:rsidRPr="00B138F3" w:rsidRDefault="001C0CA8" w:rsidP="001C0C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FB5046E" w14:textId="77777777" w:rsidR="001C0CA8" w:rsidRPr="00B138F3" w:rsidRDefault="001C0CA8" w:rsidP="001C0C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E77C693" w14:textId="77777777" w:rsidR="001C0CA8" w:rsidRPr="00B138F3" w:rsidRDefault="001C0CA8" w:rsidP="001C0C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409F4B6" w14:textId="77777777" w:rsidR="001C0CA8" w:rsidRPr="00B138F3" w:rsidRDefault="001C0CA8" w:rsidP="001C0C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CFD8E9C" w14:textId="77777777" w:rsidR="001C0CA8" w:rsidRPr="00B138F3" w:rsidRDefault="001C0CA8" w:rsidP="001C0C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654BBC1" w14:textId="77777777" w:rsidR="001C0CA8" w:rsidRPr="00B138F3" w:rsidRDefault="001C0CA8" w:rsidP="001C0C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BB3C716" w14:textId="77777777" w:rsidR="001C0CA8" w:rsidRPr="00B138F3" w:rsidRDefault="001C0CA8" w:rsidP="001C0C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AE96718" w14:textId="77777777" w:rsidR="001C0CA8" w:rsidRPr="00B138F3" w:rsidRDefault="001C0CA8" w:rsidP="001C0C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5724BDDD" w14:textId="77777777" w:rsidR="001C0CA8" w:rsidRPr="00B138F3" w:rsidRDefault="001C0CA8" w:rsidP="001C0CA8">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37949F54" w14:textId="77777777" w:rsidR="001C0CA8" w:rsidRPr="00B138F3" w:rsidRDefault="001C0CA8" w:rsidP="001C0CA8">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5BB11D66" w14:textId="77777777" w:rsidR="001C0CA8" w:rsidRPr="00B138F3" w:rsidRDefault="001C0CA8" w:rsidP="001C0C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34C1C1A0" w14:textId="77777777" w:rsidR="001C0CA8" w:rsidRPr="00B138F3" w:rsidRDefault="001C0CA8" w:rsidP="001C0C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82DDC5D" w14:textId="77777777" w:rsidR="001C0CA8" w:rsidRPr="00B138F3" w:rsidDel="00A13215" w:rsidRDefault="001C0CA8" w:rsidP="001C0CA8">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26B88F7" w14:textId="77777777" w:rsidR="001C0CA8" w:rsidRPr="00B138F3" w:rsidRDefault="001C0CA8" w:rsidP="001C0CA8">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27259E0" w14:textId="77777777" w:rsidR="001C0CA8" w:rsidRPr="00B138F3" w:rsidRDefault="001C0CA8" w:rsidP="001C0CA8">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7EEC0AB" w14:textId="77777777" w:rsidR="001C0CA8" w:rsidRPr="00B138F3" w:rsidRDefault="001C0CA8" w:rsidP="001C0CA8">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D620EE0" w14:textId="77777777" w:rsidR="001C0CA8" w:rsidRPr="00B138F3" w:rsidRDefault="001C0CA8" w:rsidP="001C0CA8">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5E18E66" w14:textId="77777777" w:rsidR="001C0CA8" w:rsidRPr="00B138F3" w:rsidRDefault="001C0CA8" w:rsidP="001C0CA8">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14:paraId="1920D5F8" w14:textId="77777777" w:rsidR="001C0CA8" w:rsidRPr="00B138F3" w:rsidRDefault="001C0CA8" w:rsidP="001C0CA8">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1BBD48B0" w14:textId="77777777" w:rsidR="001C0CA8" w:rsidRPr="00B138F3" w:rsidRDefault="001C0CA8" w:rsidP="001C0CA8">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479A4740" w14:textId="77777777" w:rsidR="001C0CA8" w:rsidRPr="00B138F3" w:rsidRDefault="001C0CA8" w:rsidP="001C0CA8">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4AC4EC0" w14:textId="77777777" w:rsidR="001C0CA8" w:rsidRPr="00B138F3" w:rsidRDefault="001C0CA8" w:rsidP="001C0CA8">
      <w:pPr>
        <w:widowControl w:val="0"/>
        <w:spacing w:after="160"/>
        <w:jc w:val="right"/>
        <w:rPr>
          <w:rFonts w:ascii="GHEA Grapalat" w:hAnsi="GHEA Grapalat"/>
          <w:sz w:val="22"/>
          <w:szCs w:val="22"/>
        </w:rPr>
      </w:pPr>
    </w:p>
    <w:p w14:paraId="6155CFD3" w14:textId="77777777" w:rsidR="001C0CA8" w:rsidRPr="00B138F3" w:rsidRDefault="001C0CA8" w:rsidP="001C0CA8">
      <w:pPr>
        <w:widowControl w:val="0"/>
        <w:spacing w:after="160"/>
        <w:jc w:val="right"/>
        <w:rPr>
          <w:rFonts w:ascii="GHEA Grapalat" w:hAnsi="GHEA Grapalat"/>
          <w:sz w:val="22"/>
          <w:szCs w:val="22"/>
        </w:rPr>
      </w:pPr>
      <w:r w:rsidRPr="00B138F3">
        <w:rPr>
          <w:rFonts w:ascii="GHEA Grapalat" w:hAnsi="GHEA Grapalat"/>
          <w:sz w:val="22"/>
          <w:szCs w:val="22"/>
        </w:rPr>
        <w:t>М. П.</w:t>
      </w:r>
    </w:p>
    <w:p w14:paraId="3412B4B5" w14:textId="77777777" w:rsidR="001C0CA8" w:rsidRPr="00B138F3" w:rsidRDefault="001C0CA8" w:rsidP="001C0CA8">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4CAB628A" w14:textId="77777777" w:rsidR="001C0CA8" w:rsidRPr="00B138F3" w:rsidRDefault="001C0CA8" w:rsidP="001C0CA8">
      <w:pPr>
        <w:widowControl w:val="0"/>
        <w:spacing w:after="160"/>
        <w:jc w:val="both"/>
        <w:rPr>
          <w:rFonts w:ascii="GHEA Grapalat" w:hAnsi="GHEA Grapalat"/>
          <w:sz w:val="22"/>
          <w:szCs w:val="22"/>
        </w:rPr>
      </w:pPr>
    </w:p>
    <w:p w14:paraId="65F0195A" w14:textId="77777777" w:rsidR="001C0CA8" w:rsidRPr="00B138F3" w:rsidRDefault="001C0CA8" w:rsidP="001C0CA8">
      <w:pPr>
        <w:widowControl w:val="0"/>
        <w:spacing w:after="160"/>
        <w:jc w:val="both"/>
        <w:rPr>
          <w:rFonts w:ascii="GHEA Grapalat" w:hAnsi="GHEA Grapalat"/>
          <w:sz w:val="22"/>
          <w:szCs w:val="22"/>
        </w:rPr>
      </w:pPr>
    </w:p>
    <w:p w14:paraId="47098E00" w14:textId="77777777" w:rsidR="001C0CA8" w:rsidRPr="00B138F3" w:rsidRDefault="001C0CA8" w:rsidP="001C0CA8">
      <w:pPr>
        <w:rPr>
          <w:sz w:val="22"/>
          <w:szCs w:val="22"/>
        </w:rPr>
      </w:pPr>
    </w:p>
    <w:p w14:paraId="54997CF3" w14:textId="77777777" w:rsidR="001C0CA8" w:rsidRPr="00B138F3" w:rsidRDefault="001C0CA8" w:rsidP="001C0CA8">
      <w:pPr>
        <w:widowControl w:val="0"/>
        <w:spacing w:after="160"/>
        <w:ind w:left="567" w:right="565"/>
        <w:jc w:val="both"/>
        <w:rPr>
          <w:rFonts w:ascii="GHEA Grapalat" w:hAnsi="GHEA Grapalat"/>
          <w:sz w:val="22"/>
          <w:szCs w:val="22"/>
        </w:rPr>
      </w:pPr>
    </w:p>
    <w:p w14:paraId="1F5B6626" w14:textId="77777777" w:rsidR="001C0CA8" w:rsidRPr="00B138F3" w:rsidRDefault="001C0CA8" w:rsidP="001C0CA8">
      <w:pPr>
        <w:widowControl w:val="0"/>
        <w:spacing w:after="160"/>
        <w:ind w:left="567" w:right="565"/>
        <w:jc w:val="center"/>
        <w:rPr>
          <w:rFonts w:ascii="GHEA Grapalat" w:hAnsi="GHEA Grapalat"/>
          <w:b/>
          <w:sz w:val="22"/>
          <w:szCs w:val="22"/>
        </w:rPr>
      </w:pPr>
    </w:p>
    <w:p w14:paraId="106A7A8D" w14:textId="77777777" w:rsidR="001C0CA8" w:rsidRPr="00B138F3" w:rsidRDefault="001C0CA8" w:rsidP="001C0CA8">
      <w:pPr>
        <w:widowControl w:val="0"/>
        <w:spacing w:after="160"/>
        <w:ind w:left="567" w:right="565"/>
        <w:jc w:val="center"/>
        <w:rPr>
          <w:rFonts w:ascii="GHEA Grapalat" w:hAnsi="GHEA Grapalat"/>
          <w:b/>
          <w:sz w:val="22"/>
          <w:szCs w:val="22"/>
        </w:rPr>
      </w:pPr>
    </w:p>
    <w:p w14:paraId="5FEC3648" w14:textId="77777777" w:rsidR="001C0CA8" w:rsidRPr="00B138F3" w:rsidRDefault="001C0CA8" w:rsidP="001C0CA8">
      <w:pPr>
        <w:widowControl w:val="0"/>
        <w:spacing w:after="160"/>
        <w:ind w:left="567" w:right="565"/>
        <w:jc w:val="center"/>
        <w:rPr>
          <w:rFonts w:ascii="GHEA Grapalat" w:hAnsi="GHEA Grapalat"/>
          <w:b/>
          <w:sz w:val="22"/>
          <w:szCs w:val="22"/>
        </w:rPr>
      </w:pPr>
    </w:p>
    <w:p w14:paraId="03EB57CE" w14:textId="77777777" w:rsidR="001C0CA8" w:rsidRPr="00B138F3" w:rsidRDefault="001C0CA8" w:rsidP="001C0CA8">
      <w:pPr>
        <w:widowControl w:val="0"/>
        <w:spacing w:after="160"/>
        <w:ind w:left="567" w:right="565"/>
        <w:jc w:val="center"/>
        <w:rPr>
          <w:rFonts w:ascii="GHEA Grapalat" w:hAnsi="GHEA Grapalat"/>
          <w:b/>
          <w:sz w:val="22"/>
          <w:szCs w:val="22"/>
        </w:rPr>
      </w:pPr>
    </w:p>
    <w:p w14:paraId="76941FAC" w14:textId="77777777" w:rsidR="001C0CA8" w:rsidRPr="00B138F3" w:rsidRDefault="001C0CA8" w:rsidP="001C0CA8">
      <w:pPr>
        <w:widowControl w:val="0"/>
        <w:spacing w:after="160"/>
        <w:ind w:left="567" w:right="565"/>
        <w:jc w:val="center"/>
        <w:rPr>
          <w:rFonts w:ascii="GHEA Grapalat" w:hAnsi="GHEA Grapalat"/>
          <w:b/>
          <w:sz w:val="22"/>
          <w:szCs w:val="22"/>
        </w:rPr>
      </w:pPr>
    </w:p>
    <w:p w14:paraId="2B8FFF46" w14:textId="77777777" w:rsidR="001C0CA8" w:rsidRPr="00B138F3" w:rsidRDefault="001C0CA8" w:rsidP="001C0CA8">
      <w:pPr>
        <w:widowControl w:val="0"/>
        <w:spacing w:after="160"/>
        <w:ind w:left="567" w:right="565"/>
        <w:jc w:val="center"/>
        <w:rPr>
          <w:rFonts w:ascii="GHEA Grapalat" w:hAnsi="GHEA Grapalat"/>
          <w:b/>
        </w:rPr>
      </w:pPr>
    </w:p>
    <w:p w14:paraId="4E40E896" w14:textId="77777777" w:rsidR="001C0CA8" w:rsidRPr="00B138F3" w:rsidRDefault="001C0CA8" w:rsidP="001C0CA8">
      <w:pPr>
        <w:widowControl w:val="0"/>
        <w:spacing w:after="160"/>
        <w:ind w:left="567" w:right="565"/>
        <w:jc w:val="center"/>
        <w:rPr>
          <w:rFonts w:ascii="GHEA Grapalat" w:hAnsi="GHEA Grapalat"/>
          <w:b/>
        </w:rPr>
      </w:pPr>
    </w:p>
    <w:p w14:paraId="2B279943" w14:textId="77777777" w:rsidR="001C0CA8" w:rsidRPr="00B138F3" w:rsidRDefault="001C0CA8" w:rsidP="001C0CA8">
      <w:pPr>
        <w:widowControl w:val="0"/>
        <w:spacing w:after="160"/>
        <w:ind w:left="567" w:right="565"/>
        <w:jc w:val="center"/>
        <w:rPr>
          <w:rFonts w:ascii="GHEA Grapalat" w:hAnsi="GHEA Grapalat"/>
          <w:b/>
        </w:rPr>
      </w:pPr>
    </w:p>
    <w:p w14:paraId="292F5FDB" w14:textId="77777777" w:rsidR="001C0CA8" w:rsidRPr="00B138F3" w:rsidRDefault="001C0CA8" w:rsidP="001C0CA8">
      <w:pPr>
        <w:widowControl w:val="0"/>
        <w:spacing w:after="160"/>
        <w:ind w:left="567" w:right="565"/>
        <w:jc w:val="center"/>
        <w:rPr>
          <w:rFonts w:ascii="GHEA Grapalat" w:hAnsi="GHEA Grapalat"/>
          <w:b/>
        </w:rPr>
      </w:pPr>
    </w:p>
    <w:p w14:paraId="197D1719" w14:textId="77777777" w:rsidR="001C0CA8" w:rsidRPr="00B138F3" w:rsidRDefault="001C0CA8" w:rsidP="001C0CA8">
      <w:pPr>
        <w:widowControl w:val="0"/>
        <w:spacing w:after="160"/>
        <w:ind w:left="567" w:right="565"/>
        <w:jc w:val="center"/>
        <w:rPr>
          <w:rFonts w:ascii="GHEA Grapalat" w:hAnsi="GHEA Grapalat"/>
          <w:b/>
        </w:rPr>
      </w:pPr>
    </w:p>
    <w:p w14:paraId="6EEBD8F2" w14:textId="77777777" w:rsidR="001C0CA8" w:rsidRPr="00B138F3" w:rsidRDefault="001C0CA8" w:rsidP="001C0CA8">
      <w:pPr>
        <w:widowControl w:val="0"/>
        <w:spacing w:after="160"/>
        <w:ind w:left="567" w:right="565"/>
        <w:jc w:val="center"/>
        <w:rPr>
          <w:rFonts w:ascii="GHEA Grapalat" w:hAnsi="GHEA Grapalat"/>
          <w:b/>
        </w:rPr>
      </w:pPr>
    </w:p>
    <w:p w14:paraId="68EEA4F6" w14:textId="77777777" w:rsidR="001C0CA8" w:rsidRPr="00B138F3" w:rsidRDefault="001C0CA8" w:rsidP="001C0CA8">
      <w:pPr>
        <w:widowControl w:val="0"/>
        <w:spacing w:after="160"/>
        <w:ind w:left="567" w:right="565"/>
        <w:jc w:val="center"/>
        <w:rPr>
          <w:rFonts w:ascii="GHEA Grapalat" w:hAnsi="GHEA Grapalat"/>
          <w:b/>
        </w:rPr>
      </w:pPr>
    </w:p>
    <w:p w14:paraId="263B64AF" w14:textId="77777777" w:rsidR="001C0CA8" w:rsidRPr="00B138F3" w:rsidRDefault="001C0CA8" w:rsidP="001C0CA8">
      <w:pPr>
        <w:widowControl w:val="0"/>
        <w:spacing w:after="160"/>
        <w:ind w:left="567" w:right="565"/>
        <w:jc w:val="center"/>
        <w:rPr>
          <w:rFonts w:ascii="GHEA Grapalat" w:hAnsi="GHEA Grapalat"/>
          <w:b/>
        </w:rPr>
      </w:pPr>
    </w:p>
    <w:p w14:paraId="4F9255F4" w14:textId="77777777" w:rsidR="001C0CA8" w:rsidRPr="00B138F3" w:rsidRDefault="001C0CA8" w:rsidP="001C0CA8">
      <w:pPr>
        <w:widowControl w:val="0"/>
        <w:spacing w:after="160"/>
        <w:ind w:left="567" w:right="565"/>
        <w:jc w:val="center"/>
        <w:rPr>
          <w:rFonts w:ascii="GHEA Grapalat" w:hAnsi="GHEA Grapalat"/>
          <w:b/>
        </w:rPr>
      </w:pPr>
    </w:p>
    <w:p w14:paraId="3BF85D50" w14:textId="77777777" w:rsidR="001C0CA8" w:rsidRPr="00B138F3" w:rsidRDefault="001C0CA8" w:rsidP="001C0CA8">
      <w:pPr>
        <w:widowControl w:val="0"/>
        <w:spacing w:after="160"/>
        <w:ind w:left="567" w:right="565"/>
        <w:jc w:val="center"/>
        <w:rPr>
          <w:rFonts w:ascii="GHEA Grapalat" w:hAnsi="GHEA Grapalat"/>
          <w:b/>
        </w:rPr>
      </w:pPr>
    </w:p>
    <w:p w14:paraId="4220A093" w14:textId="77777777" w:rsidR="001C0CA8" w:rsidRPr="00B138F3" w:rsidRDefault="001C0CA8" w:rsidP="001C0CA8">
      <w:pPr>
        <w:widowControl w:val="0"/>
        <w:spacing w:after="160"/>
        <w:ind w:left="567" w:right="565"/>
        <w:jc w:val="center"/>
        <w:rPr>
          <w:rFonts w:ascii="GHEA Grapalat" w:hAnsi="GHEA Grapalat"/>
          <w:b/>
        </w:rPr>
      </w:pPr>
    </w:p>
    <w:p w14:paraId="78BD116C" w14:textId="77777777" w:rsidR="001C0CA8" w:rsidRPr="00B138F3" w:rsidRDefault="001C0CA8" w:rsidP="001C0CA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C0CA8" w:rsidRPr="00B138F3" w14:paraId="5AD0A516" w14:textId="77777777" w:rsidTr="00C873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525D44" w14:textId="77777777" w:rsidR="001C0CA8" w:rsidRPr="00B138F3" w:rsidRDefault="001C0CA8" w:rsidP="00C873FF">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C0CA8" w:rsidRPr="00B138F3" w14:paraId="4924CFCD" w14:textId="77777777" w:rsidTr="00C873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5A1D5A" w14:textId="77777777" w:rsidR="001C0CA8" w:rsidRPr="00B138F3" w:rsidRDefault="001C0CA8" w:rsidP="00C873FF">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C0CA8" w:rsidRPr="00B138F3" w14:paraId="7B445766" w14:textId="77777777" w:rsidTr="00C873F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44B79A" w14:textId="77777777" w:rsidR="001C0CA8" w:rsidRPr="00B138F3" w:rsidRDefault="001C0CA8" w:rsidP="00C873FF">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C0CA8" w:rsidRPr="00B138F3" w14:paraId="4B0E4135" w14:textId="77777777" w:rsidTr="00C873F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D9D6B3"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1C0CA8" w:rsidRPr="00B138F3" w14:paraId="79C05FF7" w14:textId="77777777" w:rsidTr="00C873F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E86039"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C0CA8" w:rsidRPr="00B138F3" w14:paraId="6987FEB9" w14:textId="77777777" w:rsidTr="00C873F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2E9145"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C0CA8" w:rsidRPr="00B138F3" w14:paraId="44E73C24" w14:textId="77777777" w:rsidTr="00C873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43E650"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C0CA8" w:rsidRPr="00B138F3" w14:paraId="3AB94CBA" w14:textId="77777777" w:rsidTr="00C873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FB09F1"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C0CA8" w:rsidRPr="00B138F3" w14:paraId="1D6FD76D" w14:textId="77777777" w:rsidTr="00C873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C13DE1" w14:textId="780ACB9B" w:rsidR="001C0CA8" w:rsidRPr="00B138F3" w:rsidRDefault="001C0CA8" w:rsidP="000843D2">
            <w:pPr>
              <w:pStyle w:val="BodyText"/>
              <w:widowControl w:val="0"/>
              <w:spacing w:after="160"/>
              <w:ind w:right="-7"/>
              <w:jc w:val="center"/>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F9018B">
              <w:rPr>
                <w:rFonts w:ascii="GHEA Grapalat" w:hAnsi="GHEA Grapalat"/>
              </w:rPr>
              <w:t xml:space="preserve"> ЕРЕВАНСКИЙ ЦЕНТР </w:t>
            </w:r>
            <w:proofErr w:type="gramStart"/>
            <w:r w:rsidR="00F9018B">
              <w:rPr>
                <w:rFonts w:ascii="GHEA Grapalat" w:hAnsi="GHEA Grapalat"/>
              </w:rPr>
              <w:t xml:space="preserve">ЗДОРОВЬЯ </w:t>
            </w:r>
            <w:r w:rsidR="00F9018B">
              <w:rPr>
                <w:rFonts w:ascii="GHEA Grapalat" w:hAnsi="GHEA Grapalat"/>
                <w:lang w:val="hy-AM"/>
              </w:rPr>
              <w:t xml:space="preserve"> &lt;</w:t>
            </w:r>
            <w:proofErr w:type="gramEnd"/>
            <w:r w:rsidR="00F9018B">
              <w:rPr>
                <w:rFonts w:ascii="GHEA Grapalat" w:hAnsi="GHEA Grapalat"/>
                <w:lang w:val="hy-AM"/>
              </w:rPr>
              <w:t>&lt;</w:t>
            </w:r>
            <w:r w:rsidR="00F9018B">
              <w:rPr>
                <w:rFonts w:ascii="GHEA Grapalat" w:hAnsi="GHEA Grapalat"/>
              </w:rPr>
              <w:t>СЕБАСТИЯ &gt;&gt;</w:t>
            </w:r>
            <w:r w:rsidR="00F9018B" w:rsidRPr="009044F1">
              <w:rPr>
                <w:rFonts w:ascii="GHEA Grapalat" w:hAnsi="GHEA Grapalat"/>
              </w:rPr>
              <w:t xml:space="preserve"> </w:t>
            </w:r>
            <w:r w:rsidR="000843D2">
              <w:rPr>
                <w:rFonts w:ascii="GHEA Grapalat" w:hAnsi="GHEA Grapalat"/>
              </w:rPr>
              <w:t xml:space="preserve"> ЗАО </w:t>
            </w:r>
            <w:r w:rsidR="000843D2" w:rsidRPr="007E4F01">
              <w:rPr>
                <w:rFonts w:ascii="GHEA Grapalat" w:hAnsi="GHEA Grapalat"/>
              </w:rPr>
              <w:t xml:space="preserve"> </w:t>
            </w:r>
          </w:p>
        </w:tc>
      </w:tr>
      <w:tr w:rsidR="001C0CA8" w:rsidRPr="00B138F3" w14:paraId="5F9E8EFB" w14:textId="77777777" w:rsidTr="00C873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A83FA5"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C0CA8" w:rsidRPr="00B138F3" w14:paraId="11011298" w14:textId="77777777" w:rsidTr="00C873F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E01E8E" w14:textId="59F2FFAD"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0843D2">
              <w:rPr>
                <w:rFonts w:ascii="GHEA Grapalat" w:hAnsi="GHEA Grapalat" w:cs="Arial"/>
                <w:sz w:val="20"/>
                <w:szCs w:val="20"/>
              </w:rPr>
              <w:t>01805319</w:t>
            </w:r>
          </w:p>
        </w:tc>
      </w:tr>
      <w:tr w:rsidR="001C0CA8" w:rsidRPr="00B138F3" w14:paraId="4C6D7C2A" w14:textId="77777777" w:rsidTr="00C873F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32FEFF" w14:textId="13582D74" w:rsidR="001C0CA8" w:rsidRPr="000843D2" w:rsidRDefault="001C0CA8" w:rsidP="00C873FF">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sidR="00F9018B">
              <w:rPr>
                <w:rFonts w:ascii="GHEA Grapalat" w:hAnsi="GHEA Grapalat"/>
              </w:rPr>
              <w:t>АМИО</w:t>
            </w:r>
            <w:proofErr w:type="gramEnd"/>
            <w:r w:rsidR="00F9018B">
              <w:rPr>
                <w:rFonts w:ascii="GHEA Grapalat" w:hAnsi="GHEA Grapalat"/>
              </w:rPr>
              <w:t xml:space="preserve"> БАНК</w:t>
            </w:r>
          </w:p>
        </w:tc>
      </w:tr>
      <w:tr w:rsidR="001C0CA8" w:rsidRPr="00B138F3" w14:paraId="23EB5369" w14:textId="77777777" w:rsidTr="00C873F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413718" w14:textId="133372A8"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sidR="000843D2">
              <w:rPr>
                <w:rFonts w:ascii="GHEA Grapalat" w:hAnsi="GHEA Grapalat" w:cs="Arial"/>
                <w:sz w:val="20"/>
                <w:szCs w:val="20"/>
              </w:rPr>
              <w:t>1150012721170100</w:t>
            </w:r>
          </w:p>
        </w:tc>
      </w:tr>
      <w:tr w:rsidR="001C0CA8" w:rsidRPr="00B138F3" w14:paraId="0C42C950" w14:textId="77777777" w:rsidTr="00C873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EBA5C2"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C0CA8" w:rsidRPr="00B138F3" w14:paraId="04B7ADAB" w14:textId="77777777" w:rsidTr="00C873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31C0A0"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C0CA8" w:rsidRPr="00B138F3" w14:paraId="0ADBB50D" w14:textId="77777777" w:rsidTr="00C873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8E3032"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C0CA8" w:rsidRPr="00B138F3" w14:paraId="6135AC52" w14:textId="77777777" w:rsidTr="00C873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BD60C2"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1C0CA8" w:rsidRPr="00B138F3" w14:paraId="76E62628" w14:textId="77777777" w:rsidTr="00C873FF">
        <w:trPr>
          <w:trHeight w:val="424"/>
        </w:trPr>
        <w:tc>
          <w:tcPr>
            <w:tcW w:w="10980" w:type="dxa"/>
            <w:gridSpan w:val="2"/>
            <w:tcBorders>
              <w:top w:val="single" w:sz="4" w:space="0" w:color="auto"/>
              <w:left w:val="single" w:sz="4" w:space="0" w:color="auto"/>
              <w:right w:val="single" w:sz="4" w:space="0" w:color="000000"/>
            </w:tcBorders>
            <w:noWrap/>
            <w:vAlign w:val="bottom"/>
          </w:tcPr>
          <w:p w14:paraId="6320A851"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C0CA8" w:rsidRPr="00B138F3" w14:paraId="5ECD7957" w14:textId="77777777" w:rsidTr="00C873F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52BA99"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C0CA8" w:rsidRPr="00B138F3" w14:paraId="34D793F7" w14:textId="77777777" w:rsidTr="00C873F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B4DEE4" w14:textId="77777777" w:rsidR="001C0CA8" w:rsidRPr="00B138F3" w:rsidRDefault="001C0CA8" w:rsidP="00C873FF">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C0CA8" w:rsidRPr="00B138F3" w14:paraId="4E3412E2" w14:textId="77777777" w:rsidTr="00C873FF">
        <w:trPr>
          <w:trHeight w:val="2194"/>
        </w:trPr>
        <w:tc>
          <w:tcPr>
            <w:tcW w:w="5616" w:type="dxa"/>
            <w:tcBorders>
              <w:top w:val="nil"/>
              <w:left w:val="single" w:sz="4" w:space="0" w:color="auto"/>
              <w:bottom w:val="single" w:sz="4" w:space="0" w:color="auto"/>
              <w:right w:val="single" w:sz="4" w:space="0" w:color="auto"/>
            </w:tcBorders>
            <w:noWrap/>
            <w:vAlign w:val="bottom"/>
          </w:tcPr>
          <w:p w14:paraId="4D543AFA" w14:textId="77777777" w:rsidR="001C0CA8" w:rsidRPr="00B138F3" w:rsidRDefault="001C0CA8" w:rsidP="00C873FF">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3677744" w14:textId="77777777" w:rsidR="001C0CA8" w:rsidRPr="00B138F3" w:rsidRDefault="001C0CA8" w:rsidP="00C873FF">
            <w:pPr>
              <w:widowControl w:val="0"/>
              <w:spacing w:after="160"/>
              <w:rPr>
                <w:rFonts w:ascii="GHEA Grapalat" w:hAnsi="GHEA Grapalat" w:cs="Sylfaen"/>
              </w:rPr>
            </w:pPr>
          </w:p>
          <w:p w14:paraId="23573B81" w14:textId="77777777" w:rsidR="001C0CA8" w:rsidRPr="00B138F3" w:rsidRDefault="001C0CA8" w:rsidP="00C873FF">
            <w:pPr>
              <w:widowControl w:val="0"/>
              <w:spacing w:after="160"/>
              <w:jc w:val="right"/>
              <w:rPr>
                <w:rFonts w:ascii="GHEA Grapalat" w:hAnsi="GHEA Grapalat" w:cs="Tahoma"/>
              </w:rPr>
            </w:pPr>
            <w:r w:rsidRPr="00B138F3">
              <w:rPr>
                <w:rFonts w:ascii="GHEA Grapalat" w:hAnsi="GHEA Grapalat"/>
              </w:rPr>
              <w:t>/____________________/</w:t>
            </w:r>
          </w:p>
          <w:p w14:paraId="6492887F" w14:textId="77777777" w:rsidR="001C0CA8" w:rsidRPr="00B138F3" w:rsidRDefault="001C0CA8" w:rsidP="00C873FF">
            <w:pPr>
              <w:widowControl w:val="0"/>
              <w:spacing w:after="160"/>
              <w:rPr>
                <w:rFonts w:ascii="GHEA Grapalat" w:hAnsi="GHEA Grapalat" w:cs="Sylfaen"/>
              </w:rPr>
            </w:pPr>
          </w:p>
          <w:p w14:paraId="648B58A9" w14:textId="77777777" w:rsidR="001C0CA8" w:rsidRPr="00B138F3" w:rsidRDefault="001C0CA8" w:rsidP="00C873FF">
            <w:pPr>
              <w:widowControl w:val="0"/>
              <w:spacing w:after="160"/>
              <w:jc w:val="right"/>
              <w:rPr>
                <w:rFonts w:ascii="GHEA Grapalat" w:hAnsi="GHEA Grapalat" w:cs="Sylfaen"/>
              </w:rPr>
            </w:pPr>
            <w:r w:rsidRPr="00B138F3">
              <w:rPr>
                <w:rFonts w:ascii="GHEA Grapalat" w:hAnsi="GHEA Grapalat"/>
              </w:rPr>
              <w:t>/____________________/</w:t>
            </w:r>
          </w:p>
          <w:p w14:paraId="50D53425" w14:textId="77777777" w:rsidR="001C0CA8" w:rsidRPr="00B138F3" w:rsidRDefault="001C0CA8" w:rsidP="00C873FF">
            <w:pPr>
              <w:widowControl w:val="0"/>
              <w:spacing w:after="160"/>
              <w:rPr>
                <w:rFonts w:ascii="GHEA Grapalat" w:hAnsi="GHEA Grapalat" w:cs="Sylfaen"/>
              </w:rPr>
            </w:pPr>
          </w:p>
          <w:p w14:paraId="1E3E46BC" w14:textId="77777777" w:rsidR="001C0CA8" w:rsidRPr="00B138F3" w:rsidRDefault="001C0CA8" w:rsidP="00C873FF">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562C6539" w14:textId="77777777" w:rsidR="001C0CA8" w:rsidRPr="00B138F3" w:rsidRDefault="001C0CA8" w:rsidP="00C873FF">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0342E20" w14:textId="77777777" w:rsidR="001C0CA8" w:rsidRPr="00B138F3" w:rsidRDefault="001C0CA8" w:rsidP="00C873FF">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CDA431C" w14:textId="77777777" w:rsidR="001C0CA8" w:rsidRPr="00B138F3" w:rsidRDefault="001C0CA8" w:rsidP="00C873FF">
            <w:pPr>
              <w:widowControl w:val="0"/>
              <w:spacing w:after="160"/>
              <w:rPr>
                <w:rFonts w:ascii="GHEA Grapalat" w:hAnsi="GHEA Grapalat" w:cs="Sylfaen"/>
              </w:rPr>
            </w:pPr>
          </w:p>
          <w:p w14:paraId="0C4D7FF0" w14:textId="77777777" w:rsidR="001C0CA8" w:rsidRPr="00B138F3" w:rsidRDefault="001C0CA8" w:rsidP="00C873FF">
            <w:pPr>
              <w:widowControl w:val="0"/>
              <w:spacing w:after="160"/>
              <w:jc w:val="right"/>
              <w:rPr>
                <w:rFonts w:ascii="GHEA Grapalat" w:hAnsi="GHEA Grapalat" w:cs="Sylfaen"/>
              </w:rPr>
            </w:pPr>
            <w:r w:rsidRPr="00B138F3">
              <w:rPr>
                <w:rFonts w:ascii="GHEA Grapalat" w:hAnsi="GHEA Grapalat"/>
              </w:rPr>
              <w:t>/____________________/</w:t>
            </w:r>
          </w:p>
          <w:p w14:paraId="1431D84E" w14:textId="77777777" w:rsidR="001C0CA8" w:rsidRPr="00B138F3" w:rsidRDefault="001C0CA8" w:rsidP="00C873FF">
            <w:pPr>
              <w:widowControl w:val="0"/>
              <w:spacing w:after="160"/>
              <w:jc w:val="right"/>
              <w:rPr>
                <w:rFonts w:ascii="GHEA Grapalat" w:hAnsi="GHEA Grapalat" w:cs="Tahoma"/>
              </w:rPr>
            </w:pPr>
          </w:p>
          <w:p w14:paraId="5743F210" w14:textId="77777777" w:rsidR="001C0CA8" w:rsidRPr="00B138F3" w:rsidRDefault="001C0CA8" w:rsidP="00C873FF">
            <w:pPr>
              <w:widowControl w:val="0"/>
              <w:spacing w:after="160"/>
              <w:jc w:val="right"/>
              <w:rPr>
                <w:rFonts w:ascii="GHEA Grapalat" w:hAnsi="GHEA Grapalat" w:cs="Sylfaen"/>
              </w:rPr>
            </w:pPr>
            <w:r w:rsidRPr="00B138F3">
              <w:rPr>
                <w:rFonts w:ascii="GHEA Grapalat" w:hAnsi="GHEA Grapalat"/>
              </w:rPr>
              <w:t>/____________________/</w:t>
            </w:r>
          </w:p>
          <w:p w14:paraId="64AA45D3" w14:textId="77777777" w:rsidR="001C0CA8" w:rsidRPr="00B138F3" w:rsidRDefault="001C0CA8" w:rsidP="00C873FF">
            <w:pPr>
              <w:widowControl w:val="0"/>
              <w:spacing w:after="160"/>
              <w:rPr>
                <w:rFonts w:ascii="GHEA Grapalat" w:hAnsi="GHEA Grapalat" w:cs="Sylfaen"/>
              </w:rPr>
            </w:pPr>
          </w:p>
          <w:p w14:paraId="73458CB6" w14:textId="77777777" w:rsidR="001C0CA8" w:rsidRPr="00B138F3" w:rsidRDefault="001C0CA8" w:rsidP="00C873FF">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1C0CA8" w:rsidRPr="00B138F3" w14:paraId="0599E2D2" w14:textId="77777777" w:rsidTr="00C873FF">
        <w:trPr>
          <w:trHeight w:val="2194"/>
        </w:trPr>
        <w:tc>
          <w:tcPr>
            <w:tcW w:w="5616" w:type="dxa"/>
            <w:tcBorders>
              <w:top w:val="single" w:sz="4" w:space="0" w:color="auto"/>
              <w:left w:val="single" w:sz="4" w:space="0" w:color="auto"/>
              <w:right w:val="single" w:sz="4" w:space="0" w:color="auto"/>
            </w:tcBorders>
            <w:noWrap/>
            <w:vAlign w:val="bottom"/>
          </w:tcPr>
          <w:p w14:paraId="3EC5502D" w14:textId="77777777" w:rsidR="001C0CA8" w:rsidRPr="00B138F3" w:rsidRDefault="001C0CA8" w:rsidP="00C873FF">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2A1B3A7" w14:textId="77777777" w:rsidR="001C0CA8" w:rsidRPr="00B138F3" w:rsidRDefault="001C0CA8" w:rsidP="00C873FF">
            <w:pPr>
              <w:widowControl w:val="0"/>
              <w:spacing w:after="160"/>
              <w:rPr>
                <w:rFonts w:ascii="GHEA Grapalat" w:hAnsi="GHEA Grapalat"/>
              </w:rPr>
            </w:pPr>
          </w:p>
          <w:p w14:paraId="0075D754" w14:textId="77777777" w:rsidR="001C0CA8" w:rsidRPr="00B138F3" w:rsidRDefault="001C0CA8" w:rsidP="00C873FF">
            <w:pPr>
              <w:widowControl w:val="0"/>
              <w:jc w:val="right"/>
              <w:rPr>
                <w:rFonts w:ascii="GHEA Grapalat" w:hAnsi="GHEA Grapalat" w:cs="Tahoma"/>
              </w:rPr>
            </w:pPr>
            <w:r w:rsidRPr="00B138F3">
              <w:rPr>
                <w:rFonts w:ascii="GHEA Grapalat" w:hAnsi="GHEA Grapalat"/>
              </w:rPr>
              <w:t>/____________________/</w:t>
            </w:r>
          </w:p>
          <w:p w14:paraId="43D253D5" w14:textId="77777777" w:rsidR="001C0CA8" w:rsidRPr="00B138F3" w:rsidRDefault="001C0CA8" w:rsidP="00C873FF">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6E6F38F" w14:textId="77777777" w:rsidR="001C0CA8" w:rsidRPr="00B138F3" w:rsidRDefault="001C0CA8" w:rsidP="00C873FF">
            <w:pPr>
              <w:widowControl w:val="0"/>
              <w:spacing w:after="160"/>
              <w:rPr>
                <w:rFonts w:ascii="GHEA Grapalat" w:hAnsi="GHEA Grapalat" w:cs="Tahoma"/>
              </w:rPr>
            </w:pPr>
          </w:p>
          <w:p w14:paraId="151AB0CF" w14:textId="77777777" w:rsidR="001C0CA8" w:rsidRPr="00B138F3" w:rsidRDefault="001C0CA8" w:rsidP="00C873FF">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BFDB26B" w14:textId="77777777" w:rsidR="001C0CA8" w:rsidRPr="00B138F3" w:rsidRDefault="001C0CA8" w:rsidP="00C873FF">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EB275B6" w14:textId="77777777" w:rsidR="001C0CA8" w:rsidRPr="00B138F3" w:rsidRDefault="001C0CA8" w:rsidP="00C873FF">
            <w:pPr>
              <w:widowControl w:val="0"/>
              <w:spacing w:after="160"/>
              <w:rPr>
                <w:rFonts w:ascii="GHEA Grapalat" w:hAnsi="GHEA Grapalat" w:cs="Tahoma"/>
              </w:rPr>
            </w:pPr>
          </w:p>
          <w:p w14:paraId="6F5A7B7D" w14:textId="77777777" w:rsidR="001C0CA8" w:rsidRPr="00B138F3" w:rsidRDefault="001C0CA8" w:rsidP="00C873FF">
            <w:pPr>
              <w:widowControl w:val="0"/>
              <w:jc w:val="right"/>
              <w:rPr>
                <w:rFonts w:ascii="GHEA Grapalat" w:hAnsi="GHEA Grapalat" w:cs="Tahoma"/>
              </w:rPr>
            </w:pPr>
            <w:r w:rsidRPr="00B138F3">
              <w:rPr>
                <w:rFonts w:ascii="GHEA Grapalat" w:hAnsi="GHEA Grapalat"/>
              </w:rPr>
              <w:t>/____________________/</w:t>
            </w:r>
          </w:p>
          <w:p w14:paraId="7D406956" w14:textId="77777777" w:rsidR="001C0CA8" w:rsidRPr="00B138F3" w:rsidRDefault="001C0CA8" w:rsidP="00C873FF">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2B15FD0F" w14:textId="77777777" w:rsidR="001C0CA8" w:rsidRPr="00B138F3" w:rsidRDefault="001C0CA8" w:rsidP="00C873FF">
            <w:pPr>
              <w:widowControl w:val="0"/>
              <w:spacing w:after="160"/>
              <w:rPr>
                <w:rFonts w:ascii="GHEA Grapalat" w:hAnsi="GHEA Grapalat" w:cs="Arial"/>
              </w:rPr>
            </w:pPr>
          </w:p>
        </w:tc>
      </w:tr>
      <w:tr w:rsidR="001C0CA8" w:rsidRPr="00B138F3" w14:paraId="36305725" w14:textId="77777777" w:rsidTr="00C873FF">
        <w:trPr>
          <w:trHeight w:val="2194"/>
        </w:trPr>
        <w:tc>
          <w:tcPr>
            <w:tcW w:w="5616" w:type="dxa"/>
            <w:tcBorders>
              <w:top w:val="nil"/>
              <w:left w:val="single" w:sz="4" w:space="0" w:color="auto"/>
              <w:bottom w:val="single" w:sz="4" w:space="0" w:color="auto"/>
              <w:right w:val="single" w:sz="4" w:space="0" w:color="auto"/>
            </w:tcBorders>
            <w:noWrap/>
            <w:vAlign w:val="bottom"/>
          </w:tcPr>
          <w:p w14:paraId="7B9F58DE" w14:textId="77777777" w:rsidR="001C0CA8" w:rsidRPr="00B138F3" w:rsidRDefault="001C0CA8" w:rsidP="00C873FF">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B2140E6" w14:textId="77777777" w:rsidR="001C0CA8" w:rsidRPr="00B138F3" w:rsidRDefault="001C0CA8" w:rsidP="00C873FF">
            <w:pPr>
              <w:widowControl w:val="0"/>
              <w:spacing w:after="160"/>
              <w:rPr>
                <w:rFonts w:ascii="GHEA Grapalat" w:hAnsi="GHEA Grapalat" w:cs="Sylfaen"/>
              </w:rPr>
            </w:pPr>
          </w:p>
          <w:p w14:paraId="35C381F6" w14:textId="77777777" w:rsidR="001C0CA8" w:rsidRPr="00B138F3" w:rsidRDefault="001C0CA8" w:rsidP="00C873FF">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85D7C02" w14:textId="77777777" w:rsidR="001C0CA8" w:rsidRPr="00B138F3" w:rsidRDefault="001C0CA8" w:rsidP="00C873FF">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56B10B3" w14:textId="77777777" w:rsidR="001C0CA8" w:rsidRPr="00B138F3" w:rsidRDefault="001C0CA8" w:rsidP="00C873FF">
            <w:pPr>
              <w:widowControl w:val="0"/>
              <w:spacing w:after="160"/>
              <w:rPr>
                <w:rFonts w:ascii="GHEA Grapalat" w:hAnsi="GHEA Grapalat"/>
              </w:rPr>
            </w:pPr>
          </w:p>
          <w:p w14:paraId="176C70CE" w14:textId="77777777" w:rsidR="001C0CA8" w:rsidRPr="00B138F3" w:rsidRDefault="001C0CA8" w:rsidP="00C873FF">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78BE4C7" w14:textId="77777777" w:rsidR="001C0CA8" w:rsidRPr="00B138F3" w:rsidRDefault="001C0CA8" w:rsidP="001C0CA8">
      <w:pPr>
        <w:widowControl w:val="0"/>
        <w:spacing w:after="160"/>
        <w:jc w:val="center"/>
        <w:rPr>
          <w:rFonts w:ascii="GHEA Grapalat" w:hAnsi="GHEA Grapalat" w:cs="Sylfaen"/>
        </w:rPr>
      </w:pPr>
    </w:p>
    <w:p w14:paraId="4CD4AB4A" w14:textId="77777777" w:rsidR="001C0CA8" w:rsidRPr="00B138F3" w:rsidRDefault="001C0CA8" w:rsidP="001C0CA8">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5BC1F9C" w14:textId="77777777" w:rsidR="001C0CA8" w:rsidRPr="00B138F3" w:rsidRDefault="001C0CA8" w:rsidP="001C0CA8">
      <w:pPr>
        <w:rPr>
          <w:rFonts w:ascii="GHEA Grapalat" w:hAnsi="GHEA Grapalat" w:cs="Sylfaen"/>
        </w:rPr>
      </w:pPr>
      <w:r w:rsidRPr="00B138F3">
        <w:rPr>
          <w:rFonts w:ascii="GHEA Grapalat" w:hAnsi="GHEA Grapalat" w:cs="Sylfaen"/>
        </w:rPr>
        <w:br w:type="page"/>
      </w:r>
    </w:p>
    <w:p w14:paraId="6D156276" w14:textId="77777777" w:rsidR="001C0CA8" w:rsidRPr="00B138F3" w:rsidRDefault="001C0CA8" w:rsidP="001C0CA8">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C0CA8" w:rsidRPr="00B138F3" w14:paraId="2A8E613A" w14:textId="77777777" w:rsidTr="00C873F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6F2AF2"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BCF7D47"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205CDD5"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3B63155"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F8F5243"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85399A6"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A3A4FD2"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A14EEF3"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01FBAF1"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C538125"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1C0CA8" w:rsidRPr="00B138F3" w14:paraId="49740124" w14:textId="77777777" w:rsidTr="00C873F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4C06B"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9C69441"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2322AC0"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99ED6DF"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DA62205"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1C0CA8" w:rsidRPr="00B138F3" w14:paraId="4D6E6BF6"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5CAE6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89C581A"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0ECA261"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1E584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42D6AF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1C0CA8" w:rsidRPr="00B138F3" w14:paraId="445AA6C5"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30A678"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56F04DE" w14:textId="77777777" w:rsidR="001C0CA8" w:rsidRPr="00B138F3" w:rsidRDefault="001C0CA8" w:rsidP="00C873FF">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F1A5FC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D88EA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BE4D20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1C0CA8" w:rsidRPr="00B138F3" w14:paraId="0BE62C73"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BCBBF1"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782E75D" w14:textId="77777777" w:rsidR="001C0CA8" w:rsidRPr="00B138F3" w:rsidRDefault="001C0CA8" w:rsidP="00C873FF">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3F2BA52"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E2A5F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F05EE30" w14:textId="77777777" w:rsidR="001C0CA8" w:rsidRPr="00B138F3" w:rsidRDefault="001C0CA8" w:rsidP="00C873FF">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18F9223"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1C0CA8" w:rsidRPr="00B138F3" w14:paraId="118FFEE8"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3E231"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F491DEE" w14:textId="77777777" w:rsidR="001C0CA8" w:rsidRPr="00B138F3" w:rsidRDefault="001C0CA8" w:rsidP="00C873FF">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30E332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CCB35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08BA1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3D8DC80"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C0CA8" w:rsidRPr="00B138F3" w14:paraId="69096A85"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32CD0A"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3F0F2C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D9E25E3"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2069C0"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185E75B"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C0CA8" w:rsidRPr="00B138F3" w14:paraId="6AEA5194"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84FB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62668A2"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A88EA31"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D1D6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DAD32A8"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87D531D"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C0CA8" w:rsidRPr="00B138F3" w14:paraId="132C6818"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4896F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DD594C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5B92521"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D23B7B"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E40A50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107614D"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C0CA8" w:rsidRPr="00B138F3" w14:paraId="1FD67DEC"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A21F23"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B914C7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02EF252"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12EC6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05447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61FDFB8"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C0CA8" w:rsidRPr="00B138F3" w14:paraId="2BA4DD67"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A985A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C7A0781"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7EA88C"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14D4A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82FFE8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444BA1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C0CA8" w:rsidRPr="00B138F3" w14:paraId="0A935968"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CE7D5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2ABC3BC"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280B547"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71E30"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20E0D87"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029B1B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1C0CA8" w:rsidRPr="00B138F3" w14:paraId="7C239B25"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D99D82"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47C5CF2"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20665C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7BC0DC"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8A2A6E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2E9530A"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C0CA8" w:rsidRPr="00B138F3" w14:paraId="49B88587"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03C5A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4C2E1E7"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36117FD"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E1F9D0"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E395D2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C0CA8" w:rsidRPr="00B138F3" w14:paraId="48C09233"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E76163"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58FE88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CD893E0"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ADFCD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C9F010"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A0B90D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C0CA8" w:rsidRPr="00B138F3" w14:paraId="2CA75C21"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B57F4D"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3E17F78"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CE3F7E8"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AA6CE8"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20A9D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1217C38"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1C0CA8" w:rsidRPr="00B138F3" w14:paraId="73D72B93"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862FE3"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5E7DF6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B720DEB"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8CBD40"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F4501AA"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55DA031"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1C0CA8" w:rsidRPr="00B138F3" w14:paraId="5877A189"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AF93F3"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ACB9A5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FEC8C8A"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D865EB"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8CAD5C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C0CA8" w:rsidRPr="00B138F3" w14:paraId="44915C09"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7CDCBD"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12CFB93"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5BC2A18"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A7AB0A" w14:textId="77777777" w:rsidR="001C0CA8" w:rsidRPr="00DB7787" w:rsidRDefault="001C0CA8" w:rsidP="00C873FF">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Pr="00DB7787">
              <w:rPr>
                <w:rFonts w:ascii="GHEA Grapalat" w:hAnsi="GHEA Grapalat"/>
                <w:sz w:val="18"/>
                <w:szCs w:val="18"/>
              </w:rPr>
              <w:lastRenderedPageBreak/>
              <w:t>квалификации"</w:t>
            </w:r>
          </w:p>
        </w:tc>
        <w:tc>
          <w:tcPr>
            <w:tcW w:w="2640" w:type="dxa"/>
            <w:tcBorders>
              <w:top w:val="single" w:sz="4" w:space="0" w:color="auto"/>
              <w:left w:val="single" w:sz="4" w:space="0" w:color="auto"/>
              <w:bottom w:val="single" w:sz="4" w:space="0" w:color="auto"/>
              <w:right w:val="single" w:sz="4" w:space="0" w:color="auto"/>
            </w:tcBorders>
          </w:tcPr>
          <w:p w14:paraId="6159940B"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1C0CA8" w:rsidRPr="00B138F3" w14:paraId="3390F620"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84B0A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5879689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ADF04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E78698"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02354E7"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67CFA08"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C0CA8" w:rsidRPr="00B138F3" w14:paraId="25C6C065"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3EEEC8" w14:textId="77777777" w:rsidR="001C0CA8" w:rsidRPr="00B138F3" w:rsidDel="0010680B"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85B619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4BBF67D"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BCCF6" w14:textId="77777777" w:rsidR="001C0CA8" w:rsidRPr="00B138F3" w:rsidRDefault="001C0CA8" w:rsidP="00C873FF">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622D202" w14:textId="77777777" w:rsidR="001C0CA8" w:rsidRPr="00B138F3" w:rsidRDefault="001C0CA8" w:rsidP="00C873FF">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0DF6BF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63EE43D"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1C0CA8" w:rsidRPr="00B138F3" w14:paraId="15FDE3F0"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CF9A10"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B563A92"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611B5F2"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7E0CFC"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EC4F3F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4D125F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6A9AA7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C0CA8" w:rsidRPr="00B138F3" w14:paraId="7B6428D0"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1E2AF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862B86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E48C7CC"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258D11"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0A1823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F0E5FC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57D8500"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1C0CA8" w:rsidRPr="00B138F3" w14:paraId="41D503BE"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7EAF4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316BFB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AC57433"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077C27"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E32C3C7"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14:paraId="3C8D7A71" w14:textId="77777777" w:rsidR="001C0CA8" w:rsidRPr="00B138F3" w:rsidRDefault="001C0CA8" w:rsidP="00C873FF">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A9F1007"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6336A140"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1C0CA8" w:rsidRPr="00B138F3" w14:paraId="6D15E4F0"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FD74A7"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D71025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37364A7"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E9121D"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468CC43"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370E53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1C0CA8" w:rsidRPr="00B138F3" w14:paraId="7D49F2CA"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FCBE5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A1F639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13BF95D"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DA1B0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E4BEF3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2255E6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EA4A490"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1C0CA8" w:rsidRPr="00B138F3" w14:paraId="77052D46"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F41E5B"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83D3CFB"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05964AB"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77B4C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5F537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312E5C3" w14:textId="77777777" w:rsidR="001C0CA8" w:rsidRPr="00B138F3" w:rsidRDefault="001C0CA8" w:rsidP="00C873FF">
            <w:pPr>
              <w:widowControl w:val="0"/>
              <w:spacing w:after="120"/>
              <w:jc w:val="center"/>
              <w:rPr>
                <w:rFonts w:ascii="GHEA Grapalat" w:hAnsi="GHEA Grapalat"/>
                <w:sz w:val="18"/>
                <w:szCs w:val="18"/>
              </w:rPr>
            </w:pPr>
          </w:p>
        </w:tc>
      </w:tr>
      <w:tr w:rsidR="001C0CA8" w:rsidRPr="00B138F3" w14:paraId="0F58B795"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A6C28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4827942"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C72B13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067050"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0F904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91E6D6D" w14:textId="77777777" w:rsidR="001C0CA8" w:rsidRPr="00B138F3" w:rsidRDefault="001C0CA8" w:rsidP="00C873FF">
            <w:pPr>
              <w:widowControl w:val="0"/>
              <w:spacing w:after="120"/>
              <w:jc w:val="center"/>
              <w:rPr>
                <w:rFonts w:ascii="GHEA Grapalat" w:hAnsi="GHEA Grapalat"/>
                <w:sz w:val="18"/>
                <w:szCs w:val="18"/>
              </w:rPr>
            </w:pPr>
          </w:p>
        </w:tc>
      </w:tr>
      <w:tr w:rsidR="001C0CA8" w:rsidRPr="00B138F3" w14:paraId="314C32E5"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877F7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E318B6A"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DBE282B"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17B81C"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FFEF6B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34CB86F" w14:textId="77777777" w:rsidR="001C0CA8" w:rsidRPr="00B138F3" w:rsidRDefault="001C0CA8" w:rsidP="00C873FF">
            <w:pPr>
              <w:widowControl w:val="0"/>
              <w:spacing w:after="120"/>
              <w:jc w:val="center"/>
              <w:rPr>
                <w:rFonts w:ascii="GHEA Grapalat" w:hAnsi="GHEA Grapalat"/>
                <w:sz w:val="18"/>
                <w:szCs w:val="18"/>
              </w:rPr>
            </w:pPr>
          </w:p>
        </w:tc>
      </w:tr>
      <w:tr w:rsidR="001C0CA8" w:rsidRPr="00B138F3" w14:paraId="659E5D45"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495A5A"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01C136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0210EB1"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3D5F9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088DBAD"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D60620D" w14:textId="77777777" w:rsidR="001C0CA8" w:rsidRPr="00B138F3" w:rsidRDefault="001C0CA8" w:rsidP="00C873FF">
            <w:pPr>
              <w:widowControl w:val="0"/>
              <w:spacing w:after="120"/>
              <w:jc w:val="center"/>
              <w:rPr>
                <w:rFonts w:ascii="GHEA Grapalat" w:hAnsi="GHEA Grapalat"/>
                <w:sz w:val="18"/>
                <w:szCs w:val="18"/>
              </w:rPr>
            </w:pPr>
          </w:p>
        </w:tc>
      </w:tr>
      <w:tr w:rsidR="001C0CA8" w:rsidRPr="00B138F3" w14:paraId="0DFD44D5"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6D040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C40197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21EE34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01A881"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8AA3FEA"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662F928" w14:textId="77777777" w:rsidR="001C0CA8" w:rsidRPr="00B138F3" w:rsidRDefault="001C0CA8" w:rsidP="00C873FF">
            <w:pPr>
              <w:widowControl w:val="0"/>
              <w:spacing w:after="120"/>
              <w:jc w:val="center"/>
              <w:rPr>
                <w:rFonts w:ascii="GHEA Grapalat" w:hAnsi="GHEA Grapalat"/>
                <w:sz w:val="18"/>
                <w:szCs w:val="18"/>
              </w:rPr>
            </w:pPr>
          </w:p>
        </w:tc>
      </w:tr>
      <w:tr w:rsidR="001C0CA8" w:rsidRPr="00B138F3" w14:paraId="241CD5F8"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4655ED"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4D5B47ED"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1E33F57"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01CA31"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DB68E9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8A34EA" w14:textId="77777777" w:rsidR="001C0CA8" w:rsidRPr="00B138F3" w:rsidRDefault="001C0CA8" w:rsidP="00C873FF">
            <w:pPr>
              <w:widowControl w:val="0"/>
              <w:spacing w:after="120"/>
              <w:jc w:val="center"/>
              <w:rPr>
                <w:rFonts w:ascii="GHEA Grapalat" w:hAnsi="GHEA Grapalat"/>
                <w:sz w:val="18"/>
                <w:szCs w:val="18"/>
              </w:rPr>
            </w:pPr>
          </w:p>
        </w:tc>
      </w:tr>
    </w:tbl>
    <w:p w14:paraId="0149405F" w14:textId="77777777" w:rsidR="001C0CA8" w:rsidRPr="00B138F3" w:rsidRDefault="001C0CA8" w:rsidP="001C0CA8">
      <w:pPr>
        <w:widowControl w:val="0"/>
        <w:spacing w:after="160"/>
        <w:ind w:left="567" w:right="565"/>
        <w:jc w:val="center"/>
        <w:rPr>
          <w:rFonts w:ascii="GHEA Grapalat" w:hAnsi="GHEA Grapalat"/>
          <w:b/>
        </w:rPr>
      </w:pPr>
    </w:p>
    <w:p w14:paraId="7237359B" w14:textId="77777777" w:rsidR="001C0CA8" w:rsidRPr="00B138F3" w:rsidRDefault="001C0CA8" w:rsidP="001C0CA8">
      <w:pPr>
        <w:widowControl w:val="0"/>
        <w:spacing w:after="160"/>
        <w:ind w:left="567" w:right="565"/>
        <w:jc w:val="center"/>
        <w:rPr>
          <w:rFonts w:ascii="GHEA Grapalat" w:hAnsi="GHEA Grapalat"/>
          <w:b/>
        </w:rPr>
      </w:pPr>
    </w:p>
    <w:p w14:paraId="4B1064E2" w14:textId="77777777" w:rsidR="001C0CA8" w:rsidRPr="00B138F3" w:rsidRDefault="001C0CA8" w:rsidP="001C0CA8">
      <w:pPr>
        <w:widowControl w:val="0"/>
        <w:spacing w:after="160"/>
        <w:ind w:left="567" w:right="565"/>
        <w:jc w:val="center"/>
        <w:rPr>
          <w:rFonts w:ascii="GHEA Grapalat" w:hAnsi="GHEA Grapalat"/>
          <w:b/>
        </w:rPr>
      </w:pPr>
    </w:p>
    <w:p w14:paraId="4EFB14EE" w14:textId="77777777" w:rsidR="001C0CA8" w:rsidRPr="00B138F3" w:rsidRDefault="001C0CA8" w:rsidP="001C0CA8">
      <w:pPr>
        <w:widowControl w:val="0"/>
        <w:spacing w:after="160"/>
        <w:ind w:left="567" w:right="565"/>
        <w:jc w:val="center"/>
        <w:rPr>
          <w:rFonts w:ascii="GHEA Grapalat" w:hAnsi="GHEA Grapalat"/>
          <w:b/>
        </w:rPr>
      </w:pPr>
    </w:p>
    <w:p w14:paraId="115EDEB5" w14:textId="77777777" w:rsidR="001C0CA8" w:rsidRPr="00B138F3" w:rsidRDefault="001C0CA8" w:rsidP="001C0CA8">
      <w:pPr>
        <w:widowControl w:val="0"/>
        <w:spacing w:after="160"/>
        <w:ind w:left="567" w:right="565"/>
        <w:jc w:val="center"/>
        <w:rPr>
          <w:rFonts w:ascii="GHEA Grapalat" w:hAnsi="GHEA Grapalat"/>
          <w:b/>
        </w:rPr>
      </w:pPr>
    </w:p>
    <w:p w14:paraId="7F927CF9" w14:textId="77777777" w:rsidR="001C0CA8" w:rsidRPr="00B138F3" w:rsidRDefault="001C0CA8" w:rsidP="001C0CA8">
      <w:pPr>
        <w:widowControl w:val="0"/>
        <w:spacing w:after="160"/>
        <w:ind w:left="567" w:right="565"/>
        <w:jc w:val="center"/>
        <w:rPr>
          <w:rFonts w:ascii="GHEA Grapalat" w:hAnsi="GHEA Grapalat"/>
          <w:b/>
        </w:rPr>
      </w:pPr>
    </w:p>
    <w:p w14:paraId="31D157A4" w14:textId="77777777" w:rsidR="001C0CA8" w:rsidRPr="00B138F3" w:rsidRDefault="001C0CA8" w:rsidP="001C0CA8">
      <w:pPr>
        <w:widowControl w:val="0"/>
        <w:spacing w:after="160"/>
        <w:ind w:left="567" w:right="565"/>
        <w:jc w:val="center"/>
        <w:rPr>
          <w:rFonts w:ascii="GHEA Grapalat" w:hAnsi="GHEA Grapalat"/>
          <w:b/>
        </w:rPr>
      </w:pPr>
    </w:p>
    <w:p w14:paraId="471BF9BB" w14:textId="77777777" w:rsidR="001C0CA8" w:rsidRPr="00B138F3" w:rsidRDefault="001C0CA8" w:rsidP="001C0CA8">
      <w:pPr>
        <w:widowControl w:val="0"/>
        <w:spacing w:after="160"/>
        <w:ind w:left="567" w:right="565"/>
        <w:jc w:val="center"/>
        <w:rPr>
          <w:rFonts w:ascii="GHEA Grapalat" w:hAnsi="GHEA Grapalat"/>
          <w:b/>
        </w:rPr>
      </w:pPr>
    </w:p>
    <w:p w14:paraId="17485BE5" w14:textId="77777777" w:rsidR="001C0CA8" w:rsidRPr="00B138F3" w:rsidRDefault="001C0CA8" w:rsidP="001C0CA8">
      <w:pPr>
        <w:widowControl w:val="0"/>
        <w:spacing w:after="160"/>
        <w:ind w:left="567" w:right="565"/>
        <w:jc w:val="center"/>
        <w:rPr>
          <w:rFonts w:ascii="GHEA Grapalat" w:hAnsi="GHEA Grapalat"/>
          <w:b/>
        </w:rPr>
      </w:pPr>
    </w:p>
    <w:p w14:paraId="4DFA1551" w14:textId="77777777" w:rsidR="001C0CA8" w:rsidRPr="00B138F3" w:rsidRDefault="001C0CA8" w:rsidP="001C0CA8">
      <w:pPr>
        <w:widowControl w:val="0"/>
        <w:spacing w:after="160"/>
        <w:ind w:left="567" w:right="565"/>
        <w:jc w:val="center"/>
        <w:rPr>
          <w:rFonts w:ascii="GHEA Grapalat" w:hAnsi="GHEA Grapalat"/>
          <w:b/>
        </w:rPr>
      </w:pPr>
    </w:p>
    <w:p w14:paraId="0E1095F3" w14:textId="77777777" w:rsidR="001C0CA8" w:rsidRPr="00B138F3" w:rsidRDefault="001C0CA8" w:rsidP="001C0CA8">
      <w:pPr>
        <w:widowControl w:val="0"/>
        <w:spacing w:after="160"/>
        <w:ind w:left="567" w:right="565"/>
        <w:jc w:val="center"/>
        <w:rPr>
          <w:rFonts w:ascii="GHEA Grapalat" w:hAnsi="GHEA Grapalat"/>
          <w:b/>
        </w:rPr>
      </w:pPr>
    </w:p>
    <w:p w14:paraId="2D5556BB" w14:textId="77777777" w:rsidR="001C0CA8" w:rsidRPr="00B138F3" w:rsidRDefault="001C0CA8" w:rsidP="001C0CA8">
      <w:pPr>
        <w:widowControl w:val="0"/>
        <w:spacing w:after="160"/>
        <w:ind w:left="567" w:right="565"/>
        <w:jc w:val="center"/>
        <w:rPr>
          <w:rFonts w:ascii="GHEA Grapalat" w:hAnsi="GHEA Grapalat"/>
          <w:b/>
        </w:rPr>
      </w:pPr>
    </w:p>
    <w:p w14:paraId="3DED1A67" w14:textId="77777777" w:rsidR="001C0CA8" w:rsidRPr="00B138F3" w:rsidRDefault="001C0CA8" w:rsidP="001C0CA8">
      <w:pPr>
        <w:widowControl w:val="0"/>
        <w:spacing w:after="160"/>
        <w:ind w:left="567" w:right="565"/>
        <w:jc w:val="center"/>
        <w:rPr>
          <w:rFonts w:ascii="GHEA Grapalat" w:hAnsi="GHEA Grapalat"/>
          <w:b/>
        </w:rPr>
      </w:pPr>
    </w:p>
    <w:p w14:paraId="4C1AAC6C" w14:textId="77777777" w:rsidR="001C0CA8" w:rsidRPr="00B138F3" w:rsidRDefault="001C0CA8" w:rsidP="001C0CA8">
      <w:pPr>
        <w:widowControl w:val="0"/>
        <w:spacing w:after="160"/>
        <w:ind w:left="567" w:right="565"/>
        <w:jc w:val="center"/>
        <w:rPr>
          <w:rFonts w:ascii="GHEA Grapalat" w:hAnsi="GHEA Grapalat"/>
          <w:b/>
        </w:rPr>
      </w:pPr>
    </w:p>
    <w:p w14:paraId="36557E41" w14:textId="77777777" w:rsidR="001C0CA8" w:rsidRPr="00B138F3" w:rsidRDefault="001C0CA8" w:rsidP="001C0CA8">
      <w:pPr>
        <w:widowControl w:val="0"/>
        <w:spacing w:after="160"/>
        <w:ind w:left="567" w:right="565"/>
        <w:jc w:val="center"/>
        <w:rPr>
          <w:rFonts w:ascii="GHEA Grapalat" w:hAnsi="GHEA Grapalat"/>
          <w:b/>
        </w:rPr>
      </w:pPr>
    </w:p>
    <w:p w14:paraId="08D96759" w14:textId="77777777" w:rsidR="001C0CA8" w:rsidRPr="00B138F3" w:rsidRDefault="001C0CA8" w:rsidP="001C0CA8">
      <w:pPr>
        <w:widowControl w:val="0"/>
        <w:spacing w:after="160"/>
        <w:ind w:left="567" w:right="565"/>
        <w:jc w:val="center"/>
        <w:rPr>
          <w:rFonts w:ascii="GHEA Grapalat" w:hAnsi="GHEA Grapalat"/>
          <w:b/>
        </w:rPr>
      </w:pPr>
    </w:p>
    <w:p w14:paraId="175E6BBF" w14:textId="77777777" w:rsidR="001C0CA8" w:rsidRPr="00B138F3" w:rsidRDefault="001C0CA8" w:rsidP="001C0CA8">
      <w:pPr>
        <w:widowControl w:val="0"/>
        <w:spacing w:after="160"/>
        <w:ind w:left="567" w:right="565"/>
        <w:jc w:val="center"/>
        <w:rPr>
          <w:rFonts w:ascii="GHEA Grapalat" w:hAnsi="GHEA Grapalat"/>
          <w:b/>
        </w:rPr>
      </w:pPr>
    </w:p>
    <w:p w14:paraId="0371FD08" w14:textId="77777777" w:rsidR="00F9018B" w:rsidRDefault="00F9018B" w:rsidP="001C0CA8">
      <w:pPr>
        <w:widowControl w:val="0"/>
        <w:spacing w:after="160"/>
        <w:jc w:val="right"/>
        <w:rPr>
          <w:rFonts w:ascii="GHEA Grapalat" w:hAnsi="GHEA Grapalat"/>
          <w:i/>
        </w:rPr>
      </w:pPr>
    </w:p>
    <w:p w14:paraId="20A2BC9C" w14:textId="77777777" w:rsidR="00F9018B" w:rsidRDefault="00F9018B" w:rsidP="001C0CA8">
      <w:pPr>
        <w:widowControl w:val="0"/>
        <w:spacing w:after="160"/>
        <w:jc w:val="right"/>
        <w:rPr>
          <w:rFonts w:ascii="GHEA Grapalat" w:hAnsi="GHEA Grapalat"/>
          <w:i/>
        </w:rPr>
      </w:pPr>
    </w:p>
    <w:p w14:paraId="5C9D2D9E" w14:textId="77777777" w:rsidR="00F9018B" w:rsidRDefault="00F9018B" w:rsidP="001C0CA8">
      <w:pPr>
        <w:widowControl w:val="0"/>
        <w:spacing w:after="160"/>
        <w:jc w:val="right"/>
        <w:rPr>
          <w:rFonts w:ascii="GHEA Grapalat" w:hAnsi="GHEA Grapalat"/>
          <w:i/>
        </w:rPr>
      </w:pPr>
    </w:p>
    <w:p w14:paraId="3CD1BE9C" w14:textId="77777777" w:rsidR="00F9018B" w:rsidRDefault="00F9018B" w:rsidP="001C0CA8">
      <w:pPr>
        <w:widowControl w:val="0"/>
        <w:spacing w:after="160"/>
        <w:jc w:val="right"/>
        <w:rPr>
          <w:rFonts w:ascii="GHEA Grapalat" w:hAnsi="GHEA Grapalat"/>
          <w:i/>
        </w:rPr>
      </w:pPr>
    </w:p>
    <w:p w14:paraId="36984014" w14:textId="08862610" w:rsidR="001C0CA8" w:rsidRPr="00B138F3" w:rsidRDefault="001C0CA8" w:rsidP="001C0CA8">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09DF1D74" w14:textId="0CD5C92F" w:rsidR="001C0CA8" w:rsidRPr="00B138F3" w:rsidRDefault="001C0CA8" w:rsidP="001C0CA8">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281DD6" w:rsidRPr="00281DD6">
        <w:rPr>
          <w:rFonts w:ascii="GHEA Grapalat" w:hAnsi="GHEA Grapalat"/>
          <w:bCs/>
          <w:sz w:val="22"/>
          <w:szCs w:val="22"/>
        </w:rPr>
        <w:t>запрос котировок</w:t>
      </w:r>
      <w:r w:rsidRPr="00B138F3">
        <w:rPr>
          <w:rFonts w:ascii="GHEA Grapalat" w:hAnsi="GHEA Grapalat"/>
          <w:i/>
        </w:rPr>
        <w:t xml:space="preserve"> конкурс</w:t>
      </w:r>
      <w:r w:rsidRPr="00B138F3">
        <w:rPr>
          <w:rFonts w:ascii="GHEA Grapalat" w:hAnsi="GHEA Grapalat"/>
          <w:i/>
        </w:rPr>
        <w:br/>
        <w:t xml:space="preserve">под кодом </w:t>
      </w:r>
      <w:r w:rsidR="00C14AA5">
        <w:rPr>
          <w:rFonts w:ascii="GHEA Grapalat" w:hAnsi="GHEA Grapalat"/>
          <w:i/>
        </w:rPr>
        <w:t>СЕБЗЦ - GHAPDzB-26-7</w:t>
      </w:r>
      <w:r w:rsidR="00A640C4">
        <w:rPr>
          <w:rFonts w:ascii="GHEA Grapalat" w:hAnsi="GHEA Grapalat"/>
          <w:i/>
        </w:rPr>
        <w:t xml:space="preserve">      </w:t>
      </w:r>
    </w:p>
    <w:p w14:paraId="4F79AAFB" w14:textId="77777777" w:rsidR="001C0CA8" w:rsidRPr="00B138F3" w:rsidRDefault="001C0CA8" w:rsidP="001C0CA8">
      <w:pPr>
        <w:widowControl w:val="0"/>
        <w:spacing w:after="160"/>
        <w:jc w:val="center"/>
        <w:rPr>
          <w:rFonts w:ascii="GHEA Grapalat" w:hAnsi="GHEA Grapalat"/>
          <w:b/>
        </w:rPr>
      </w:pPr>
    </w:p>
    <w:p w14:paraId="09A12FBC" w14:textId="77777777" w:rsidR="001C0CA8" w:rsidRPr="00B138F3" w:rsidRDefault="001C0CA8" w:rsidP="001C0CA8">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07B0FCE4" w14:textId="77777777" w:rsidR="001C0CA8" w:rsidRPr="00B138F3" w:rsidRDefault="001C0CA8" w:rsidP="001C0CA8">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1C0CA8" w:rsidRPr="00B138F3" w14:paraId="58BCF4D7" w14:textId="77777777" w:rsidTr="00C873FF">
        <w:tc>
          <w:tcPr>
            <w:tcW w:w="4786" w:type="dxa"/>
          </w:tcPr>
          <w:p w14:paraId="2BE27625" w14:textId="77777777" w:rsidR="001C0CA8" w:rsidRPr="00B138F3" w:rsidRDefault="001C0CA8" w:rsidP="00C873FF">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29DB2F93" w14:textId="77777777" w:rsidR="001C0CA8" w:rsidRPr="00B138F3" w:rsidRDefault="001C0CA8" w:rsidP="00C873FF">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8"/>
              <w:t>**</w:t>
            </w:r>
          </w:p>
        </w:tc>
      </w:tr>
    </w:tbl>
    <w:p w14:paraId="6409BF29" w14:textId="77777777" w:rsidR="001C0CA8" w:rsidRPr="00B138F3" w:rsidRDefault="001C0CA8" w:rsidP="001C0CA8">
      <w:pPr>
        <w:widowControl w:val="0"/>
        <w:spacing w:after="160"/>
        <w:rPr>
          <w:rFonts w:ascii="GHEA Grapalat" w:hAnsi="GHEA Grapalat" w:cs="GHEA Grapalat"/>
          <w:b/>
        </w:rPr>
      </w:pPr>
    </w:p>
    <w:p w14:paraId="64F766AD" w14:textId="77777777" w:rsidR="001C0CA8" w:rsidRPr="00B138F3" w:rsidRDefault="001C0CA8" w:rsidP="001C0CA8">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022AF270" w14:textId="77777777" w:rsidR="001C0CA8" w:rsidRPr="00B138F3" w:rsidRDefault="001C0CA8" w:rsidP="001C0CA8">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4A36244" w14:textId="77777777" w:rsidR="001C0CA8" w:rsidRPr="00B138F3" w:rsidRDefault="001C0CA8" w:rsidP="001C0CA8">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4AFDB1A8" w14:textId="77777777" w:rsidR="001C0CA8" w:rsidRPr="00B138F3" w:rsidRDefault="001C0CA8" w:rsidP="001C0CA8">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01955A8B" w14:textId="77777777" w:rsidR="001C0CA8" w:rsidRPr="00B138F3" w:rsidRDefault="001C0CA8" w:rsidP="001C0CA8">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9BF382C" w14:textId="77777777" w:rsidR="001C0CA8" w:rsidRPr="00B138F3" w:rsidRDefault="001C0CA8" w:rsidP="001C0CA8">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30081EA8" w14:textId="276C199D" w:rsidR="00861BEC" w:rsidRPr="009044F1" w:rsidRDefault="001C0CA8" w:rsidP="00861BEC">
      <w:pPr>
        <w:pStyle w:val="BodyText"/>
        <w:widowControl w:val="0"/>
        <w:spacing w:after="160"/>
        <w:ind w:right="-7"/>
        <w:jc w:val="center"/>
        <w:rPr>
          <w:rFonts w:ascii="GHEA Grapalat" w:hAnsi="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F9018B">
        <w:rPr>
          <w:rFonts w:ascii="GHEA Grapalat" w:hAnsi="GHEA Grapalat"/>
        </w:rPr>
        <w:t xml:space="preserve">ЕРЕВАНСКИЙ ЦЕНТР </w:t>
      </w:r>
      <w:proofErr w:type="gramStart"/>
      <w:r w:rsidR="00F9018B">
        <w:rPr>
          <w:rFonts w:ascii="GHEA Grapalat" w:hAnsi="GHEA Grapalat"/>
        </w:rPr>
        <w:t xml:space="preserve">ЗДОРОВЬЯ </w:t>
      </w:r>
      <w:r w:rsidR="00F9018B">
        <w:rPr>
          <w:rFonts w:ascii="GHEA Grapalat" w:hAnsi="GHEA Grapalat"/>
          <w:lang w:val="hy-AM"/>
        </w:rPr>
        <w:t xml:space="preserve"> &lt;</w:t>
      </w:r>
      <w:proofErr w:type="gramEnd"/>
      <w:r w:rsidR="00F9018B">
        <w:rPr>
          <w:rFonts w:ascii="GHEA Grapalat" w:hAnsi="GHEA Grapalat"/>
          <w:lang w:val="hy-AM"/>
        </w:rPr>
        <w:t>&lt;</w:t>
      </w:r>
      <w:r w:rsidR="00F9018B">
        <w:rPr>
          <w:rFonts w:ascii="GHEA Grapalat" w:hAnsi="GHEA Grapalat"/>
        </w:rPr>
        <w:t>СЕБАСТИЯ &gt;&gt;</w:t>
      </w:r>
      <w:r w:rsidR="00F9018B" w:rsidRPr="009044F1">
        <w:rPr>
          <w:rFonts w:ascii="GHEA Grapalat" w:hAnsi="GHEA Grapalat"/>
        </w:rPr>
        <w:t xml:space="preserve"> </w:t>
      </w:r>
      <w:r w:rsidR="00861BEC">
        <w:rPr>
          <w:rFonts w:ascii="GHEA Grapalat" w:hAnsi="GHEA Grapalat"/>
        </w:rPr>
        <w:t xml:space="preserve">ЗАО </w:t>
      </w:r>
      <w:r w:rsidR="00861BEC" w:rsidRPr="007E4F01">
        <w:rPr>
          <w:rFonts w:ascii="GHEA Grapalat" w:hAnsi="GHEA Grapalat"/>
        </w:rPr>
        <w:t xml:space="preserve"> </w:t>
      </w:r>
    </w:p>
    <w:p w14:paraId="17DADA3D" w14:textId="428CE36E" w:rsidR="001C0CA8" w:rsidRPr="00B138F3" w:rsidRDefault="001C0CA8" w:rsidP="001C0CA8">
      <w:pPr>
        <w:widowControl w:val="0"/>
        <w:tabs>
          <w:tab w:val="left" w:pos="567"/>
        </w:tabs>
        <w:jc w:val="both"/>
        <w:rPr>
          <w:rFonts w:ascii="GHEA Grapalat" w:hAnsi="GHEA Grapalat" w:cs="GHEA Grapalat"/>
          <w:spacing w:val="-6"/>
        </w:rPr>
      </w:pPr>
      <w:r w:rsidRPr="00B138F3">
        <w:rPr>
          <w:rFonts w:ascii="GHEA Grapalat" w:hAnsi="GHEA Grapalat"/>
          <w:spacing w:val="-6"/>
        </w:rPr>
        <w:t xml:space="preserve"> *(далее — Заказчик) </w:t>
      </w:r>
    </w:p>
    <w:p w14:paraId="22FF2CD0" w14:textId="3FF2A7B2" w:rsidR="001C0CA8" w:rsidRPr="00B138F3" w:rsidRDefault="001C0CA8" w:rsidP="001C0CA8">
      <w:pPr>
        <w:widowControl w:val="0"/>
        <w:jc w:val="both"/>
        <w:rPr>
          <w:rFonts w:ascii="GHEA Grapalat" w:hAnsi="GHEA Grapalat" w:cs="GHEA Grapalat"/>
        </w:rPr>
      </w:pPr>
      <w:r w:rsidRPr="00B138F3">
        <w:rPr>
          <w:rFonts w:ascii="GHEA Grapalat" w:hAnsi="GHEA Grapalat"/>
        </w:rPr>
        <w:t xml:space="preserve">процедуре закупок под </w:t>
      </w:r>
      <w:proofErr w:type="gramStart"/>
      <w:r w:rsidRPr="00B138F3">
        <w:rPr>
          <w:rFonts w:ascii="GHEA Grapalat" w:hAnsi="GHEA Grapalat"/>
        </w:rPr>
        <w:t xml:space="preserve">кодом </w:t>
      </w:r>
      <w:r w:rsidR="00861BEC" w:rsidRPr="00861BEC">
        <w:rPr>
          <w:rFonts w:ascii="GHEA Grapalat" w:hAnsi="GHEA Grapalat"/>
          <w:i/>
        </w:rPr>
        <w:t xml:space="preserve"> </w:t>
      </w:r>
      <w:r w:rsidR="00C14AA5">
        <w:rPr>
          <w:rFonts w:ascii="GHEA Grapalat" w:hAnsi="GHEA Grapalat"/>
          <w:i/>
        </w:rPr>
        <w:t>СЕБЗЦ</w:t>
      </w:r>
      <w:proofErr w:type="gramEnd"/>
      <w:r w:rsidR="00C14AA5">
        <w:rPr>
          <w:rFonts w:ascii="GHEA Grapalat" w:hAnsi="GHEA Grapalat"/>
          <w:i/>
        </w:rPr>
        <w:t xml:space="preserve"> - GHAPDzB-26-7</w:t>
      </w:r>
      <w:r w:rsidR="00F9018B">
        <w:rPr>
          <w:rFonts w:ascii="GHEA Grapalat" w:hAnsi="GHEA Grapalat"/>
          <w:i/>
        </w:rPr>
        <w:t xml:space="preserve">      </w:t>
      </w:r>
    </w:p>
    <w:p w14:paraId="3266EA66" w14:textId="77777777" w:rsidR="001C0CA8" w:rsidRPr="00B138F3" w:rsidRDefault="001C0CA8" w:rsidP="001C0CA8">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313B25CB" w14:textId="77777777" w:rsidR="001C0CA8" w:rsidRPr="00B138F3" w:rsidRDefault="001C0CA8" w:rsidP="001C0CA8">
      <w:pPr>
        <w:rPr>
          <w:rFonts w:ascii="GHEA Grapalat" w:hAnsi="GHEA Grapalat"/>
        </w:rPr>
      </w:pPr>
      <w:r w:rsidRPr="00B138F3">
        <w:rPr>
          <w:rFonts w:ascii="GHEA Grapalat" w:hAnsi="GHEA Grapalat"/>
        </w:rPr>
        <w:br w:type="page"/>
      </w:r>
    </w:p>
    <w:p w14:paraId="4525B550" w14:textId="77777777" w:rsidR="001C0CA8" w:rsidRPr="00B138F3" w:rsidRDefault="001C0CA8" w:rsidP="001C0CA8">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2A98C5D" w14:textId="77777777" w:rsidR="001C0CA8" w:rsidRPr="00B138F3" w:rsidRDefault="001C0CA8" w:rsidP="001C0CA8">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4D7A9E81" w14:textId="77777777" w:rsidR="001C0CA8" w:rsidRPr="00B138F3" w:rsidRDefault="001C0CA8" w:rsidP="001C0CA8">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41FA914" w14:textId="77777777" w:rsidR="001C0CA8" w:rsidRPr="00B138F3" w:rsidRDefault="001C0CA8" w:rsidP="001C0CA8">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DA66BE2" w14:textId="77777777" w:rsidR="001C0CA8" w:rsidRPr="00B138F3" w:rsidRDefault="001C0CA8" w:rsidP="001C0CA8">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485B49C" w14:textId="77777777" w:rsidR="001C0CA8" w:rsidRPr="00B138F3" w:rsidRDefault="001C0CA8" w:rsidP="001C0CA8">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486EBA16" w14:textId="77777777" w:rsidR="001C0CA8" w:rsidRPr="00B138F3" w:rsidRDefault="001C0CA8" w:rsidP="001C0CA8">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AE5A9BE" w14:textId="77777777" w:rsidR="001C0CA8" w:rsidRPr="00B138F3" w:rsidRDefault="001C0CA8" w:rsidP="001C0CA8">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7ADD05D" w14:textId="77777777" w:rsidR="001C0CA8" w:rsidRPr="00B138F3" w:rsidRDefault="001C0CA8" w:rsidP="001C0CA8">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221F60AB" w14:textId="77777777" w:rsidR="001C0CA8" w:rsidRPr="00B138F3" w:rsidRDefault="001C0CA8" w:rsidP="001C0CA8">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8CC54A4" w14:textId="77777777" w:rsidR="001C0CA8" w:rsidRPr="00B138F3" w:rsidRDefault="001C0CA8" w:rsidP="001C0CA8">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1D7ED39" w14:textId="77777777" w:rsidR="001C0CA8" w:rsidRPr="00B138F3" w:rsidRDefault="001C0CA8" w:rsidP="001C0CA8">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13B46ECA" w14:textId="77777777" w:rsidR="001C0CA8" w:rsidRPr="00B138F3" w:rsidRDefault="001C0CA8" w:rsidP="001C0CA8">
      <w:pPr>
        <w:widowControl w:val="0"/>
        <w:spacing w:after="160"/>
        <w:jc w:val="center"/>
        <w:rPr>
          <w:rFonts w:ascii="GHEA Grapalat" w:hAnsi="GHEA Grapalat" w:cs="GHEA Grapalat"/>
          <w:b/>
          <w:bCs/>
        </w:rPr>
      </w:pPr>
      <w:r w:rsidRPr="00B138F3">
        <w:rPr>
          <w:rFonts w:ascii="GHEA Grapalat" w:hAnsi="GHEA Grapalat"/>
          <w:b/>
        </w:rPr>
        <w:t>2. Иные условия</w:t>
      </w:r>
    </w:p>
    <w:p w14:paraId="0C0AEF03" w14:textId="77777777" w:rsidR="001C0CA8" w:rsidRPr="00B253E1" w:rsidRDefault="001C0CA8" w:rsidP="001C0CA8">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1A7FFF56" w14:textId="77777777" w:rsidR="001C0CA8" w:rsidRPr="00B138F3" w:rsidRDefault="001C0CA8" w:rsidP="001C0CA8">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3B735764" w14:textId="77777777" w:rsidR="001C0CA8" w:rsidRPr="00B138F3" w:rsidRDefault="001C0CA8" w:rsidP="001C0CA8">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52EC664D" w14:textId="77777777" w:rsidR="001C0CA8" w:rsidRPr="00B138F3" w:rsidDel="00A13215" w:rsidRDefault="001C0CA8" w:rsidP="001C0CA8">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21D830B"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1392C7D" w14:textId="77777777" w:rsidR="001C0CA8" w:rsidRPr="00B138F3" w:rsidRDefault="001C0CA8" w:rsidP="001C0CA8">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196C9C0B" w14:textId="77777777" w:rsidR="001C0CA8" w:rsidRPr="00B138F3" w:rsidRDefault="001C0CA8" w:rsidP="001C0CA8">
      <w:pPr>
        <w:widowControl w:val="0"/>
        <w:jc w:val="both"/>
        <w:rPr>
          <w:rFonts w:ascii="GHEA Grapalat" w:hAnsi="GHEA Grapalat"/>
        </w:rPr>
      </w:pPr>
      <w:r w:rsidRPr="00B138F3">
        <w:rPr>
          <w:rFonts w:ascii="GHEA Grapalat" w:hAnsi="GHEA Grapalat"/>
        </w:rPr>
        <w:t>_______________________________________</w:t>
      </w:r>
    </w:p>
    <w:p w14:paraId="76AB034C" w14:textId="77777777" w:rsidR="001C0CA8" w:rsidRPr="00B138F3" w:rsidRDefault="001C0CA8" w:rsidP="001C0CA8">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9AA6862" w14:textId="77777777" w:rsidR="001C0CA8" w:rsidRPr="00B138F3" w:rsidRDefault="001C0CA8" w:rsidP="001C0CA8">
      <w:pPr>
        <w:widowControl w:val="0"/>
        <w:jc w:val="both"/>
        <w:rPr>
          <w:rFonts w:ascii="GHEA Grapalat" w:hAnsi="GHEA Grapalat"/>
        </w:rPr>
      </w:pPr>
      <w:r w:rsidRPr="00B138F3">
        <w:rPr>
          <w:rFonts w:ascii="GHEA Grapalat" w:hAnsi="GHEA Grapalat"/>
        </w:rPr>
        <w:t>_______________________________________</w:t>
      </w:r>
    </w:p>
    <w:p w14:paraId="39732F20" w14:textId="77777777" w:rsidR="001C0CA8" w:rsidRPr="00B138F3" w:rsidRDefault="001C0CA8" w:rsidP="001C0CA8">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12E3A8F5" w14:textId="77777777" w:rsidR="001C0CA8" w:rsidRPr="00B138F3" w:rsidRDefault="001C0CA8" w:rsidP="001C0CA8">
      <w:pPr>
        <w:widowControl w:val="0"/>
        <w:jc w:val="both"/>
        <w:rPr>
          <w:rFonts w:ascii="GHEA Grapalat" w:hAnsi="GHEA Grapalat"/>
        </w:rPr>
      </w:pPr>
      <w:r w:rsidRPr="00B138F3">
        <w:rPr>
          <w:rFonts w:ascii="GHEA Grapalat" w:hAnsi="GHEA Grapalat"/>
        </w:rPr>
        <w:t>_______________________________________</w:t>
      </w:r>
    </w:p>
    <w:p w14:paraId="42D579AC" w14:textId="77777777" w:rsidR="001C0CA8" w:rsidRPr="00B138F3" w:rsidRDefault="001C0CA8" w:rsidP="001C0CA8">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12A99DF1" w14:textId="77777777" w:rsidR="001C0CA8" w:rsidRPr="00B138F3" w:rsidRDefault="001C0CA8" w:rsidP="001C0CA8">
      <w:pPr>
        <w:widowControl w:val="0"/>
        <w:jc w:val="both"/>
        <w:rPr>
          <w:rFonts w:ascii="GHEA Grapalat" w:hAnsi="GHEA Grapalat"/>
        </w:rPr>
      </w:pPr>
      <w:r w:rsidRPr="00B138F3">
        <w:rPr>
          <w:rFonts w:ascii="GHEA Grapalat" w:hAnsi="GHEA Grapalat"/>
        </w:rPr>
        <w:t>_______________________________________</w:t>
      </w:r>
    </w:p>
    <w:p w14:paraId="101CF3F4" w14:textId="77777777" w:rsidR="001C0CA8" w:rsidRPr="00B138F3" w:rsidRDefault="001C0CA8" w:rsidP="001C0CA8">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1C7A378" w14:textId="77777777" w:rsidR="001C0CA8" w:rsidRPr="00B138F3" w:rsidRDefault="001C0CA8" w:rsidP="001C0CA8">
      <w:pPr>
        <w:widowControl w:val="0"/>
        <w:jc w:val="both"/>
        <w:rPr>
          <w:rFonts w:ascii="GHEA Grapalat" w:hAnsi="GHEA Grapalat"/>
        </w:rPr>
      </w:pPr>
      <w:r w:rsidRPr="00B138F3">
        <w:rPr>
          <w:rFonts w:ascii="GHEA Grapalat" w:hAnsi="GHEA Grapalat"/>
        </w:rPr>
        <w:t>_______________________________________</w:t>
      </w:r>
    </w:p>
    <w:p w14:paraId="22D7058B" w14:textId="77777777" w:rsidR="001C0CA8" w:rsidRPr="00B138F3" w:rsidRDefault="001C0CA8" w:rsidP="001C0CA8">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DFC5BE5" w14:textId="77777777" w:rsidR="001C0CA8" w:rsidRPr="00B138F3" w:rsidRDefault="001C0CA8" w:rsidP="001C0CA8">
      <w:pPr>
        <w:widowControl w:val="0"/>
        <w:jc w:val="both"/>
        <w:rPr>
          <w:rFonts w:ascii="GHEA Grapalat" w:hAnsi="GHEA Grapalat"/>
        </w:rPr>
      </w:pPr>
      <w:r w:rsidRPr="00B138F3">
        <w:rPr>
          <w:rFonts w:ascii="GHEA Grapalat" w:hAnsi="GHEA Grapalat"/>
        </w:rPr>
        <w:t>_______________________________________</w:t>
      </w:r>
    </w:p>
    <w:p w14:paraId="455E3516" w14:textId="77777777" w:rsidR="001C0CA8" w:rsidRPr="00B138F3" w:rsidRDefault="001C0CA8" w:rsidP="001C0CA8">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4A275F1D" w14:textId="77777777" w:rsidR="001C0CA8" w:rsidRPr="00B138F3" w:rsidRDefault="001C0CA8" w:rsidP="001C0CA8">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C0CA8" w:rsidRPr="00B138F3" w14:paraId="2945F060" w14:textId="77777777" w:rsidTr="00C873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78B85F" w14:textId="77777777" w:rsidR="001C0CA8" w:rsidRPr="00B138F3" w:rsidRDefault="001C0CA8" w:rsidP="00C873FF">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C0CA8" w:rsidRPr="00B138F3" w14:paraId="17484E97" w14:textId="77777777" w:rsidTr="00C873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360DF" w14:textId="77777777" w:rsidR="001C0CA8" w:rsidRPr="00B138F3" w:rsidRDefault="001C0CA8" w:rsidP="00C873FF">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C0CA8" w:rsidRPr="00B138F3" w14:paraId="1088D324" w14:textId="77777777" w:rsidTr="00C873F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FBA8D5" w14:textId="77777777" w:rsidR="001C0CA8" w:rsidRPr="00B138F3" w:rsidRDefault="001C0CA8" w:rsidP="00C873FF">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C0CA8" w:rsidRPr="00B138F3" w14:paraId="0D42B335" w14:textId="77777777" w:rsidTr="00C873F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18C4CC"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1C0CA8" w:rsidRPr="00B138F3" w14:paraId="3937D791" w14:textId="77777777" w:rsidTr="00C873F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1BDB6"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C0CA8" w:rsidRPr="00B138F3" w14:paraId="296BDEEB" w14:textId="77777777" w:rsidTr="00C873F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55B775"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C0CA8" w:rsidRPr="00B138F3" w14:paraId="665DFEAB" w14:textId="77777777" w:rsidTr="00C873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53A7ED"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C0CA8" w:rsidRPr="00B138F3" w14:paraId="79A4164A" w14:textId="77777777" w:rsidTr="00C873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FFE294"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C0CA8" w:rsidRPr="00B138F3" w14:paraId="129EE929" w14:textId="77777777" w:rsidTr="00C873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F7FC83" w14:textId="6694B1CA" w:rsidR="001C0CA8" w:rsidRPr="00B138F3" w:rsidRDefault="001C0CA8" w:rsidP="00861BEC">
            <w:pPr>
              <w:pStyle w:val="BodyText"/>
              <w:widowControl w:val="0"/>
              <w:spacing w:after="160"/>
              <w:ind w:right="-7"/>
              <w:jc w:val="center"/>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фамилия </w:t>
            </w:r>
            <w:proofErr w:type="gramStart"/>
            <w:r w:rsidRPr="00B138F3">
              <w:rPr>
                <w:rFonts w:ascii="GHEA Grapalat" w:hAnsi="GHEA Grapalat"/>
              </w:rPr>
              <w:t>бенефициара:</w:t>
            </w:r>
            <w:r w:rsidR="00861BEC">
              <w:rPr>
                <w:rFonts w:ascii="GHEA Grapalat" w:hAnsi="GHEA Grapalat"/>
              </w:rPr>
              <w:t xml:space="preserve"> </w:t>
            </w:r>
            <w:r w:rsidR="00F9018B">
              <w:rPr>
                <w:rFonts w:ascii="GHEA Grapalat" w:hAnsi="GHEA Grapalat"/>
              </w:rPr>
              <w:t xml:space="preserve"> ЕРЕВАНСКИЙ</w:t>
            </w:r>
            <w:proofErr w:type="gramEnd"/>
            <w:r w:rsidR="00F9018B">
              <w:rPr>
                <w:rFonts w:ascii="GHEA Grapalat" w:hAnsi="GHEA Grapalat"/>
              </w:rPr>
              <w:t xml:space="preserve"> ЦЕНТР ЗДОРОВЬЯ </w:t>
            </w:r>
            <w:r w:rsidR="00F9018B">
              <w:rPr>
                <w:rFonts w:ascii="GHEA Grapalat" w:hAnsi="GHEA Grapalat"/>
                <w:lang w:val="hy-AM"/>
              </w:rPr>
              <w:t xml:space="preserve"> &lt;&lt;</w:t>
            </w:r>
            <w:r w:rsidR="00F9018B">
              <w:rPr>
                <w:rFonts w:ascii="GHEA Grapalat" w:hAnsi="GHEA Grapalat"/>
              </w:rPr>
              <w:t>СЕБАСТИЯ &gt;&gt;</w:t>
            </w:r>
            <w:r w:rsidR="00F9018B" w:rsidRPr="009044F1">
              <w:rPr>
                <w:rFonts w:ascii="GHEA Grapalat" w:hAnsi="GHEA Grapalat"/>
              </w:rPr>
              <w:t xml:space="preserve"> </w:t>
            </w:r>
            <w:r w:rsidR="00861BEC">
              <w:rPr>
                <w:rFonts w:ascii="GHEA Grapalat" w:hAnsi="GHEA Grapalat"/>
              </w:rPr>
              <w:t xml:space="preserve">ЗАО </w:t>
            </w:r>
            <w:r w:rsidR="00861BEC" w:rsidRPr="007E4F01">
              <w:rPr>
                <w:rFonts w:ascii="GHEA Grapalat" w:hAnsi="GHEA Grapalat"/>
              </w:rPr>
              <w:t xml:space="preserve"> </w:t>
            </w:r>
          </w:p>
        </w:tc>
      </w:tr>
      <w:tr w:rsidR="001C0CA8" w:rsidRPr="00B138F3" w14:paraId="07207C6B" w14:textId="77777777" w:rsidTr="00C873F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638CE1"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C0CA8" w:rsidRPr="00B138F3" w14:paraId="4F15A04C" w14:textId="77777777" w:rsidTr="00C873F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51BEE9" w14:textId="0CD04CD8"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861BEC">
              <w:rPr>
                <w:rFonts w:ascii="GHEA Grapalat" w:hAnsi="GHEA Grapalat" w:cs="Arial"/>
                <w:sz w:val="20"/>
                <w:szCs w:val="20"/>
              </w:rPr>
              <w:t>01805319</w:t>
            </w:r>
          </w:p>
        </w:tc>
      </w:tr>
      <w:tr w:rsidR="001C0CA8" w:rsidRPr="00B138F3" w14:paraId="7E1733C9" w14:textId="77777777" w:rsidTr="00C873F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B37188" w14:textId="1BA7D6AF"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sidR="00F9018B">
              <w:rPr>
                <w:rFonts w:ascii="GHEA Grapalat" w:hAnsi="GHEA Grapalat"/>
              </w:rPr>
              <w:t>АМИО</w:t>
            </w:r>
            <w:proofErr w:type="gramEnd"/>
            <w:r w:rsidR="00F9018B">
              <w:rPr>
                <w:rFonts w:ascii="GHEA Grapalat" w:hAnsi="GHEA Grapalat"/>
              </w:rPr>
              <w:t xml:space="preserve"> БАНК</w:t>
            </w:r>
          </w:p>
        </w:tc>
      </w:tr>
      <w:tr w:rsidR="001C0CA8" w:rsidRPr="00B138F3" w14:paraId="0F5CDD44" w14:textId="77777777" w:rsidTr="00C873F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2AADDD" w14:textId="68AB39BE"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sidR="00861BEC">
              <w:rPr>
                <w:rFonts w:ascii="GHEA Grapalat" w:hAnsi="GHEA Grapalat" w:cs="Arial"/>
                <w:sz w:val="20"/>
                <w:szCs w:val="20"/>
              </w:rPr>
              <w:t>1150012721170100</w:t>
            </w:r>
          </w:p>
        </w:tc>
      </w:tr>
      <w:tr w:rsidR="001C0CA8" w:rsidRPr="00B138F3" w14:paraId="5B886149" w14:textId="77777777" w:rsidTr="00C873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A13558"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C0CA8" w:rsidRPr="00B138F3" w14:paraId="690A1378" w14:textId="77777777" w:rsidTr="00C873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091227"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C0CA8" w:rsidRPr="00B138F3" w14:paraId="21DB5D99" w14:textId="77777777" w:rsidTr="00C873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99D05D"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C0CA8" w:rsidRPr="00B138F3" w14:paraId="2F2CF7B5" w14:textId="77777777" w:rsidTr="00C873F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A279F1"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1C0CA8" w:rsidRPr="00B138F3" w14:paraId="68CA309E" w14:textId="77777777" w:rsidTr="00C873FF">
        <w:trPr>
          <w:trHeight w:val="424"/>
        </w:trPr>
        <w:tc>
          <w:tcPr>
            <w:tcW w:w="10980" w:type="dxa"/>
            <w:gridSpan w:val="2"/>
            <w:tcBorders>
              <w:top w:val="single" w:sz="4" w:space="0" w:color="auto"/>
              <w:left w:val="single" w:sz="4" w:space="0" w:color="auto"/>
              <w:right w:val="single" w:sz="4" w:space="0" w:color="000000"/>
            </w:tcBorders>
            <w:noWrap/>
            <w:vAlign w:val="bottom"/>
          </w:tcPr>
          <w:p w14:paraId="6B27969F"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C0CA8" w:rsidRPr="00B138F3" w14:paraId="451AF134" w14:textId="77777777" w:rsidTr="00C873F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B81C1A" w14:textId="77777777" w:rsidR="001C0CA8" w:rsidRPr="00B138F3" w:rsidRDefault="001C0CA8" w:rsidP="00C873FF">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C0CA8" w:rsidRPr="00B138F3" w14:paraId="77DDDB8D" w14:textId="77777777" w:rsidTr="00C873F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A436FA" w14:textId="77777777" w:rsidR="001C0CA8" w:rsidRPr="00B138F3" w:rsidRDefault="001C0CA8" w:rsidP="00C873FF">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C0CA8" w:rsidRPr="00B138F3" w14:paraId="3075CE2A" w14:textId="77777777" w:rsidTr="00C873FF">
        <w:trPr>
          <w:trHeight w:val="2194"/>
        </w:trPr>
        <w:tc>
          <w:tcPr>
            <w:tcW w:w="5616" w:type="dxa"/>
            <w:tcBorders>
              <w:top w:val="nil"/>
              <w:left w:val="single" w:sz="4" w:space="0" w:color="auto"/>
              <w:bottom w:val="single" w:sz="4" w:space="0" w:color="auto"/>
              <w:right w:val="single" w:sz="4" w:space="0" w:color="auto"/>
            </w:tcBorders>
            <w:noWrap/>
            <w:vAlign w:val="bottom"/>
          </w:tcPr>
          <w:p w14:paraId="153C9C0C" w14:textId="77777777" w:rsidR="001C0CA8" w:rsidRPr="00B138F3" w:rsidRDefault="001C0CA8" w:rsidP="00C873FF">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13B3A85" w14:textId="77777777" w:rsidR="001C0CA8" w:rsidRPr="00B138F3" w:rsidRDefault="001C0CA8" w:rsidP="00C873FF">
            <w:pPr>
              <w:widowControl w:val="0"/>
              <w:spacing w:after="160"/>
              <w:rPr>
                <w:rFonts w:ascii="GHEA Grapalat" w:hAnsi="GHEA Grapalat" w:cs="Sylfaen"/>
              </w:rPr>
            </w:pPr>
          </w:p>
          <w:p w14:paraId="6840E910" w14:textId="77777777" w:rsidR="001C0CA8" w:rsidRPr="00B138F3" w:rsidRDefault="001C0CA8" w:rsidP="00C873FF">
            <w:pPr>
              <w:widowControl w:val="0"/>
              <w:spacing w:after="160"/>
              <w:jc w:val="right"/>
              <w:rPr>
                <w:rFonts w:ascii="GHEA Grapalat" w:hAnsi="GHEA Grapalat" w:cs="Tahoma"/>
              </w:rPr>
            </w:pPr>
            <w:r w:rsidRPr="00B138F3">
              <w:rPr>
                <w:rFonts w:ascii="GHEA Grapalat" w:hAnsi="GHEA Grapalat"/>
              </w:rPr>
              <w:t>/____________________/</w:t>
            </w:r>
          </w:p>
          <w:p w14:paraId="1D3A0878" w14:textId="77777777" w:rsidR="001C0CA8" w:rsidRPr="00B138F3" w:rsidRDefault="001C0CA8" w:rsidP="00C873FF">
            <w:pPr>
              <w:widowControl w:val="0"/>
              <w:spacing w:after="160"/>
              <w:rPr>
                <w:rFonts w:ascii="GHEA Grapalat" w:hAnsi="GHEA Grapalat" w:cs="Sylfaen"/>
              </w:rPr>
            </w:pPr>
          </w:p>
          <w:p w14:paraId="5663AE85" w14:textId="77777777" w:rsidR="001C0CA8" w:rsidRPr="00B138F3" w:rsidRDefault="001C0CA8" w:rsidP="00C873FF">
            <w:pPr>
              <w:widowControl w:val="0"/>
              <w:spacing w:after="160"/>
              <w:jc w:val="right"/>
              <w:rPr>
                <w:rFonts w:ascii="GHEA Grapalat" w:hAnsi="GHEA Grapalat" w:cs="Sylfaen"/>
              </w:rPr>
            </w:pPr>
            <w:r w:rsidRPr="00B138F3">
              <w:rPr>
                <w:rFonts w:ascii="GHEA Grapalat" w:hAnsi="GHEA Grapalat"/>
              </w:rPr>
              <w:t>/____________________/</w:t>
            </w:r>
          </w:p>
          <w:p w14:paraId="492B16BB" w14:textId="77777777" w:rsidR="001C0CA8" w:rsidRPr="00B138F3" w:rsidRDefault="001C0CA8" w:rsidP="00C873FF">
            <w:pPr>
              <w:widowControl w:val="0"/>
              <w:spacing w:after="160"/>
              <w:rPr>
                <w:rFonts w:ascii="GHEA Grapalat" w:hAnsi="GHEA Grapalat" w:cs="Sylfaen"/>
              </w:rPr>
            </w:pPr>
          </w:p>
          <w:p w14:paraId="1513EBCA" w14:textId="77777777" w:rsidR="001C0CA8" w:rsidRPr="00B138F3" w:rsidRDefault="001C0CA8" w:rsidP="00C873FF">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38494E6B" w14:textId="77777777" w:rsidR="001C0CA8" w:rsidRPr="00B138F3" w:rsidRDefault="001C0CA8" w:rsidP="00C873FF">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F5234E3" w14:textId="77777777" w:rsidR="001C0CA8" w:rsidRPr="00B138F3" w:rsidRDefault="001C0CA8" w:rsidP="00C873FF">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FC3D663" w14:textId="77777777" w:rsidR="001C0CA8" w:rsidRPr="00B138F3" w:rsidRDefault="001C0CA8" w:rsidP="00C873FF">
            <w:pPr>
              <w:widowControl w:val="0"/>
              <w:spacing w:after="160"/>
              <w:rPr>
                <w:rFonts w:ascii="GHEA Grapalat" w:hAnsi="GHEA Grapalat" w:cs="Sylfaen"/>
              </w:rPr>
            </w:pPr>
          </w:p>
          <w:p w14:paraId="5704596C" w14:textId="77777777" w:rsidR="001C0CA8" w:rsidRPr="00B138F3" w:rsidRDefault="001C0CA8" w:rsidP="00C873FF">
            <w:pPr>
              <w:widowControl w:val="0"/>
              <w:spacing w:after="160"/>
              <w:jc w:val="right"/>
              <w:rPr>
                <w:rFonts w:ascii="GHEA Grapalat" w:hAnsi="GHEA Grapalat" w:cs="Sylfaen"/>
              </w:rPr>
            </w:pPr>
            <w:r w:rsidRPr="00B138F3">
              <w:rPr>
                <w:rFonts w:ascii="GHEA Grapalat" w:hAnsi="GHEA Grapalat"/>
              </w:rPr>
              <w:t>/____________________/</w:t>
            </w:r>
          </w:p>
          <w:p w14:paraId="5CE76CAF" w14:textId="77777777" w:rsidR="001C0CA8" w:rsidRPr="00B138F3" w:rsidRDefault="001C0CA8" w:rsidP="00C873FF">
            <w:pPr>
              <w:widowControl w:val="0"/>
              <w:spacing w:after="160"/>
              <w:jc w:val="right"/>
              <w:rPr>
                <w:rFonts w:ascii="GHEA Grapalat" w:hAnsi="GHEA Grapalat" w:cs="Tahoma"/>
              </w:rPr>
            </w:pPr>
          </w:p>
          <w:p w14:paraId="3541575B" w14:textId="77777777" w:rsidR="001C0CA8" w:rsidRPr="00B138F3" w:rsidRDefault="001C0CA8" w:rsidP="00C873FF">
            <w:pPr>
              <w:widowControl w:val="0"/>
              <w:spacing w:after="160"/>
              <w:jc w:val="right"/>
              <w:rPr>
                <w:rFonts w:ascii="GHEA Grapalat" w:hAnsi="GHEA Grapalat" w:cs="Sylfaen"/>
              </w:rPr>
            </w:pPr>
            <w:r w:rsidRPr="00B138F3">
              <w:rPr>
                <w:rFonts w:ascii="GHEA Grapalat" w:hAnsi="GHEA Grapalat"/>
              </w:rPr>
              <w:t>/____________________/</w:t>
            </w:r>
          </w:p>
          <w:p w14:paraId="26C11979" w14:textId="77777777" w:rsidR="001C0CA8" w:rsidRPr="00B138F3" w:rsidRDefault="001C0CA8" w:rsidP="00C873FF">
            <w:pPr>
              <w:widowControl w:val="0"/>
              <w:spacing w:after="160"/>
              <w:rPr>
                <w:rFonts w:ascii="GHEA Grapalat" w:hAnsi="GHEA Grapalat" w:cs="Sylfaen"/>
              </w:rPr>
            </w:pPr>
          </w:p>
          <w:p w14:paraId="58FB0182" w14:textId="77777777" w:rsidR="001C0CA8" w:rsidRPr="00B138F3" w:rsidRDefault="001C0CA8" w:rsidP="00C873FF">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1C0CA8" w:rsidRPr="00B138F3" w14:paraId="2582ECE6" w14:textId="77777777" w:rsidTr="00C873FF">
        <w:trPr>
          <w:trHeight w:val="2194"/>
        </w:trPr>
        <w:tc>
          <w:tcPr>
            <w:tcW w:w="5616" w:type="dxa"/>
            <w:tcBorders>
              <w:top w:val="single" w:sz="4" w:space="0" w:color="auto"/>
              <w:left w:val="single" w:sz="4" w:space="0" w:color="auto"/>
              <w:right w:val="single" w:sz="4" w:space="0" w:color="auto"/>
            </w:tcBorders>
            <w:noWrap/>
            <w:vAlign w:val="bottom"/>
          </w:tcPr>
          <w:p w14:paraId="3272F75A" w14:textId="77777777" w:rsidR="001C0CA8" w:rsidRPr="00B138F3" w:rsidRDefault="001C0CA8" w:rsidP="00C873FF">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7F880637" w14:textId="77777777" w:rsidR="001C0CA8" w:rsidRPr="00B138F3" w:rsidRDefault="001C0CA8" w:rsidP="00C873FF">
            <w:pPr>
              <w:widowControl w:val="0"/>
              <w:spacing w:after="160"/>
              <w:rPr>
                <w:rFonts w:ascii="GHEA Grapalat" w:hAnsi="GHEA Grapalat"/>
              </w:rPr>
            </w:pPr>
          </w:p>
          <w:p w14:paraId="206379F9" w14:textId="77777777" w:rsidR="001C0CA8" w:rsidRPr="00B138F3" w:rsidRDefault="001C0CA8" w:rsidP="00C873FF">
            <w:pPr>
              <w:widowControl w:val="0"/>
              <w:jc w:val="right"/>
              <w:rPr>
                <w:rFonts w:ascii="GHEA Grapalat" w:hAnsi="GHEA Grapalat" w:cs="Tahoma"/>
              </w:rPr>
            </w:pPr>
            <w:r w:rsidRPr="00B138F3">
              <w:rPr>
                <w:rFonts w:ascii="GHEA Grapalat" w:hAnsi="GHEA Grapalat"/>
              </w:rPr>
              <w:t>/____________________/</w:t>
            </w:r>
          </w:p>
          <w:p w14:paraId="234B0107" w14:textId="77777777" w:rsidR="001C0CA8" w:rsidRPr="00B138F3" w:rsidRDefault="001C0CA8" w:rsidP="00C873FF">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F732C88" w14:textId="77777777" w:rsidR="001C0CA8" w:rsidRPr="00B138F3" w:rsidRDefault="001C0CA8" w:rsidP="00C873FF">
            <w:pPr>
              <w:widowControl w:val="0"/>
              <w:spacing w:after="160"/>
              <w:rPr>
                <w:rFonts w:ascii="GHEA Grapalat" w:hAnsi="GHEA Grapalat" w:cs="Tahoma"/>
              </w:rPr>
            </w:pPr>
          </w:p>
          <w:p w14:paraId="50801FB8" w14:textId="77777777" w:rsidR="001C0CA8" w:rsidRPr="00B138F3" w:rsidRDefault="001C0CA8" w:rsidP="00C873FF">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E4DA62A" w14:textId="77777777" w:rsidR="001C0CA8" w:rsidRPr="00B138F3" w:rsidRDefault="001C0CA8" w:rsidP="00C873FF">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3EC8EAB" w14:textId="77777777" w:rsidR="001C0CA8" w:rsidRPr="00B138F3" w:rsidRDefault="001C0CA8" w:rsidP="00C873FF">
            <w:pPr>
              <w:widowControl w:val="0"/>
              <w:spacing w:after="160"/>
              <w:rPr>
                <w:rFonts w:ascii="GHEA Grapalat" w:hAnsi="GHEA Grapalat" w:cs="Tahoma"/>
              </w:rPr>
            </w:pPr>
          </w:p>
          <w:p w14:paraId="052A282A" w14:textId="77777777" w:rsidR="001C0CA8" w:rsidRPr="00B138F3" w:rsidRDefault="001C0CA8" w:rsidP="00C873FF">
            <w:pPr>
              <w:widowControl w:val="0"/>
              <w:jc w:val="right"/>
              <w:rPr>
                <w:rFonts w:ascii="GHEA Grapalat" w:hAnsi="GHEA Grapalat" w:cs="Tahoma"/>
              </w:rPr>
            </w:pPr>
            <w:r w:rsidRPr="00B138F3">
              <w:rPr>
                <w:rFonts w:ascii="GHEA Grapalat" w:hAnsi="GHEA Grapalat"/>
              </w:rPr>
              <w:t>/____________________/</w:t>
            </w:r>
          </w:p>
          <w:p w14:paraId="3D539844" w14:textId="77777777" w:rsidR="001C0CA8" w:rsidRPr="00B138F3" w:rsidRDefault="001C0CA8" w:rsidP="00C873FF">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B054DB5" w14:textId="77777777" w:rsidR="001C0CA8" w:rsidRPr="00B138F3" w:rsidRDefault="001C0CA8" w:rsidP="00C873FF">
            <w:pPr>
              <w:widowControl w:val="0"/>
              <w:spacing w:after="160"/>
              <w:rPr>
                <w:rFonts w:ascii="GHEA Grapalat" w:hAnsi="GHEA Grapalat" w:cs="Arial"/>
              </w:rPr>
            </w:pPr>
          </w:p>
        </w:tc>
      </w:tr>
      <w:tr w:rsidR="001C0CA8" w:rsidRPr="00B138F3" w14:paraId="202A0F9D" w14:textId="77777777" w:rsidTr="00C873FF">
        <w:trPr>
          <w:trHeight w:val="2194"/>
        </w:trPr>
        <w:tc>
          <w:tcPr>
            <w:tcW w:w="5616" w:type="dxa"/>
            <w:tcBorders>
              <w:top w:val="nil"/>
              <w:left w:val="single" w:sz="4" w:space="0" w:color="auto"/>
              <w:bottom w:val="single" w:sz="4" w:space="0" w:color="auto"/>
              <w:right w:val="single" w:sz="4" w:space="0" w:color="auto"/>
            </w:tcBorders>
            <w:noWrap/>
            <w:vAlign w:val="bottom"/>
          </w:tcPr>
          <w:p w14:paraId="2AC70CB9" w14:textId="77777777" w:rsidR="001C0CA8" w:rsidRPr="00B138F3" w:rsidRDefault="001C0CA8" w:rsidP="00C873FF">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13FCE87" w14:textId="77777777" w:rsidR="001C0CA8" w:rsidRPr="00B138F3" w:rsidRDefault="001C0CA8" w:rsidP="00C873FF">
            <w:pPr>
              <w:widowControl w:val="0"/>
              <w:spacing w:after="160"/>
              <w:rPr>
                <w:rFonts w:ascii="GHEA Grapalat" w:hAnsi="GHEA Grapalat" w:cs="Sylfaen"/>
              </w:rPr>
            </w:pPr>
          </w:p>
          <w:p w14:paraId="77E2E928" w14:textId="77777777" w:rsidR="001C0CA8" w:rsidRPr="00B138F3" w:rsidRDefault="001C0CA8" w:rsidP="00C873FF">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71794BF" w14:textId="77777777" w:rsidR="001C0CA8" w:rsidRPr="00B138F3" w:rsidRDefault="001C0CA8" w:rsidP="00C873FF">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EB24EE9" w14:textId="77777777" w:rsidR="001C0CA8" w:rsidRPr="00B138F3" w:rsidRDefault="001C0CA8" w:rsidP="00C873FF">
            <w:pPr>
              <w:widowControl w:val="0"/>
              <w:spacing w:after="160"/>
              <w:rPr>
                <w:rFonts w:ascii="GHEA Grapalat" w:hAnsi="GHEA Grapalat"/>
              </w:rPr>
            </w:pPr>
          </w:p>
          <w:p w14:paraId="598A0D38" w14:textId="77777777" w:rsidR="001C0CA8" w:rsidRPr="00B138F3" w:rsidRDefault="001C0CA8" w:rsidP="00C873FF">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8A5AD97" w14:textId="77777777" w:rsidR="001C0CA8" w:rsidRPr="00B138F3" w:rsidRDefault="001C0CA8" w:rsidP="001C0CA8">
      <w:pPr>
        <w:widowControl w:val="0"/>
        <w:spacing w:after="160"/>
        <w:jc w:val="center"/>
        <w:rPr>
          <w:rFonts w:ascii="GHEA Grapalat" w:hAnsi="GHEA Grapalat" w:cs="Sylfaen"/>
        </w:rPr>
      </w:pPr>
    </w:p>
    <w:p w14:paraId="57012C22" w14:textId="77777777" w:rsidR="001C0CA8" w:rsidRPr="00B138F3" w:rsidRDefault="001C0CA8" w:rsidP="001C0CA8">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306E99E" w14:textId="77777777" w:rsidR="001C0CA8" w:rsidRPr="00B138F3" w:rsidRDefault="001C0CA8" w:rsidP="001C0CA8">
      <w:pPr>
        <w:rPr>
          <w:rFonts w:ascii="GHEA Grapalat" w:hAnsi="GHEA Grapalat" w:cs="Sylfaen"/>
        </w:rPr>
      </w:pPr>
      <w:r w:rsidRPr="00B138F3">
        <w:rPr>
          <w:rFonts w:ascii="GHEA Grapalat" w:hAnsi="GHEA Grapalat" w:cs="Sylfaen"/>
        </w:rPr>
        <w:br w:type="page"/>
      </w:r>
    </w:p>
    <w:p w14:paraId="1B3D475D" w14:textId="77777777" w:rsidR="001C0CA8" w:rsidRPr="00B138F3" w:rsidRDefault="001C0CA8" w:rsidP="001C0CA8">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C0CA8" w:rsidRPr="00B138F3" w14:paraId="6BBE172B" w14:textId="77777777" w:rsidTr="00C873F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E7830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49A0E31"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51F2A32"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7A28313"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08B519B"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BC6A21E"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E4627A5"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46BE178"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9B5B49A"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ADE4305"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1C0CA8" w:rsidRPr="00B138F3" w14:paraId="5E2D4298" w14:textId="77777777" w:rsidTr="00C873F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8BAC4D"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75E0486"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CE080F1"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BBF657B"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8A507E9" w14:textId="77777777" w:rsidR="001C0CA8" w:rsidRPr="00B138F3" w:rsidRDefault="001C0CA8" w:rsidP="00C873FF">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1C0CA8" w:rsidRPr="00B138F3" w14:paraId="184F70CB"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60AFF7"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D4B5C0A"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F16C62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BC6378"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140A6E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1C0CA8" w:rsidRPr="00B138F3" w14:paraId="7C29C908"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A6C7C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B4BFC2F" w14:textId="77777777" w:rsidR="001C0CA8" w:rsidRPr="00B138F3" w:rsidRDefault="001C0CA8" w:rsidP="00C873FF">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D16627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BCBA3"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B5021B3"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1C0CA8" w:rsidRPr="00B138F3" w14:paraId="1EBAA1C4"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124598"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A04C4A4" w14:textId="77777777" w:rsidR="001C0CA8" w:rsidRPr="00B138F3" w:rsidRDefault="001C0CA8" w:rsidP="00C873FF">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3F89B0D"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610288"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AB202D" w14:textId="77777777" w:rsidR="001C0CA8" w:rsidRPr="00B138F3" w:rsidRDefault="001C0CA8" w:rsidP="00C873FF">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EFE597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1C0CA8" w:rsidRPr="00B138F3" w14:paraId="56D3AD24"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DCA1E2"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33B5875" w14:textId="77777777" w:rsidR="001C0CA8" w:rsidRPr="00B138F3" w:rsidRDefault="001C0CA8" w:rsidP="00C873FF">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6BD55F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98FB2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FE7764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DB2938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C0CA8" w:rsidRPr="00B138F3" w14:paraId="57ACB693"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A60FE7"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ABCD1E2"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8CC911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E6C57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2335E13"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C0CA8" w:rsidRPr="00B138F3" w14:paraId="7B14920E"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E4FDAC"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6E461E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28D0ADA"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E6138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088F792"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18E4C5D"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C0CA8" w:rsidRPr="00B138F3" w14:paraId="5C47563E"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34101B"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B5AC0BC"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3A0DFD7"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B7F22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4D29598"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DC1BB9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C0CA8" w:rsidRPr="00B138F3" w14:paraId="29A4453F"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C46B0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54BCC7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7EF6C3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1726F0"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E3D9E6D"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CF3A23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C0CA8" w:rsidRPr="00B138F3" w14:paraId="4E647F72"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014D31"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FB195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607A51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568EE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9B4D1F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8E7C45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C0CA8" w:rsidRPr="00B138F3" w14:paraId="17FBC80D"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7A0E9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58E3F9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D2B9A4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CA106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EE3EFE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977120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1C0CA8" w:rsidRPr="00B138F3" w14:paraId="59E2F379"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3659F7"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D2617E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96F8AC1"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2ACA6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FA4C04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E70D688"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C0CA8" w:rsidRPr="00B138F3" w14:paraId="0BB58FB9"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A3618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0E0E8C3"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F4E3238"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5CB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96E3F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C0CA8" w:rsidRPr="00B138F3" w14:paraId="5C5F3DF4"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5756C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4A87DA2"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EE8A74A"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6689E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EC4B8A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BECF42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C0CA8" w:rsidRPr="00B138F3" w14:paraId="6A31D908"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8A5E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E61C78B"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830E88C"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5646E3"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3EA280B"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90EDC9B"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1C0CA8" w:rsidRPr="00B138F3" w14:paraId="191F50AA"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6006FD"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FF8CDC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6FB6280"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FE911C"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5119307"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E421B5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1C0CA8" w:rsidRPr="00B138F3" w14:paraId="015A8BD1"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6659DB"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E920711"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325EF38"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56FB3A"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F0CFA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C0CA8" w:rsidRPr="00B138F3" w14:paraId="0E90DF69"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B27E1C"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F9CBFF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B7CD96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AE34BA"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исполнения </w:t>
            </w:r>
            <w:r w:rsidRPr="00B138F3">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14:paraId="3929AAF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1C0CA8" w:rsidRPr="00B138F3" w14:paraId="167D3EC3"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D7878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75770B5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2FB563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271947"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A01938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985A0F8"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C0CA8" w:rsidRPr="00B138F3" w14:paraId="6369580A"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DD6B45" w14:textId="77777777" w:rsidR="001C0CA8" w:rsidRPr="00B138F3" w:rsidDel="0010680B"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2692B42"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7AD39B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8D4C1E" w14:textId="77777777" w:rsidR="001C0CA8" w:rsidRPr="00B138F3" w:rsidRDefault="001C0CA8" w:rsidP="00C873FF">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6AE2523" w14:textId="77777777" w:rsidR="001C0CA8" w:rsidRPr="00B138F3" w:rsidRDefault="001C0CA8" w:rsidP="00C873FF">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1D3B4D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1CE539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1C0CA8" w:rsidRPr="00B138F3" w14:paraId="65F5B185"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635A77"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D92681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4B0F50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B5EFBA"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5BAA40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432E11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EF19BE1"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C0CA8" w:rsidRPr="00B138F3" w14:paraId="3EBD0856"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A830A8"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85F61BD"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E357F27"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5BDFCC"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0A56CC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4AD5B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2F511E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1C0CA8" w:rsidRPr="00B138F3" w14:paraId="31EC7E0D"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F5AC4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FDEDBE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3A66103"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E4B037"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0491F32"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14:paraId="403EAC9D" w14:textId="77777777" w:rsidR="001C0CA8" w:rsidRPr="00B138F3" w:rsidRDefault="001C0CA8" w:rsidP="00C873FF">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F70C8CB"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64D3F1B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1C0CA8" w:rsidRPr="00B138F3" w14:paraId="2D837ECA"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AC95A2"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6FF54AAE"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03EE574"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F570D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DF82422"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38EEF6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1C0CA8" w:rsidRPr="00B138F3" w14:paraId="1858AC60"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A3D79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09264EB"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B36538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2F38C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4A3443A"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67D359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C7ED25B"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1C0CA8" w:rsidRPr="00B138F3" w14:paraId="3BEC597F"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D9A503"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49C182A"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357E650"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2B69D8"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2887B0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8E59E08" w14:textId="77777777" w:rsidR="001C0CA8" w:rsidRPr="00B138F3" w:rsidRDefault="001C0CA8" w:rsidP="00C873FF">
            <w:pPr>
              <w:widowControl w:val="0"/>
              <w:spacing w:after="120"/>
              <w:jc w:val="center"/>
              <w:rPr>
                <w:rFonts w:ascii="GHEA Grapalat" w:hAnsi="GHEA Grapalat"/>
                <w:sz w:val="18"/>
                <w:szCs w:val="18"/>
              </w:rPr>
            </w:pPr>
          </w:p>
        </w:tc>
      </w:tr>
      <w:tr w:rsidR="001C0CA8" w:rsidRPr="00B138F3" w14:paraId="3F28B8C5"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3226A3"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00142B0"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B681CF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2D5248"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9BA6083"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E153896" w14:textId="77777777" w:rsidR="001C0CA8" w:rsidRPr="00B138F3" w:rsidRDefault="001C0CA8" w:rsidP="00C873FF">
            <w:pPr>
              <w:widowControl w:val="0"/>
              <w:spacing w:after="120"/>
              <w:jc w:val="center"/>
              <w:rPr>
                <w:rFonts w:ascii="GHEA Grapalat" w:hAnsi="GHEA Grapalat"/>
                <w:sz w:val="18"/>
                <w:szCs w:val="18"/>
              </w:rPr>
            </w:pPr>
          </w:p>
        </w:tc>
      </w:tr>
      <w:tr w:rsidR="001C0CA8" w:rsidRPr="00B138F3" w14:paraId="60C0408C"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5352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215265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06C6CC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972A8D"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44825A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EDA88D6" w14:textId="77777777" w:rsidR="001C0CA8" w:rsidRPr="00B138F3" w:rsidRDefault="001C0CA8" w:rsidP="00C873FF">
            <w:pPr>
              <w:widowControl w:val="0"/>
              <w:spacing w:after="120"/>
              <w:jc w:val="center"/>
              <w:rPr>
                <w:rFonts w:ascii="GHEA Grapalat" w:hAnsi="GHEA Grapalat"/>
                <w:sz w:val="18"/>
                <w:szCs w:val="18"/>
              </w:rPr>
            </w:pPr>
          </w:p>
        </w:tc>
      </w:tr>
      <w:tr w:rsidR="001C0CA8" w:rsidRPr="00B138F3" w14:paraId="5174713C"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792DA6"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5D91DA3"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552B203"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83CE9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B9A5FB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C569A90" w14:textId="77777777" w:rsidR="001C0CA8" w:rsidRPr="00B138F3" w:rsidRDefault="001C0CA8" w:rsidP="00C873FF">
            <w:pPr>
              <w:widowControl w:val="0"/>
              <w:spacing w:after="120"/>
              <w:jc w:val="center"/>
              <w:rPr>
                <w:rFonts w:ascii="GHEA Grapalat" w:hAnsi="GHEA Grapalat"/>
                <w:sz w:val="18"/>
                <w:szCs w:val="18"/>
              </w:rPr>
            </w:pPr>
          </w:p>
        </w:tc>
      </w:tr>
      <w:tr w:rsidR="001C0CA8" w:rsidRPr="00B138F3" w14:paraId="2A40DB2B"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28EC6D"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C03056F"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AF46CA2"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F85FB1"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C7BBECC"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538C7A" w14:textId="77777777" w:rsidR="001C0CA8" w:rsidRPr="00B138F3" w:rsidRDefault="001C0CA8" w:rsidP="00C873FF">
            <w:pPr>
              <w:widowControl w:val="0"/>
              <w:spacing w:after="120"/>
              <w:jc w:val="center"/>
              <w:rPr>
                <w:rFonts w:ascii="GHEA Grapalat" w:hAnsi="GHEA Grapalat"/>
                <w:sz w:val="18"/>
                <w:szCs w:val="18"/>
              </w:rPr>
            </w:pPr>
          </w:p>
        </w:tc>
      </w:tr>
      <w:tr w:rsidR="001C0CA8" w:rsidRPr="00B138F3" w14:paraId="179B3AAF" w14:textId="77777777" w:rsidTr="00C873F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24D8F7"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41A43520"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396EBB5"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DD6BD9"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C7F4FA7" w14:textId="77777777" w:rsidR="001C0CA8" w:rsidRPr="00B138F3" w:rsidRDefault="001C0CA8" w:rsidP="00C873F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1FA21E" w14:textId="77777777" w:rsidR="001C0CA8" w:rsidRPr="00B138F3" w:rsidRDefault="001C0CA8" w:rsidP="00C873FF">
            <w:pPr>
              <w:widowControl w:val="0"/>
              <w:spacing w:after="120"/>
              <w:jc w:val="center"/>
              <w:rPr>
                <w:rFonts w:ascii="GHEA Grapalat" w:hAnsi="GHEA Grapalat"/>
                <w:sz w:val="18"/>
                <w:szCs w:val="18"/>
              </w:rPr>
            </w:pPr>
          </w:p>
        </w:tc>
      </w:tr>
    </w:tbl>
    <w:p w14:paraId="392700A0" w14:textId="77777777" w:rsidR="001C0CA8" w:rsidRPr="00B138F3" w:rsidRDefault="001C0CA8" w:rsidP="001C0CA8">
      <w:pPr>
        <w:widowControl w:val="0"/>
        <w:spacing w:after="160"/>
        <w:ind w:left="567" w:right="565"/>
        <w:jc w:val="center"/>
        <w:rPr>
          <w:rFonts w:ascii="GHEA Grapalat" w:hAnsi="GHEA Grapalat"/>
          <w:b/>
        </w:rPr>
      </w:pPr>
    </w:p>
    <w:p w14:paraId="284FC4AE" w14:textId="77777777" w:rsidR="001C0CA8" w:rsidRPr="00B138F3" w:rsidRDefault="001C0CA8" w:rsidP="001C0CA8">
      <w:pPr>
        <w:widowControl w:val="0"/>
        <w:spacing w:after="160"/>
        <w:ind w:left="567" w:right="565"/>
        <w:jc w:val="center"/>
        <w:rPr>
          <w:rFonts w:ascii="GHEA Grapalat" w:hAnsi="GHEA Grapalat"/>
          <w:b/>
        </w:rPr>
      </w:pPr>
    </w:p>
    <w:p w14:paraId="173916CA" w14:textId="77777777" w:rsidR="001C0CA8" w:rsidRPr="00B138F3" w:rsidRDefault="001C0CA8" w:rsidP="001C0CA8">
      <w:pPr>
        <w:widowControl w:val="0"/>
        <w:spacing w:after="160"/>
        <w:ind w:left="567" w:right="565"/>
        <w:jc w:val="center"/>
        <w:rPr>
          <w:rFonts w:ascii="GHEA Grapalat" w:hAnsi="GHEA Grapalat"/>
          <w:b/>
        </w:rPr>
      </w:pPr>
    </w:p>
    <w:p w14:paraId="042BF31E" w14:textId="77777777" w:rsidR="001C0CA8" w:rsidRPr="00B138F3" w:rsidRDefault="001C0CA8" w:rsidP="001C0CA8">
      <w:pPr>
        <w:widowControl w:val="0"/>
        <w:spacing w:after="160"/>
        <w:ind w:left="567" w:right="565"/>
        <w:jc w:val="center"/>
        <w:rPr>
          <w:rFonts w:ascii="GHEA Grapalat" w:hAnsi="GHEA Grapalat"/>
          <w:b/>
        </w:rPr>
      </w:pPr>
    </w:p>
    <w:p w14:paraId="251A6E10" w14:textId="77777777" w:rsidR="001C0CA8" w:rsidRPr="00B138F3" w:rsidRDefault="001C0CA8" w:rsidP="001C0CA8">
      <w:pPr>
        <w:widowControl w:val="0"/>
        <w:spacing w:after="160"/>
        <w:ind w:left="567" w:right="565"/>
        <w:jc w:val="center"/>
        <w:rPr>
          <w:rFonts w:ascii="GHEA Grapalat" w:hAnsi="GHEA Grapalat"/>
          <w:b/>
        </w:rPr>
      </w:pPr>
    </w:p>
    <w:p w14:paraId="01FD1D14" w14:textId="77777777" w:rsidR="001C0CA8" w:rsidRPr="00B138F3" w:rsidRDefault="001C0CA8" w:rsidP="001C0CA8">
      <w:pPr>
        <w:widowControl w:val="0"/>
        <w:spacing w:after="160"/>
        <w:ind w:left="567" w:right="565"/>
        <w:jc w:val="center"/>
        <w:rPr>
          <w:rFonts w:ascii="GHEA Grapalat" w:hAnsi="GHEA Grapalat"/>
          <w:b/>
        </w:rPr>
      </w:pPr>
    </w:p>
    <w:p w14:paraId="665143C2" w14:textId="77777777" w:rsidR="001C0CA8" w:rsidRPr="00B138F3" w:rsidRDefault="001C0CA8" w:rsidP="001C0CA8">
      <w:pPr>
        <w:widowControl w:val="0"/>
        <w:spacing w:after="160"/>
        <w:ind w:left="567" w:right="565"/>
        <w:jc w:val="center"/>
        <w:rPr>
          <w:rFonts w:ascii="GHEA Grapalat" w:hAnsi="GHEA Grapalat"/>
          <w:b/>
        </w:rPr>
      </w:pPr>
    </w:p>
    <w:p w14:paraId="56A14BDC" w14:textId="77777777" w:rsidR="001C0CA8" w:rsidRPr="00B138F3" w:rsidRDefault="001C0CA8" w:rsidP="001C0CA8">
      <w:pPr>
        <w:widowControl w:val="0"/>
        <w:spacing w:after="160"/>
        <w:ind w:left="567" w:right="565"/>
        <w:jc w:val="center"/>
        <w:rPr>
          <w:rFonts w:ascii="GHEA Grapalat" w:hAnsi="GHEA Grapalat"/>
          <w:b/>
        </w:rPr>
      </w:pPr>
    </w:p>
    <w:p w14:paraId="04E8145D" w14:textId="77777777" w:rsidR="001C0CA8" w:rsidRPr="00B138F3" w:rsidRDefault="001C0CA8" w:rsidP="001C0CA8">
      <w:pPr>
        <w:widowControl w:val="0"/>
        <w:spacing w:after="160"/>
        <w:ind w:left="567" w:right="565"/>
        <w:jc w:val="center"/>
        <w:rPr>
          <w:rFonts w:ascii="GHEA Grapalat" w:hAnsi="GHEA Grapalat"/>
          <w:b/>
        </w:rPr>
      </w:pPr>
    </w:p>
    <w:p w14:paraId="5661D44E" w14:textId="77777777" w:rsidR="001C0CA8" w:rsidRPr="00B138F3" w:rsidRDefault="001C0CA8" w:rsidP="001C0CA8">
      <w:pPr>
        <w:widowControl w:val="0"/>
        <w:spacing w:after="160"/>
        <w:ind w:left="567" w:right="565"/>
        <w:jc w:val="center"/>
        <w:rPr>
          <w:rFonts w:ascii="GHEA Grapalat" w:hAnsi="GHEA Grapalat"/>
          <w:b/>
        </w:rPr>
      </w:pPr>
    </w:p>
    <w:p w14:paraId="021A87BC" w14:textId="77777777" w:rsidR="001C0CA8" w:rsidRPr="00B138F3" w:rsidRDefault="001C0CA8" w:rsidP="001C0CA8">
      <w:pPr>
        <w:widowControl w:val="0"/>
        <w:spacing w:after="160"/>
        <w:jc w:val="both"/>
        <w:rPr>
          <w:rFonts w:ascii="GHEA Grapalat" w:hAnsi="GHEA Grapalat"/>
        </w:rPr>
      </w:pPr>
      <w:r w:rsidRPr="00B138F3">
        <w:rPr>
          <w:rFonts w:ascii="GHEA Grapalat" w:hAnsi="GHEA Grapalat"/>
        </w:rPr>
        <w:br w:type="page"/>
      </w:r>
    </w:p>
    <w:p w14:paraId="00AB6C1A" w14:textId="77777777" w:rsidR="001C0CA8" w:rsidRPr="00B138F3" w:rsidRDefault="001C0CA8" w:rsidP="001C0CA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14:paraId="4B5ED55F" w14:textId="4B1E9444" w:rsidR="001C0CA8" w:rsidRPr="00B138F3" w:rsidRDefault="001C0CA8" w:rsidP="001C0CA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к Приглашению на </w:t>
      </w:r>
      <w:r w:rsidR="00281DD6" w:rsidRPr="00C418BA">
        <w:rPr>
          <w:rFonts w:ascii="GHEA Grapalat" w:hAnsi="GHEA Grapalat"/>
          <w:b/>
          <w:sz w:val="22"/>
          <w:szCs w:val="22"/>
        </w:rPr>
        <w:t>запрос котировок</w:t>
      </w:r>
      <w:r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C14AA5">
        <w:rPr>
          <w:rFonts w:ascii="GHEA Grapalat" w:hAnsi="GHEA Grapalat"/>
          <w:b/>
          <w:sz w:val="24"/>
          <w:szCs w:val="24"/>
        </w:rPr>
        <w:t>СЕБЗЦ - GHAPDzB-26-7</w:t>
      </w:r>
      <w:r w:rsidR="00A640C4">
        <w:rPr>
          <w:rFonts w:ascii="GHEA Grapalat" w:hAnsi="GHEA Grapalat"/>
          <w:b/>
          <w:sz w:val="24"/>
          <w:szCs w:val="24"/>
        </w:rPr>
        <w:t xml:space="preserve">      </w:t>
      </w:r>
    </w:p>
    <w:p w14:paraId="102C72A2" w14:textId="77777777" w:rsidR="001C0CA8" w:rsidRPr="00B138F3" w:rsidRDefault="001C0CA8" w:rsidP="001C0CA8">
      <w:pPr>
        <w:widowControl w:val="0"/>
        <w:spacing w:after="160"/>
        <w:ind w:left="-142" w:firstLine="142"/>
        <w:jc w:val="center"/>
        <w:rPr>
          <w:rFonts w:ascii="GHEA Grapalat" w:hAnsi="GHEA Grapalat"/>
          <w:i/>
        </w:rPr>
      </w:pPr>
    </w:p>
    <w:p w14:paraId="14367CFB" w14:textId="77777777" w:rsidR="001C0CA8" w:rsidRPr="00B138F3" w:rsidRDefault="001C0CA8" w:rsidP="001C0CA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096571A5" w14:textId="77777777" w:rsidR="001C0CA8" w:rsidRPr="00B138F3" w:rsidRDefault="001C0CA8" w:rsidP="001C0CA8">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14:paraId="13C56CDC" w14:textId="77777777" w:rsidR="001C0CA8" w:rsidRPr="00B138F3" w:rsidRDefault="001C0CA8" w:rsidP="001C0CA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17EDE3F4" w14:textId="77777777" w:rsidR="001C0CA8" w:rsidRPr="00B138F3" w:rsidRDefault="001C0CA8" w:rsidP="001C0CA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1C0CA8" w:rsidRPr="00B138F3" w14:paraId="13F60745" w14:textId="77777777" w:rsidTr="00C873FF">
        <w:tc>
          <w:tcPr>
            <w:tcW w:w="4643" w:type="dxa"/>
          </w:tcPr>
          <w:p w14:paraId="1C4ECBAE" w14:textId="77777777" w:rsidR="001C0CA8" w:rsidRPr="00B138F3" w:rsidRDefault="001C0CA8" w:rsidP="00C873FF">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14:paraId="15E882FE" w14:textId="77777777" w:rsidR="001C0CA8" w:rsidRPr="00B138F3" w:rsidRDefault="001C0CA8" w:rsidP="00C873FF">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14:paraId="60818FFF" w14:textId="77777777" w:rsidR="001C0CA8" w:rsidRPr="00B138F3" w:rsidRDefault="001C0CA8" w:rsidP="001C0CA8">
      <w:pPr>
        <w:widowControl w:val="0"/>
        <w:tabs>
          <w:tab w:val="left" w:pos="720"/>
          <w:tab w:val="left" w:pos="1440"/>
          <w:tab w:val="left" w:pos="8865"/>
        </w:tabs>
        <w:spacing w:after="160"/>
        <w:jc w:val="center"/>
        <w:rPr>
          <w:rFonts w:ascii="GHEA Grapalat" w:hAnsi="GHEA Grapalat" w:cs="Sylfaen"/>
        </w:rPr>
      </w:pPr>
    </w:p>
    <w:p w14:paraId="657E10BC" w14:textId="77777777" w:rsidR="001C0CA8" w:rsidRPr="00B138F3" w:rsidRDefault="001C0CA8" w:rsidP="001C0CA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14:paraId="3054FA1A" w14:textId="77777777" w:rsidR="001C0CA8" w:rsidRPr="00B138F3" w:rsidRDefault="001C0CA8" w:rsidP="001C0CA8">
      <w:pPr>
        <w:widowControl w:val="0"/>
        <w:spacing w:after="160"/>
        <w:ind w:firstLine="709"/>
        <w:jc w:val="both"/>
        <w:rPr>
          <w:rFonts w:ascii="GHEA Grapalat" w:hAnsi="GHEA Grapalat"/>
          <w:b/>
        </w:rPr>
      </w:pPr>
    </w:p>
    <w:p w14:paraId="470B904F" w14:textId="77777777" w:rsidR="001C0CA8" w:rsidRPr="00B138F3" w:rsidRDefault="001C0CA8" w:rsidP="001C0CA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21AC10E0" w14:textId="77777777" w:rsidR="001C0CA8" w:rsidRPr="00B138F3" w:rsidRDefault="001C0CA8" w:rsidP="001C0CA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110239C" w14:textId="77777777" w:rsidR="001C0CA8" w:rsidRPr="00B138F3" w:rsidRDefault="001C0CA8" w:rsidP="001C0CA8">
      <w:pPr>
        <w:widowControl w:val="0"/>
        <w:spacing w:after="160"/>
        <w:ind w:firstLine="709"/>
        <w:jc w:val="both"/>
        <w:rPr>
          <w:rFonts w:ascii="GHEA Grapalat" w:hAnsi="GHEA Grapalat" w:cs="Times Armenian"/>
        </w:rPr>
      </w:pPr>
    </w:p>
    <w:p w14:paraId="43330764" w14:textId="77777777" w:rsidR="001C0CA8" w:rsidRPr="00B138F3" w:rsidRDefault="001C0CA8" w:rsidP="001C0CA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17AF5A80" w14:textId="77777777" w:rsidR="001C0CA8" w:rsidRPr="00B138F3" w:rsidRDefault="001C0CA8" w:rsidP="001C0CA8">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14:paraId="3D2FABCE" w14:textId="66648ED1"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3F1D60">
        <w:rPr>
          <w:rFonts w:ascii="GHEA Grapalat" w:hAnsi="GHEA Grapalat"/>
          <w:lang w:val="hy-AM"/>
        </w:rPr>
        <w:t xml:space="preserve">5 </w:t>
      </w:r>
      <w:r w:rsidRPr="00B138F3">
        <w:rPr>
          <w:rFonts w:ascii="GHEA Grapalat" w:hAnsi="GHEA Grapalat"/>
        </w:rPr>
        <w:t>дней.</w:t>
      </w:r>
    </w:p>
    <w:p w14:paraId="68DEC65D"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14:paraId="456CD765"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14:paraId="7B900FF6"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0C13B23"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в)</w:t>
      </w:r>
      <w:r w:rsidRPr="00B138F3">
        <w:rPr>
          <w:rFonts w:ascii="GHEA Grapalat" w:hAnsi="GHEA Grapalat"/>
        </w:rPr>
        <w:tab/>
        <w:t>отказываться от исполнения договора и требовать возврата уплаченной за товар суммы.</w:t>
      </w:r>
    </w:p>
    <w:p w14:paraId="7006A7C5"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14:paraId="4A5F2CA6"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 товара;</w:t>
      </w:r>
    </w:p>
    <w:p w14:paraId="4040AE5A"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0C6D8891"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14:paraId="611CDC4B"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14:paraId="2B3C1D3D"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14:paraId="3C3A6788"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14:paraId="27A292FE"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2EDD1CC"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18964971"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14:paraId="588C2EB8"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14:paraId="14E92B4D"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14:paraId="502EF65F"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14:paraId="34AE8CB4"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14:paraId="2758A857" w14:textId="77777777" w:rsidR="001C0CA8" w:rsidRPr="00B138F3" w:rsidRDefault="001C0CA8" w:rsidP="001C0CA8">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14:paraId="0F3EC802"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14:paraId="768BA341"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6602ED19"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194EB4EC"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7B7F773B"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640E06CC" w14:textId="77777777" w:rsidR="001C0CA8" w:rsidRPr="00B138F3" w:rsidRDefault="001C0CA8" w:rsidP="001C0CA8">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14:paraId="09279D66"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14:paraId="4FCE0B00"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E88DAA4"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14:paraId="53387EAC" w14:textId="77777777" w:rsidR="001C0CA8" w:rsidRPr="00B138F3" w:rsidRDefault="001C0CA8" w:rsidP="001C0CA8">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14:paraId="3960760F"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14:paraId="449DF4AA" w14:textId="77777777" w:rsidR="001C0CA8" w:rsidRPr="00B138F3" w:rsidRDefault="001C0CA8" w:rsidP="001C0CA8">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14:paraId="7AC00814"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14:paraId="3402DDCE"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14:paraId="6D03E919"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14:paraId="4A1245F0"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3A11EAB8"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14:paraId="5C666936"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 xml:space="preserve">Забирать обратно товар, принятый Покупателем в соответствии с пунктом 2.2.2 договора на ответственное хранение, или в разумный срок </w:t>
      </w:r>
      <w:r w:rsidRPr="00B138F3">
        <w:rPr>
          <w:rFonts w:ascii="GHEA Grapalat" w:hAnsi="GHEA Grapalat"/>
        </w:rPr>
        <w:lastRenderedPageBreak/>
        <w:t>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FDF2AAF"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14:paraId="0F757543"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14:paraId="28203E38"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77FFAAA1" w14:textId="77777777" w:rsidR="001C0CA8" w:rsidRPr="00B138F3" w:rsidRDefault="001C0CA8" w:rsidP="001C0CA8">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2641DCD9" w14:textId="77777777" w:rsidR="001C0CA8" w:rsidRPr="00B138F3" w:rsidRDefault="001C0CA8" w:rsidP="001C0CA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47C23C23"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0189D340" w14:textId="77777777" w:rsidR="001C0CA8" w:rsidRPr="00B138F3" w:rsidRDefault="001C0CA8" w:rsidP="001C0CA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1F79EB22"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FootnoteReference"/>
          <w:rFonts w:ascii="GHEA Grapalat" w:hAnsi="GHEA Grapalat"/>
        </w:rPr>
        <w:footnoteReference w:customMarkFollows="1" w:id="20"/>
        <w:t>18</w:t>
      </w:r>
      <w:r w:rsidRPr="00B138F3">
        <w:rPr>
          <w:rFonts w:ascii="GHEA Grapalat" w:hAnsi="GHEA Grapalat"/>
        </w:rPr>
        <w:t>.</w:t>
      </w:r>
    </w:p>
    <w:p w14:paraId="233E49A0" w14:textId="77777777" w:rsidR="001C0CA8" w:rsidRDefault="001C0CA8" w:rsidP="001C0CA8">
      <w:pPr>
        <w:widowControl w:val="0"/>
        <w:tabs>
          <w:tab w:val="left" w:pos="1134"/>
        </w:tabs>
        <w:spacing w:after="160"/>
        <w:ind w:firstLine="567"/>
        <w:jc w:val="both"/>
        <w:rPr>
          <w:rFonts w:ascii="GHEA Grapalat" w:hAnsi="GHEA Grapalat"/>
          <w:lang w:val="hy-AM"/>
        </w:rPr>
      </w:pPr>
      <w:r w:rsidRPr="00B138F3">
        <w:rPr>
          <w:rFonts w:ascii="GHEA Grapalat" w:hAnsi="GHEA Grapalat"/>
        </w:rPr>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 xml:space="preserve">графиком </w:t>
      </w:r>
      <w:r w:rsidRPr="00B138F3">
        <w:rPr>
          <w:rFonts w:ascii="GHEA Grapalat" w:hAnsi="GHEA Grapalat"/>
        </w:rPr>
        <w:lastRenderedPageBreak/>
        <w:t>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Pr>
          <w:rFonts w:ascii="GHEA Grapalat" w:hAnsi="GHEA Grapalat"/>
        </w:rPr>
        <w:t xml:space="preserve"> ---</w:t>
      </w:r>
      <w:proofErr w:type="gramEnd"/>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14:paraId="279B4F0A" w14:textId="77777777" w:rsidR="001C0CA8" w:rsidRPr="001762F4" w:rsidRDefault="001C0CA8" w:rsidP="001C0CA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0C33EE8B" w14:textId="77777777" w:rsidR="001C0CA8" w:rsidRPr="00B138F3" w:rsidRDefault="001C0CA8" w:rsidP="001C0CA8">
      <w:pPr>
        <w:widowControl w:val="0"/>
        <w:spacing w:after="160"/>
        <w:ind w:firstLine="720"/>
        <w:jc w:val="both"/>
        <w:rPr>
          <w:rFonts w:ascii="GHEA Grapalat" w:hAnsi="GHEA Grapalat" w:cs="Sylfaen"/>
          <w:i/>
          <w:u w:val="single"/>
          <w:lang w:val="hy-AM"/>
        </w:rPr>
      </w:pPr>
    </w:p>
    <w:p w14:paraId="3F52F34B" w14:textId="77777777" w:rsidR="001C0CA8" w:rsidRPr="00B138F3" w:rsidRDefault="001C0CA8" w:rsidP="001C0CA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6C4C6D8E"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14:paraId="4B13D8EC" w14:textId="77777777" w:rsidR="001C0CA8" w:rsidRPr="00B138F3" w:rsidRDefault="001C0CA8" w:rsidP="001C0CA8">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FootnoteReference"/>
          <w:rFonts w:ascii="GHEA Grapalat" w:hAnsi="GHEA Grapalat"/>
        </w:rPr>
        <w:footnoteReference w:customMarkFollows="1" w:id="21"/>
        <w:t>19</w:t>
      </w:r>
      <w:r w:rsidRPr="00B138F3">
        <w:rPr>
          <w:rFonts w:ascii="GHEA Grapalat" w:hAnsi="GHEA Grapalat"/>
        </w:rPr>
        <w:t>.</w:t>
      </w:r>
    </w:p>
    <w:p w14:paraId="5375A4C8" w14:textId="77777777" w:rsidR="001C0CA8" w:rsidRPr="00B138F3" w:rsidRDefault="001C0CA8" w:rsidP="001C0CA8">
      <w:pPr>
        <w:widowControl w:val="0"/>
        <w:spacing w:after="160"/>
        <w:jc w:val="center"/>
        <w:rPr>
          <w:rFonts w:ascii="GHEA Grapalat" w:hAnsi="GHEA Grapalat"/>
          <w:b/>
        </w:rPr>
      </w:pPr>
      <w:r w:rsidRPr="00B138F3">
        <w:rPr>
          <w:rFonts w:ascii="GHEA Grapalat" w:hAnsi="GHEA Grapalat"/>
          <w:b/>
        </w:rPr>
        <w:t>5. ПЕРЕДАЧА И ПРИЕМ ТОВАРА</w:t>
      </w:r>
    </w:p>
    <w:p w14:paraId="633F7EB2"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14:paraId="15EC5E0A" w14:textId="77777777" w:rsidR="001C0CA8" w:rsidRDefault="001C0CA8" w:rsidP="001C0CA8">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27E06446" w14:textId="77777777" w:rsidR="001C0CA8" w:rsidRDefault="001C0CA8" w:rsidP="001C0CA8">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6673A592" w14:textId="77777777" w:rsidR="001C0CA8" w:rsidRDefault="001C0CA8" w:rsidP="001C0CA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7DA3D190" w14:textId="77777777" w:rsidR="001C0CA8" w:rsidRDefault="001C0CA8" w:rsidP="001C0CA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 xml:space="preserve">в отношении Продавца применяет меры ответственности, </w:t>
      </w:r>
      <w:r>
        <w:rPr>
          <w:rFonts w:ascii="GHEA Grapalat" w:hAnsi="GHEA Grapalat"/>
        </w:rPr>
        <w:lastRenderedPageBreak/>
        <w:t>предусмотренные договором.</w:t>
      </w:r>
    </w:p>
    <w:p w14:paraId="10AB875D" w14:textId="77777777" w:rsidR="001C0CA8"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F74AC9D" w14:textId="77777777" w:rsidR="001C0CA8" w:rsidRDefault="001C0CA8" w:rsidP="001C0CA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5A0ED4DB" w14:textId="77777777" w:rsidR="001C0CA8" w:rsidRDefault="001C0CA8" w:rsidP="001C0CA8">
      <w:pPr>
        <w:widowControl w:val="0"/>
        <w:tabs>
          <w:tab w:val="left" w:pos="1134"/>
        </w:tabs>
        <w:spacing w:after="160"/>
        <w:ind w:firstLine="567"/>
        <w:jc w:val="both"/>
        <w:rPr>
          <w:rFonts w:ascii="GHEA Grapalat" w:hAnsi="GHEA Grapalat"/>
        </w:rPr>
      </w:pPr>
    </w:p>
    <w:p w14:paraId="0608BCE3" w14:textId="77777777" w:rsidR="001C0CA8" w:rsidRPr="00B138F3" w:rsidRDefault="001C0CA8" w:rsidP="001C0CA8">
      <w:pPr>
        <w:widowControl w:val="0"/>
        <w:spacing w:after="160"/>
        <w:jc w:val="center"/>
        <w:rPr>
          <w:rFonts w:ascii="GHEA Grapalat" w:hAnsi="GHEA Grapalat"/>
          <w:b/>
        </w:rPr>
      </w:pPr>
      <w:r w:rsidRPr="00B138F3">
        <w:rPr>
          <w:rFonts w:ascii="GHEA Grapalat" w:hAnsi="GHEA Grapalat"/>
          <w:b/>
        </w:rPr>
        <w:t>6. ОТВЕТСТВЕННОСТЬ СТОРОН</w:t>
      </w:r>
    </w:p>
    <w:p w14:paraId="18431673"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14:paraId="60C10647"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14:paraId="681ABD17"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22"/>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4D4F963"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14:paraId="59704998"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43C42502"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6CCA0EE"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 xml:space="preserve">Уплата пеней и (или) штрафов не освобождает стороны от полного </w:t>
      </w:r>
      <w:r w:rsidRPr="00B138F3">
        <w:rPr>
          <w:rFonts w:ascii="GHEA Grapalat" w:hAnsi="GHEA Grapalat"/>
        </w:rPr>
        <w:lastRenderedPageBreak/>
        <w:t>исполнения своих договорных обязательств.</w:t>
      </w:r>
    </w:p>
    <w:p w14:paraId="0346B730" w14:textId="77777777" w:rsidR="001C0CA8" w:rsidRPr="00B138F3" w:rsidRDefault="001C0CA8" w:rsidP="001C0CA8">
      <w:pPr>
        <w:rPr>
          <w:rFonts w:ascii="GHEA Grapalat" w:hAnsi="GHEA Grapalat"/>
          <w:lang w:val="hy-AM"/>
        </w:rPr>
      </w:pPr>
    </w:p>
    <w:p w14:paraId="4AEE4F0E" w14:textId="77777777" w:rsidR="001C0CA8" w:rsidRPr="00B138F3" w:rsidRDefault="001C0CA8" w:rsidP="001C0CA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335BA2C8" w14:textId="77777777" w:rsidR="001C0CA8" w:rsidRPr="00B138F3" w:rsidRDefault="001C0CA8" w:rsidP="001C0CA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D80A334" w14:textId="77777777" w:rsidR="001C0CA8" w:rsidRPr="00B138F3" w:rsidRDefault="001C0CA8" w:rsidP="001C0CA8">
      <w:pPr>
        <w:widowControl w:val="0"/>
        <w:spacing w:after="160"/>
        <w:jc w:val="center"/>
        <w:rPr>
          <w:rFonts w:ascii="GHEA Grapalat" w:hAnsi="GHEA Grapalat"/>
          <w:lang w:val="hy-AM"/>
        </w:rPr>
      </w:pPr>
    </w:p>
    <w:p w14:paraId="2B01E5D9" w14:textId="77777777" w:rsidR="001C0CA8" w:rsidRPr="00B138F3" w:rsidRDefault="001C0CA8" w:rsidP="001C0CA8">
      <w:pPr>
        <w:widowControl w:val="0"/>
        <w:spacing w:after="160"/>
        <w:jc w:val="center"/>
        <w:rPr>
          <w:rFonts w:ascii="GHEA Grapalat" w:hAnsi="GHEA Grapalat"/>
          <w:b/>
        </w:rPr>
      </w:pPr>
      <w:r w:rsidRPr="00B138F3">
        <w:rPr>
          <w:rFonts w:ascii="GHEA Grapalat" w:hAnsi="GHEA Grapalat"/>
          <w:b/>
        </w:rPr>
        <w:t>8. ИНЫЕ УСЛОВИЯ</w:t>
      </w:r>
    </w:p>
    <w:p w14:paraId="02DB7527" w14:textId="77777777" w:rsidR="001C0CA8" w:rsidRPr="00B138F3" w:rsidRDefault="001C0CA8" w:rsidP="001C0CA8">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829F8F0" w14:textId="77777777" w:rsidR="001C0CA8" w:rsidRPr="00B138F3" w:rsidRDefault="001C0CA8" w:rsidP="001C0CA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FootnoteReference"/>
          <w:rFonts w:ascii="GHEA Grapalat" w:hAnsi="GHEA Grapalat"/>
        </w:rPr>
        <w:footnoteReference w:customMarkFollows="1" w:id="23"/>
        <w:t>21</w:t>
      </w:r>
      <w:r w:rsidRPr="00B138F3">
        <w:rPr>
          <w:rFonts w:ascii="GHEA Grapalat" w:hAnsi="GHEA Grapalat"/>
        </w:rPr>
        <w:t>.</w:t>
      </w:r>
    </w:p>
    <w:p w14:paraId="3D3FE9A1" w14:textId="77777777" w:rsidR="001C0CA8" w:rsidRPr="00B138F3" w:rsidRDefault="001C0CA8" w:rsidP="001C0CA8">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14:paraId="57F2992F" w14:textId="77777777" w:rsidR="001C0CA8" w:rsidRPr="00B138F3" w:rsidRDefault="001C0CA8" w:rsidP="001C0CA8">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w:t>
      </w:r>
      <w:r w:rsidRPr="00B138F3">
        <w:rPr>
          <w:rFonts w:ascii="GHEA Grapalat" w:hAnsi="GHEA Grapalat"/>
        </w:rPr>
        <w:lastRenderedPageBreak/>
        <w:t>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0EB75CC" w14:textId="77777777" w:rsidR="001C0CA8" w:rsidRPr="00B138F3" w:rsidRDefault="001C0CA8" w:rsidP="001C0CA8">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14:paraId="3412BECB" w14:textId="77777777" w:rsidR="001C0CA8" w:rsidRPr="00B138F3" w:rsidRDefault="001C0CA8" w:rsidP="001C0CA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4E2E479D" w14:textId="77777777" w:rsidR="001C0CA8" w:rsidRPr="00B138F3" w:rsidRDefault="001C0CA8" w:rsidP="001C0CA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07E3204" w14:textId="77777777" w:rsidR="001C0CA8" w:rsidRPr="00B138F3" w:rsidRDefault="001C0CA8" w:rsidP="001C0CA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451B771"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14:paraId="2DF74AC9"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14:paraId="02FCC79B"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24"/>
        <w:t>22</w:t>
      </w:r>
      <w:r w:rsidRPr="00B138F3">
        <w:rPr>
          <w:rFonts w:ascii="GHEA Grapalat" w:hAnsi="GHEA Grapalat"/>
        </w:rPr>
        <w:t>.</w:t>
      </w:r>
    </w:p>
    <w:p w14:paraId="36823CD5"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25"/>
        <w:t>23</w:t>
      </w:r>
      <w:r w:rsidRPr="00B138F3">
        <w:rPr>
          <w:rFonts w:ascii="GHEA Grapalat" w:hAnsi="GHEA Grapalat"/>
        </w:rPr>
        <w:t>.</w:t>
      </w:r>
    </w:p>
    <w:p w14:paraId="3D6481B6"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товара,а</w:t>
      </w:r>
      <w:proofErr w:type="spellEnd"/>
      <w:proofErr w:type="gramEnd"/>
      <w:r w:rsidRPr="00B138F3">
        <w:rPr>
          <w:rFonts w:ascii="GHEA Grapalat" w:hAnsi="GHEA Grapalat"/>
        </w:rPr>
        <w:t xml:space="preserve">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53D0F4CA" w14:textId="77777777" w:rsidR="001C0CA8" w:rsidRPr="00B138F3" w:rsidRDefault="001C0CA8" w:rsidP="001C0CA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124BC2C6"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14:paraId="7F7BF427" w14:textId="77777777" w:rsidR="001C0CA8" w:rsidRPr="00B138F3" w:rsidRDefault="001C0CA8" w:rsidP="001C0CA8">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51526E48" w14:textId="77777777" w:rsidR="001C0CA8" w:rsidRPr="00B138F3" w:rsidRDefault="001C0CA8" w:rsidP="001C0CA8">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625DB292"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3F9872E4" w14:textId="77777777" w:rsidR="001C0CA8" w:rsidRPr="00B138F3"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14:paraId="567C653A" w14:textId="77777777" w:rsidR="001C0CA8" w:rsidRPr="00974EA8" w:rsidRDefault="001C0CA8" w:rsidP="001C0CA8">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w:t>
      </w:r>
      <w:proofErr w:type="spellStart"/>
      <w:r w:rsidRPr="00DC2F9B">
        <w:rPr>
          <w:rFonts w:ascii="GHEA Grapalat" w:hAnsi="GHEA Grapalat"/>
        </w:rPr>
        <w:t>предусмотрения</w:t>
      </w:r>
      <w:proofErr w:type="spellEnd"/>
      <w:r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 полном объеме результата </w:t>
      </w:r>
      <w:r w:rsidRPr="00DC2F9B">
        <w:rPr>
          <w:rFonts w:ascii="GHEA Grapalat" w:hAnsi="GHEA Grapalat"/>
        </w:rPr>
        <w:lastRenderedPageBreak/>
        <w:t>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Pr="00974EA8">
        <w:rPr>
          <w:rFonts w:ascii="GHEA Grapalat" w:hAnsi="GHEA Grapalat"/>
        </w:rPr>
        <w:t>двадцатипятикратный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Pr="00974EA8">
        <w:rPr>
          <w:rFonts w:ascii="GHEA Grapalat" w:hAnsi="GHEA Grapalat"/>
        </w:rPr>
        <w:t>обеспечений квалификации и договора</w:t>
      </w:r>
      <w:proofErr w:type="gramEnd"/>
      <w:r w:rsidRPr="00974EA8">
        <w:rPr>
          <w:rFonts w:ascii="GHEA Grapalat" w:hAnsi="GHEA Grapalat"/>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FootnoteReference"/>
          <w:rFonts w:ascii="GHEA Grapalat" w:hAnsi="GHEA Grapalat"/>
        </w:rPr>
        <w:footnoteReference w:customMarkFollows="1" w:id="26"/>
        <w:t>24</w:t>
      </w:r>
    </w:p>
    <w:p w14:paraId="7D443816" w14:textId="77777777" w:rsidR="001C0CA8" w:rsidRPr="00B138F3" w:rsidRDefault="001C0CA8" w:rsidP="001C0CA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1C0CA8" w:rsidRPr="00B138F3" w14:paraId="6CF832E3" w14:textId="77777777" w:rsidTr="00C873FF">
        <w:tc>
          <w:tcPr>
            <w:tcW w:w="4536" w:type="dxa"/>
          </w:tcPr>
          <w:p w14:paraId="3D2891EA" w14:textId="77777777" w:rsidR="001C0CA8" w:rsidRPr="00B138F3" w:rsidRDefault="001C0CA8" w:rsidP="00C873FF">
            <w:pPr>
              <w:widowControl w:val="0"/>
              <w:spacing w:after="160"/>
              <w:jc w:val="center"/>
              <w:rPr>
                <w:rFonts w:ascii="GHEA Grapalat" w:hAnsi="GHEA Grapalat" w:cs="Sylfaen"/>
                <w:b/>
                <w:bCs/>
              </w:rPr>
            </w:pPr>
            <w:r w:rsidRPr="00B138F3">
              <w:rPr>
                <w:rFonts w:ascii="GHEA Grapalat" w:hAnsi="GHEA Grapalat"/>
                <w:b/>
              </w:rPr>
              <w:t>ПОКУПАТЕЛЬ</w:t>
            </w:r>
          </w:p>
          <w:p w14:paraId="58728377" w14:textId="77777777" w:rsidR="001C0CA8" w:rsidRPr="00B138F3" w:rsidRDefault="001C0CA8" w:rsidP="00C873FF">
            <w:pPr>
              <w:widowControl w:val="0"/>
              <w:jc w:val="center"/>
              <w:rPr>
                <w:rFonts w:ascii="GHEA Grapalat" w:hAnsi="GHEA Grapalat"/>
                <w:lang w:val="en-US"/>
              </w:rPr>
            </w:pPr>
            <w:r w:rsidRPr="00B138F3">
              <w:rPr>
                <w:rFonts w:ascii="GHEA Grapalat" w:hAnsi="GHEA Grapalat"/>
                <w:lang w:val="en-US"/>
              </w:rPr>
              <w:t>_______________________</w:t>
            </w:r>
          </w:p>
          <w:p w14:paraId="3C2A54AE" w14:textId="77777777" w:rsidR="001C0CA8" w:rsidRPr="00B138F3" w:rsidRDefault="001C0CA8" w:rsidP="00C873FF">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3EFF78FE" w14:textId="77777777" w:rsidR="001C0CA8" w:rsidRPr="00B138F3" w:rsidRDefault="001C0CA8" w:rsidP="00C873FF">
            <w:pPr>
              <w:widowControl w:val="0"/>
              <w:spacing w:after="160"/>
              <w:jc w:val="center"/>
              <w:rPr>
                <w:rFonts w:ascii="GHEA Grapalat" w:hAnsi="GHEA Grapalat"/>
              </w:rPr>
            </w:pPr>
            <w:r w:rsidRPr="00B138F3">
              <w:rPr>
                <w:rFonts w:ascii="GHEA Grapalat" w:hAnsi="GHEA Grapalat"/>
              </w:rPr>
              <w:t>М. П.</w:t>
            </w:r>
          </w:p>
        </w:tc>
        <w:tc>
          <w:tcPr>
            <w:tcW w:w="760" w:type="dxa"/>
          </w:tcPr>
          <w:p w14:paraId="69D183AF" w14:textId="77777777" w:rsidR="001C0CA8" w:rsidRPr="00B138F3" w:rsidRDefault="001C0CA8" w:rsidP="00C873FF">
            <w:pPr>
              <w:widowControl w:val="0"/>
              <w:spacing w:after="160"/>
              <w:jc w:val="center"/>
              <w:rPr>
                <w:rFonts w:ascii="GHEA Grapalat" w:hAnsi="GHEA Grapalat"/>
              </w:rPr>
            </w:pPr>
          </w:p>
        </w:tc>
        <w:tc>
          <w:tcPr>
            <w:tcW w:w="4343" w:type="dxa"/>
          </w:tcPr>
          <w:p w14:paraId="25B5C17E" w14:textId="77777777" w:rsidR="001C0CA8" w:rsidRPr="00B138F3" w:rsidRDefault="001C0CA8" w:rsidP="00C873FF">
            <w:pPr>
              <w:widowControl w:val="0"/>
              <w:spacing w:after="160"/>
              <w:jc w:val="center"/>
              <w:rPr>
                <w:rFonts w:ascii="GHEA Grapalat" w:hAnsi="GHEA Grapalat" w:cs="Sylfaen"/>
                <w:b/>
                <w:bCs/>
              </w:rPr>
            </w:pPr>
            <w:r w:rsidRPr="00B138F3">
              <w:rPr>
                <w:rFonts w:ascii="GHEA Grapalat" w:hAnsi="GHEA Grapalat"/>
                <w:b/>
              </w:rPr>
              <w:t>ПРОДАВЕЦ</w:t>
            </w:r>
          </w:p>
          <w:p w14:paraId="48CCCE59" w14:textId="77777777" w:rsidR="001C0CA8" w:rsidRPr="00B138F3" w:rsidRDefault="001C0CA8" w:rsidP="00C873FF">
            <w:pPr>
              <w:widowControl w:val="0"/>
              <w:jc w:val="center"/>
              <w:rPr>
                <w:rFonts w:ascii="GHEA Grapalat" w:hAnsi="GHEA Grapalat"/>
                <w:lang w:val="en-US"/>
              </w:rPr>
            </w:pPr>
            <w:r w:rsidRPr="00B138F3">
              <w:rPr>
                <w:rFonts w:ascii="GHEA Grapalat" w:hAnsi="GHEA Grapalat"/>
                <w:lang w:val="en-US"/>
              </w:rPr>
              <w:t>______________________</w:t>
            </w:r>
          </w:p>
          <w:p w14:paraId="7415026C" w14:textId="77777777" w:rsidR="001C0CA8" w:rsidRPr="00B138F3" w:rsidRDefault="001C0CA8" w:rsidP="00C873FF">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650ADE1F" w14:textId="77777777" w:rsidR="001C0CA8" w:rsidRPr="00B138F3" w:rsidRDefault="001C0CA8" w:rsidP="00C873FF">
            <w:pPr>
              <w:widowControl w:val="0"/>
              <w:spacing w:after="160"/>
              <w:jc w:val="center"/>
              <w:rPr>
                <w:rFonts w:ascii="GHEA Grapalat" w:hAnsi="GHEA Grapalat"/>
              </w:rPr>
            </w:pPr>
            <w:r w:rsidRPr="00B138F3">
              <w:rPr>
                <w:rFonts w:ascii="GHEA Grapalat" w:hAnsi="GHEA Grapalat"/>
              </w:rPr>
              <w:t>М. П.</w:t>
            </w:r>
          </w:p>
        </w:tc>
      </w:tr>
    </w:tbl>
    <w:p w14:paraId="08C51053" w14:textId="77777777" w:rsidR="001C0CA8" w:rsidRDefault="001C0CA8" w:rsidP="001C0CA8">
      <w:pPr>
        <w:widowControl w:val="0"/>
        <w:spacing w:after="160"/>
        <w:ind w:firstLine="567"/>
        <w:jc w:val="both"/>
        <w:rPr>
          <w:rFonts w:ascii="GHEA Grapalat" w:hAnsi="GHEA Grapalat"/>
          <w:i/>
          <w:lang w:val="hy-AM"/>
        </w:rPr>
      </w:pPr>
    </w:p>
    <w:p w14:paraId="0B0FFC53" w14:textId="77777777" w:rsidR="001C0CA8" w:rsidRPr="00B138F3" w:rsidRDefault="001C0CA8" w:rsidP="001C0CA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7F4FAA28" w14:textId="77777777" w:rsidR="001C0CA8" w:rsidRPr="00B138F3" w:rsidRDefault="001C0CA8" w:rsidP="001C0CA8">
      <w:pPr>
        <w:widowControl w:val="0"/>
        <w:spacing w:after="160"/>
        <w:rPr>
          <w:rFonts w:ascii="GHEA Grapalat" w:hAnsi="GHEA Grapalat"/>
        </w:rPr>
      </w:pPr>
    </w:p>
    <w:p w14:paraId="2E3FAE9A" w14:textId="77777777" w:rsidR="001C0CA8" w:rsidRPr="00382B60" w:rsidRDefault="001C0CA8" w:rsidP="001C0CA8">
      <w:pPr>
        <w:widowControl w:val="0"/>
        <w:spacing w:after="160"/>
        <w:jc w:val="right"/>
        <w:rPr>
          <w:rFonts w:ascii="GHEA Grapalat" w:hAnsi="GHEA Grapalat"/>
        </w:rPr>
        <w:sectPr w:rsidR="001C0CA8" w:rsidRPr="00382B60" w:rsidSect="00B376F7">
          <w:footerReference w:type="default" r:id="rId8"/>
          <w:footnotePr>
            <w:pos w:val="beneathText"/>
          </w:footnotePr>
          <w:pgSz w:w="11906" w:h="16838" w:code="9"/>
          <w:pgMar w:top="567" w:right="1418" w:bottom="1418" w:left="1418" w:header="561" w:footer="561" w:gutter="0"/>
          <w:cols w:space="720"/>
          <w:docGrid w:linePitch="326"/>
        </w:sectPr>
      </w:pPr>
    </w:p>
    <w:p w14:paraId="5C1A1D57" w14:textId="77777777" w:rsidR="001C0CA8" w:rsidRPr="00B138F3" w:rsidRDefault="001C0CA8" w:rsidP="001C0CA8">
      <w:pPr>
        <w:widowControl w:val="0"/>
        <w:spacing w:after="160"/>
        <w:jc w:val="right"/>
        <w:rPr>
          <w:rFonts w:ascii="GHEA Grapalat" w:hAnsi="GHEA Grapalat"/>
          <w:i/>
        </w:rPr>
      </w:pPr>
      <w:r w:rsidRPr="00B138F3">
        <w:rPr>
          <w:rFonts w:ascii="GHEA Grapalat" w:hAnsi="GHEA Grapalat"/>
          <w:i/>
        </w:rPr>
        <w:lastRenderedPageBreak/>
        <w:t>Приложение № 1</w:t>
      </w:r>
    </w:p>
    <w:p w14:paraId="70E472D0" w14:textId="77777777" w:rsidR="001C0CA8" w:rsidRPr="00B138F3" w:rsidRDefault="001C0CA8" w:rsidP="001C0CA8">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07157819" w14:textId="77777777" w:rsidR="001C0CA8" w:rsidRPr="00B138F3" w:rsidRDefault="001C0CA8" w:rsidP="001C0CA8">
      <w:pPr>
        <w:widowControl w:val="0"/>
        <w:spacing w:after="16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FootnoteReference"/>
          <w:rFonts w:ascii="GHEA Grapalat" w:hAnsi="GHEA Grapalat"/>
        </w:rPr>
        <w:footnoteReference w:customMarkFollows="1" w:id="27"/>
        <w:t>*</w:t>
      </w:r>
    </w:p>
    <w:p w14:paraId="5DAD0529" w14:textId="77777777" w:rsidR="001C0CA8" w:rsidRPr="00B138F3" w:rsidRDefault="001C0CA8" w:rsidP="001C0CA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2714"/>
        <w:gridCol w:w="1559"/>
        <w:gridCol w:w="1925"/>
        <w:gridCol w:w="1467"/>
        <w:gridCol w:w="1085"/>
        <w:gridCol w:w="1559"/>
        <w:gridCol w:w="1134"/>
        <w:gridCol w:w="852"/>
        <w:gridCol w:w="709"/>
        <w:gridCol w:w="1158"/>
        <w:gridCol w:w="947"/>
      </w:tblGrid>
      <w:tr w:rsidR="001C0CA8" w:rsidRPr="00B138F3" w14:paraId="4B60A206" w14:textId="77777777" w:rsidTr="00C873FF">
        <w:trPr>
          <w:jc w:val="center"/>
        </w:trPr>
        <w:tc>
          <w:tcPr>
            <w:tcW w:w="16350" w:type="dxa"/>
            <w:gridSpan w:val="12"/>
          </w:tcPr>
          <w:p w14:paraId="51ABEAEF" w14:textId="77777777" w:rsidR="001C0CA8" w:rsidRPr="00B138F3" w:rsidRDefault="001C0CA8" w:rsidP="00C873FF">
            <w:pPr>
              <w:widowControl w:val="0"/>
              <w:jc w:val="center"/>
              <w:rPr>
                <w:rFonts w:ascii="GHEA Grapalat" w:hAnsi="GHEA Grapalat"/>
                <w:sz w:val="16"/>
                <w:szCs w:val="16"/>
              </w:rPr>
            </w:pPr>
            <w:r w:rsidRPr="00B138F3">
              <w:rPr>
                <w:rFonts w:ascii="GHEA Grapalat" w:hAnsi="GHEA Grapalat"/>
                <w:sz w:val="16"/>
                <w:szCs w:val="16"/>
              </w:rPr>
              <w:t>Товар</w:t>
            </w:r>
          </w:p>
        </w:tc>
      </w:tr>
      <w:tr w:rsidR="001C0CA8" w:rsidRPr="00B138F3" w14:paraId="49AF758F" w14:textId="77777777" w:rsidTr="00861BEC">
        <w:trPr>
          <w:trHeight w:val="219"/>
          <w:jc w:val="center"/>
        </w:trPr>
        <w:tc>
          <w:tcPr>
            <w:tcW w:w="1241" w:type="dxa"/>
            <w:vMerge w:val="restart"/>
            <w:vAlign w:val="center"/>
          </w:tcPr>
          <w:p w14:paraId="553499CB" w14:textId="77777777" w:rsidR="001C0CA8" w:rsidRPr="00B138F3" w:rsidRDefault="001C0CA8" w:rsidP="00C873FF">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4" w:type="dxa"/>
            <w:vMerge w:val="restart"/>
            <w:vAlign w:val="center"/>
          </w:tcPr>
          <w:p w14:paraId="5DFCE3E0" w14:textId="77777777" w:rsidR="001C0CA8" w:rsidRPr="00B138F3" w:rsidRDefault="001C0CA8" w:rsidP="00C873FF">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49BEEE21" w14:textId="77777777" w:rsidR="001C0CA8" w:rsidRPr="00B138F3" w:rsidRDefault="001C0CA8" w:rsidP="00C873FF">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14:paraId="3CC23517" w14:textId="77777777" w:rsidR="001C0CA8" w:rsidRPr="00B138F3" w:rsidRDefault="001C0CA8" w:rsidP="00C873FF">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Pr>
                <w:rFonts w:ascii="GHEA Grapalat" w:hAnsi="GHEA Grapalat"/>
                <w:sz w:val="16"/>
                <w:szCs w:val="16"/>
              </w:rPr>
              <w:t>фирменное наименование, модель</w:t>
            </w:r>
            <w:r>
              <w:rPr>
                <w:rFonts w:ascii="GHEA Grapalat" w:hAnsi="GHEA Grapalat"/>
                <w:sz w:val="16"/>
                <w:szCs w:val="16"/>
                <w:lang w:val="hy-AM"/>
              </w:rPr>
              <w:t xml:space="preserve"> </w:t>
            </w:r>
            <w:r w:rsidRPr="00B138F3">
              <w:rPr>
                <w:rFonts w:ascii="GHEA Grapalat" w:hAnsi="GHEA Grapalat"/>
                <w:sz w:val="16"/>
                <w:szCs w:val="16"/>
              </w:rPr>
              <w:t xml:space="preserve">и наименование производителя </w:t>
            </w:r>
            <w:r>
              <w:rPr>
                <w:rStyle w:val="FootnoteReference"/>
                <w:rFonts w:ascii="GHEA Grapalat" w:hAnsi="GHEA Grapalat"/>
                <w:sz w:val="16"/>
                <w:szCs w:val="16"/>
              </w:rPr>
              <w:footnoteReference w:customMarkFollows="1" w:id="28"/>
              <w:t>**</w:t>
            </w:r>
          </w:p>
        </w:tc>
        <w:tc>
          <w:tcPr>
            <w:tcW w:w="1467" w:type="dxa"/>
            <w:vMerge w:val="restart"/>
            <w:vAlign w:val="center"/>
          </w:tcPr>
          <w:p w14:paraId="017B89AD" w14:textId="77777777" w:rsidR="001C0CA8" w:rsidRPr="00B138F3" w:rsidRDefault="001C0CA8" w:rsidP="00C873FF">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7B5D6EE9" w14:textId="77777777" w:rsidR="001C0CA8" w:rsidRPr="00B138F3" w:rsidRDefault="001C0CA8" w:rsidP="00C873FF">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4A74E245" w14:textId="77777777" w:rsidR="001C0CA8" w:rsidRPr="00B138F3" w:rsidRDefault="001C0CA8" w:rsidP="00C873FF">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01195F97" w14:textId="77777777" w:rsidR="001C0CA8" w:rsidRPr="00B138F3" w:rsidRDefault="001C0CA8" w:rsidP="00C873FF">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2" w:type="dxa"/>
            <w:vMerge w:val="restart"/>
            <w:vAlign w:val="center"/>
          </w:tcPr>
          <w:p w14:paraId="4574D442" w14:textId="77777777" w:rsidR="001C0CA8" w:rsidRPr="00B138F3" w:rsidRDefault="001C0CA8" w:rsidP="00C873FF">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2DFFCEDB" w14:textId="77777777" w:rsidR="001C0CA8" w:rsidRPr="00B138F3" w:rsidRDefault="001C0CA8" w:rsidP="00C873FF">
            <w:pPr>
              <w:widowControl w:val="0"/>
              <w:jc w:val="center"/>
              <w:rPr>
                <w:rFonts w:ascii="GHEA Grapalat" w:hAnsi="GHEA Grapalat"/>
                <w:sz w:val="16"/>
                <w:szCs w:val="16"/>
              </w:rPr>
            </w:pPr>
            <w:r w:rsidRPr="00B138F3">
              <w:rPr>
                <w:rFonts w:ascii="GHEA Grapalat" w:hAnsi="GHEA Grapalat"/>
                <w:sz w:val="16"/>
                <w:szCs w:val="16"/>
              </w:rPr>
              <w:t>поставки</w:t>
            </w:r>
          </w:p>
        </w:tc>
      </w:tr>
      <w:tr w:rsidR="001C0CA8" w:rsidRPr="00B138F3" w14:paraId="1B7D3363" w14:textId="77777777" w:rsidTr="00861BEC">
        <w:trPr>
          <w:trHeight w:val="445"/>
          <w:jc w:val="center"/>
        </w:trPr>
        <w:tc>
          <w:tcPr>
            <w:tcW w:w="1241" w:type="dxa"/>
            <w:vMerge/>
            <w:vAlign w:val="center"/>
          </w:tcPr>
          <w:p w14:paraId="6B3DCC28" w14:textId="77777777" w:rsidR="001C0CA8" w:rsidRPr="00B138F3" w:rsidRDefault="001C0CA8" w:rsidP="00C873FF">
            <w:pPr>
              <w:widowControl w:val="0"/>
              <w:jc w:val="center"/>
              <w:rPr>
                <w:rFonts w:ascii="GHEA Grapalat" w:hAnsi="GHEA Grapalat"/>
                <w:sz w:val="16"/>
                <w:szCs w:val="16"/>
              </w:rPr>
            </w:pPr>
          </w:p>
        </w:tc>
        <w:tc>
          <w:tcPr>
            <w:tcW w:w="2714" w:type="dxa"/>
            <w:vMerge/>
            <w:vAlign w:val="center"/>
          </w:tcPr>
          <w:p w14:paraId="3CCE193C" w14:textId="77777777" w:rsidR="001C0CA8" w:rsidRPr="00B138F3" w:rsidRDefault="001C0CA8" w:rsidP="00C873FF">
            <w:pPr>
              <w:widowControl w:val="0"/>
              <w:jc w:val="center"/>
              <w:rPr>
                <w:rFonts w:ascii="GHEA Grapalat" w:hAnsi="GHEA Grapalat"/>
                <w:sz w:val="16"/>
                <w:szCs w:val="16"/>
              </w:rPr>
            </w:pPr>
          </w:p>
        </w:tc>
        <w:tc>
          <w:tcPr>
            <w:tcW w:w="1559" w:type="dxa"/>
            <w:vMerge/>
            <w:vAlign w:val="center"/>
          </w:tcPr>
          <w:p w14:paraId="49AAF2A1" w14:textId="77777777" w:rsidR="001C0CA8" w:rsidRPr="00B138F3" w:rsidRDefault="001C0CA8" w:rsidP="00C873FF">
            <w:pPr>
              <w:widowControl w:val="0"/>
              <w:jc w:val="center"/>
              <w:rPr>
                <w:rFonts w:ascii="GHEA Grapalat" w:hAnsi="GHEA Grapalat"/>
                <w:sz w:val="16"/>
                <w:szCs w:val="16"/>
              </w:rPr>
            </w:pPr>
          </w:p>
        </w:tc>
        <w:tc>
          <w:tcPr>
            <w:tcW w:w="1925" w:type="dxa"/>
            <w:vMerge/>
            <w:vAlign w:val="center"/>
          </w:tcPr>
          <w:p w14:paraId="3E2AF08B" w14:textId="77777777" w:rsidR="001C0CA8" w:rsidRPr="00B138F3" w:rsidRDefault="001C0CA8" w:rsidP="00C873FF">
            <w:pPr>
              <w:widowControl w:val="0"/>
              <w:jc w:val="center"/>
              <w:rPr>
                <w:rFonts w:ascii="GHEA Grapalat" w:hAnsi="GHEA Grapalat"/>
                <w:sz w:val="16"/>
                <w:szCs w:val="16"/>
              </w:rPr>
            </w:pPr>
          </w:p>
        </w:tc>
        <w:tc>
          <w:tcPr>
            <w:tcW w:w="1467" w:type="dxa"/>
            <w:vMerge/>
            <w:vAlign w:val="center"/>
          </w:tcPr>
          <w:p w14:paraId="105AC71C" w14:textId="77777777" w:rsidR="001C0CA8" w:rsidRPr="00B138F3" w:rsidRDefault="001C0CA8" w:rsidP="00C873FF">
            <w:pPr>
              <w:widowControl w:val="0"/>
              <w:jc w:val="center"/>
              <w:rPr>
                <w:rFonts w:ascii="GHEA Grapalat" w:hAnsi="GHEA Grapalat"/>
                <w:sz w:val="16"/>
                <w:szCs w:val="16"/>
              </w:rPr>
            </w:pPr>
          </w:p>
        </w:tc>
        <w:tc>
          <w:tcPr>
            <w:tcW w:w="1085" w:type="dxa"/>
            <w:vMerge/>
            <w:vAlign w:val="center"/>
          </w:tcPr>
          <w:p w14:paraId="05954302" w14:textId="77777777" w:rsidR="001C0CA8" w:rsidRPr="00B138F3" w:rsidRDefault="001C0CA8" w:rsidP="00C873FF">
            <w:pPr>
              <w:widowControl w:val="0"/>
              <w:jc w:val="center"/>
              <w:rPr>
                <w:rFonts w:ascii="GHEA Grapalat" w:hAnsi="GHEA Grapalat"/>
                <w:sz w:val="16"/>
                <w:szCs w:val="16"/>
              </w:rPr>
            </w:pPr>
          </w:p>
        </w:tc>
        <w:tc>
          <w:tcPr>
            <w:tcW w:w="1559" w:type="dxa"/>
            <w:vMerge/>
            <w:tcBorders>
              <w:bottom w:val="single" w:sz="4" w:space="0" w:color="auto"/>
            </w:tcBorders>
            <w:vAlign w:val="center"/>
          </w:tcPr>
          <w:p w14:paraId="4A38624B" w14:textId="77777777" w:rsidR="001C0CA8" w:rsidRPr="00B138F3" w:rsidRDefault="001C0CA8" w:rsidP="00C873FF">
            <w:pPr>
              <w:widowControl w:val="0"/>
              <w:jc w:val="center"/>
              <w:rPr>
                <w:rFonts w:ascii="GHEA Grapalat" w:hAnsi="GHEA Grapalat"/>
                <w:sz w:val="16"/>
                <w:szCs w:val="16"/>
              </w:rPr>
            </w:pPr>
          </w:p>
        </w:tc>
        <w:tc>
          <w:tcPr>
            <w:tcW w:w="1134" w:type="dxa"/>
            <w:vMerge/>
            <w:tcBorders>
              <w:bottom w:val="single" w:sz="4" w:space="0" w:color="auto"/>
            </w:tcBorders>
            <w:vAlign w:val="center"/>
          </w:tcPr>
          <w:p w14:paraId="701FA46B" w14:textId="77777777" w:rsidR="001C0CA8" w:rsidRPr="00B138F3" w:rsidRDefault="001C0CA8" w:rsidP="00C873FF">
            <w:pPr>
              <w:widowControl w:val="0"/>
              <w:jc w:val="center"/>
              <w:rPr>
                <w:rFonts w:ascii="GHEA Grapalat" w:hAnsi="GHEA Grapalat"/>
                <w:sz w:val="16"/>
                <w:szCs w:val="16"/>
              </w:rPr>
            </w:pPr>
          </w:p>
        </w:tc>
        <w:tc>
          <w:tcPr>
            <w:tcW w:w="852" w:type="dxa"/>
            <w:vMerge/>
            <w:tcBorders>
              <w:bottom w:val="single" w:sz="4" w:space="0" w:color="auto"/>
            </w:tcBorders>
            <w:vAlign w:val="center"/>
          </w:tcPr>
          <w:p w14:paraId="08F3A086" w14:textId="77777777" w:rsidR="001C0CA8" w:rsidRPr="00B138F3" w:rsidRDefault="001C0CA8" w:rsidP="00C873FF">
            <w:pPr>
              <w:widowControl w:val="0"/>
              <w:jc w:val="center"/>
              <w:rPr>
                <w:rFonts w:ascii="GHEA Grapalat" w:hAnsi="GHEA Grapalat"/>
                <w:sz w:val="16"/>
                <w:szCs w:val="16"/>
              </w:rPr>
            </w:pPr>
          </w:p>
        </w:tc>
        <w:tc>
          <w:tcPr>
            <w:tcW w:w="709" w:type="dxa"/>
            <w:vAlign w:val="center"/>
          </w:tcPr>
          <w:p w14:paraId="0561EDB4" w14:textId="77777777" w:rsidR="001C0CA8" w:rsidRPr="00B138F3" w:rsidRDefault="001C0CA8" w:rsidP="00C873FF">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18E8CEA3" w14:textId="77777777" w:rsidR="001C0CA8" w:rsidRPr="00B138F3" w:rsidRDefault="001C0CA8" w:rsidP="00C873FF">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364BF831" w14:textId="77777777" w:rsidR="001C0CA8" w:rsidRPr="00B138F3" w:rsidRDefault="001C0CA8" w:rsidP="00C873FF">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FootnoteReference"/>
                <w:rFonts w:ascii="GHEA Grapalat" w:hAnsi="GHEA Grapalat"/>
                <w:sz w:val="16"/>
                <w:szCs w:val="16"/>
              </w:rPr>
              <w:footnoteReference w:customMarkFollows="1" w:id="29"/>
              <w:t>***</w:t>
            </w:r>
          </w:p>
        </w:tc>
      </w:tr>
      <w:tr w:rsidR="00A2087C" w:rsidRPr="00B138F3" w14:paraId="34009FF1" w14:textId="77777777" w:rsidTr="006E62A1">
        <w:trPr>
          <w:jc w:val="center"/>
        </w:trPr>
        <w:tc>
          <w:tcPr>
            <w:tcW w:w="1241" w:type="dxa"/>
            <w:vAlign w:val="center"/>
          </w:tcPr>
          <w:p w14:paraId="4501CD80" w14:textId="62E8E62C" w:rsidR="00A2087C" w:rsidRPr="00887DB6" w:rsidRDefault="00A2087C" w:rsidP="00A2087C">
            <w:pPr>
              <w:widowControl w:val="0"/>
              <w:jc w:val="center"/>
              <w:rPr>
                <w:rFonts w:ascii="GHEA Grapalat" w:hAnsi="GHEA Grapalat"/>
                <w:lang w:val="en-US"/>
              </w:rPr>
            </w:pPr>
            <w:r>
              <w:rPr>
                <w:rFonts w:ascii="GHEA Grapalat" w:hAnsi="GHEA Grapalat"/>
                <w:sz w:val="18"/>
                <w:szCs w:val="18"/>
                <w:lang w:val="hy-AM"/>
              </w:rPr>
              <w:t>1</w:t>
            </w:r>
          </w:p>
        </w:tc>
        <w:tc>
          <w:tcPr>
            <w:tcW w:w="2714" w:type="dxa"/>
          </w:tcPr>
          <w:p w14:paraId="71357F2A" w14:textId="0CBDA483" w:rsidR="00A2087C" w:rsidRPr="00B138F3" w:rsidRDefault="00A2087C" w:rsidP="00A2087C">
            <w:pPr>
              <w:widowControl w:val="0"/>
              <w:jc w:val="center"/>
              <w:rPr>
                <w:rFonts w:ascii="GHEA Grapalat" w:hAnsi="GHEA Grapalat"/>
                <w:sz w:val="16"/>
                <w:szCs w:val="16"/>
              </w:rPr>
            </w:pPr>
            <w:r>
              <w:rPr>
                <w:rFonts w:ascii="Times Armenian" w:hAnsi="Times Armenian" w:cs="Sylfaen"/>
                <w:sz w:val="20"/>
                <w:szCs w:val="20"/>
              </w:rPr>
              <w:t>42911160</w:t>
            </w:r>
          </w:p>
        </w:tc>
        <w:tc>
          <w:tcPr>
            <w:tcW w:w="1559" w:type="dxa"/>
            <w:vAlign w:val="center"/>
          </w:tcPr>
          <w:p w14:paraId="2C5C5C07" w14:textId="3771A34D" w:rsidR="00A2087C" w:rsidRPr="00595154" w:rsidRDefault="00A2087C" w:rsidP="00A2087C">
            <w:pPr>
              <w:widowControl w:val="0"/>
              <w:jc w:val="center"/>
              <w:rPr>
                <w:rFonts w:ascii="Arial" w:hAnsi="Arial" w:cs="Arial"/>
                <w:b/>
                <w:color w:val="000000"/>
                <w:sz w:val="18"/>
                <w:szCs w:val="18"/>
              </w:rPr>
            </w:pPr>
            <w:r w:rsidRPr="00C14AA5">
              <w:rPr>
                <w:rFonts w:ascii="Sylfaen" w:hAnsi="Sylfaen"/>
                <w:sz w:val="18"/>
                <w:szCs w:val="18"/>
              </w:rPr>
              <w:t>Устройство для дистилляции/очистки воды.</w:t>
            </w:r>
          </w:p>
        </w:tc>
        <w:tc>
          <w:tcPr>
            <w:tcW w:w="1925" w:type="dxa"/>
          </w:tcPr>
          <w:p w14:paraId="6E43566D" w14:textId="77777777" w:rsidR="00A2087C" w:rsidRPr="00B138F3" w:rsidRDefault="00A2087C" w:rsidP="00A2087C">
            <w:pPr>
              <w:widowControl w:val="0"/>
              <w:jc w:val="center"/>
              <w:rPr>
                <w:rFonts w:ascii="GHEA Grapalat" w:hAnsi="GHEA Grapalat"/>
                <w:sz w:val="16"/>
                <w:szCs w:val="16"/>
              </w:rPr>
            </w:pPr>
          </w:p>
        </w:tc>
        <w:tc>
          <w:tcPr>
            <w:tcW w:w="1467" w:type="dxa"/>
            <w:vAlign w:val="center"/>
          </w:tcPr>
          <w:p w14:paraId="2857844B" w14:textId="09F0B46C" w:rsidR="00A2087C" w:rsidRPr="00B138F3" w:rsidRDefault="00A2087C" w:rsidP="00A2087C">
            <w:pPr>
              <w:widowControl w:val="0"/>
              <w:jc w:val="center"/>
              <w:rPr>
                <w:rFonts w:ascii="GHEA Grapalat" w:hAnsi="GHEA Grapalat"/>
                <w:sz w:val="16"/>
                <w:szCs w:val="16"/>
              </w:rPr>
            </w:pPr>
            <w:r w:rsidRPr="00C14AA5">
              <w:rPr>
                <w:rFonts w:ascii="Sylfaen" w:hAnsi="Sylfaen"/>
                <w:sz w:val="18"/>
                <w:szCs w:val="18"/>
              </w:rPr>
              <w:t>Устройство для дистилляции/очистки воды.</w:t>
            </w:r>
          </w:p>
        </w:tc>
        <w:tc>
          <w:tcPr>
            <w:tcW w:w="1085" w:type="dxa"/>
            <w:tcBorders>
              <w:right w:val="single" w:sz="4" w:space="0" w:color="auto"/>
            </w:tcBorders>
          </w:tcPr>
          <w:p w14:paraId="407AEBEA" w14:textId="64C13C25" w:rsidR="00A2087C" w:rsidRPr="00B138F3" w:rsidRDefault="00A2087C" w:rsidP="00A2087C">
            <w:pPr>
              <w:widowControl w:val="0"/>
              <w:jc w:val="center"/>
              <w:rPr>
                <w:rFonts w:ascii="GHEA Grapalat" w:hAnsi="GHEA Grapalat"/>
                <w:sz w:val="16"/>
                <w:szCs w:val="16"/>
              </w:rPr>
            </w:pPr>
            <w:r w:rsidRPr="005472AA">
              <w:t>штук</w:t>
            </w:r>
          </w:p>
        </w:tc>
        <w:tc>
          <w:tcPr>
            <w:tcW w:w="1559" w:type="dxa"/>
            <w:tcBorders>
              <w:top w:val="single" w:sz="4" w:space="0" w:color="auto"/>
              <w:left w:val="single" w:sz="4" w:space="0" w:color="auto"/>
              <w:bottom w:val="single" w:sz="4" w:space="0" w:color="auto"/>
              <w:right w:val="single" w:sz="4" w:space="0" w:color="auto"/>
            </w:tcBorders>
          </w:tcPr>
          <w:p w14:paraId="46B95277" w14:textId="77777777" w:rsidR="00A2087C" w:rsidRPr="00B138F3" w:rsidRDefault="00A2087C" w:rsidP="00A2087C">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tcPr>
          <w:p w14:paraId="4E9D6CA1" w14:textId="77777777" w:rsidR="00A2087C" w:rsidRPr="00861BEC" w:rsidRDefault="00A2087C" w:rsidP="00A2087C"/>
        </w:tc>
        <w:tc>
          <w:tcPr>
            <w:tcW w:w="852" w:type="dxa"/>
            <w:tcBorders>
              <w:top w:val="single" w:sz="4" w:space="0" w:color="auto"/>
              <w:left w:val="single" w:sz="4" w:space="0" w:color="auto"/>
              <w:bottom w:val="single" w:sz="4" w:space="0" w:color="auto"/>
              <w:right w:val="single" w:sz="4" w:space="0" w:color="auto"/>
            </w:tcBorders>
          </w:tcPr>
          <w:p w14:paraId="085D4EAF" w14:textId="7F098E7F" w:rsidR="00A2087C" w:rsidRPr="00861BEC" w:rsidRDefault="00A2087C" w:rsidP="00A2087C">
            <w:r>
              <w:rPr>
                <w:rFonts w:ascii="GHEA Grapalat" w:hAnsi="GHEA Grapalat"/>
                <w:sz w:val="20"/>
                <w:szCs w:val="20"/>
                <w:lang w:val="hy-AM"/>
              </w:rPr>
              <w:t>2</w:t>
            </w:r>
          </w:p>
        </w:tc>
        <w:tc>
          <w:tcPr>
            <w:tcW w:w="709" w:type="dxa"/>
            <w:tcBorders>
              <w:left w:val="single" w:sz="4" w:space="0" w:color="auto"/>
            </w:tcBorders>
          </w:tcPr>
          <w:p w14:paraId="7EA03C27" w14:textId="48FF56E4" w:rsidR="00A2087C" w:rsidRPr="00B138F3" w:rsidRDefault="00A2087C" w:rsidP="00A2087C">
            <w:pPr>
              <w:widowControl w:val="0"/>
              <w:jc w:val="center"/>
              <w:rPr>
                <w:rFonts w:ascii="GHEA Grapalat" w:hAnsi="GHEA Grapalat"/>
                <w:sz w:val="16"/>
                <w:szCs w:val="16"/>
              </w:rPr>
            </w:pPr>
            <w:proofErr w:type="spellStart"/>
            <w:r w:rsidRPr="006B6B00">
              <w:rPr>
                <w:rFonts w:ascii="GHEA Grapalat" w:hAnsi="GHEA Grapalat"/>
                <w:sz w:val="16"/>
                <w:szCs w:val="16"/>
                <w:lang w:val="en-US"/>
              </w:rPr>
              <w:t>Себастия</w:t>
            </w:r>
            <w:proofErr w:type="spellEnd"/>
            <w:r w:rsidRPr="006B6B00">
              <w:rPr>
                <w:rFonts w:ascii="GHEA Grapalat" w:hAnsi="GHEA Grapalat"/>
                <w:sz w:val="16"/>
                <w:szCs w:val="16"/>
                <w:lang w:val="en-US"/>
              </w:rPr>
              <w:t xml:space="preserve"> 9</w:t>
            </w:r>
          </w:p>
        </w:tc>
        <w:tc>
          <w:tcPr>
            <w:tcW w:w="1158" w:type="dxa"/>
          </w:tcPr>
          <w:p w14:paraId="06B542F8" w14:textId="77777777" w:rsidR="00A2087C" w:rsidRPr="006B6B00" w:rsidRDefault="00A2087C" w:rsidP="00A2087C">
            <w:pPr>
              <w:pStyle w:val="HTMLPreformatted"/>
              <w:shd w:val="clear" w:color="auto" w:fill="F8F9FA"/>
              <w:spacing w:line="540" w:lineRule="atLeast"/>
              <w:rPr>
                <w:rFonts w:ascii="inherit" w:hAnsi="inherit"/>
                <w:sz w:val="16"/>
                <w:szCs w:val="16"/>
              </w:rPr>
            </w:pPr>
            <w:proofErr w:type="spellStart"/>
            <w:r w:rsidRPr="006B6B00">
              <w:rPr>
                <w:rFonts w:ascii="inherit" w:hAnsi="inherit"/>
                <w:sz w:val="16"/>
                <w:szCs w:val="16"/>
              </w:rPr>
              <w:t>По</w:t>
            </w:r>
            <w:proofErr w:type="spellEnd"/>
            <w:r w:rsidRPr="006B6B00">
              <w:rPr>
                <w:rFonts w:ascii="inherit" w:hAnsi="inherit"/>
                <w:sz w:val="16"/>
                <w:szCs w:val="16"/>
              </w:rPr>
              <w:t xml:space="preserve"> </w:t>
            </w:r>
            <w:proofErr w:type="spellStart"/>
            <w:r w:rsidRPr="006B6B00">
              <w:rPr>
                <w:rFonts w:ascii="inherit" w:hAnsi="inherit"/>
                <w:sz w:val="16"/>
                <w:szCs w:val="16"/>
              </w:rPr>
              <w:t>заказу</w:t>
            </w:r>
            <w:proofErr w:type="spellEnd"/>
            <w:r w:rsidRPr="006B6B00">
              <w:rPr>
                <w:rFonts w:ascii="inherit" w:hAnsi="inherit"/>
                <w:sz w:val="16"/>
                <w:szCs w:val="16"/>
              </w:rPr>
              <w:t>:</w:t>
            </w:r>
          </w:p>
          <w:p w14:paraId="6430A74A" w14:textId="77777777" w:rsidR="00A2087C" w:rsidRPr="00B138F3" w:rsidRDefault="00A2087C" w:rsidP="00A2087C">
            <w:pPr>
              <w:widowControl w:val="0"/>
              <w:jc w:val="center"/>
              <w:rPr>
                <w:rFonts w:ascii="GHEA Grapalat" w:hAnsi="GHEA Grapalat"/>
                <w:sz w:val="16"/>
                <w:szCs w:val="16"/>
              </w:rPr>
            </w:pPr>
          </w:p>
        </w:tc>
        <w:tc>
          <w:tcPr>
            <w:tcW w:w="947" w:type="dxa"/>
          </w:tcPr>
          <w:p w14:paraId="398EBD4A" w14:textId="3A0CCBB3" w:rsidR="00A2087C" w:rsidRPr="00B138F3" w:rsidRDefault="00A2087C" w:rsidP="00A2087C">
            <w:pPr>
              <w:widowControl w:val="0"/>
              <w:jc w:val="center"/>
              <w:rPr>
                <w:rFonts w:ascii="GHEA Grapalat" w:hAnsi="GHEA Grapalat"/>
                <w:sz w:val="16"/>
                <w:szCs w:val="16"/>
              </w:rPr>
            </w:pPr>
            <w:r w:rsidRPr="00F7704E">
              <w:rPr>
                <w:rFonts w:ascii="GHEA Grapalat" w:hAnsi="GHEA Grapalat"/>
                <w:i/>
                <w:lang w:val="en-US"/>
              </w:rPr>
              <w:t xml:space="preserve"> </w:t>
            </w:r>
            <w:proofErr w:type="spellStart"/>
            <w:r w:rsidRPr="00F7704E">
              <w:rPr>
                <w:rFonts w:ascii="GHEA Grapalat" w:hAnsi="GHEA Grapalat"/>
                <w:i/>
                <w:sz w:val="16"/>
                <w:szCs w:val="16"/>
                <w:lang w:val="en-US"/>
              </w:rPr>
              <w:t>До</w:t>
            </w:r>
            <w:proofErr w:type="spellEnd"/>
            <w:r w:rsidRPr="00F7704E">
              <w:rPr>
                <w:rFonts w:ascii="GHEA Grapalat" w:hAnsi="GHEA Grapalat"/>
                <w:i/>
                <w:sz w:val="16"/>
                <w:szCs w:val="16"/>
                <w:lang w:val="hy-AM"/>
              </w:rPr>
              <w:t xml:space="preserve"> 30</w:t>
            </w:r>
            <w:r w:rsidRPr="00F7704E">
              <w:rPr>
                <w:rFonts w:ascii="GHEA Grapalat" w:hAnsi="GHEA Grapalat"/>
                <w:i/>
                <w:sz w:val="16"/>
                <w:szCs w:val="16"/>
              </w:rPr>
              <w:t xml:space="preserve"> декабря</w:t>
            </w:r>
            <w:r w:rsidRPr="00F7704E">
              <w:rPr>
                <w:rFonts w:ascii="GHEA Grapalat" w:hAnsi="GHEA Grapalat"/>
                <w:i/>
                <w:sz w:val="16"/>
                <w:szCs w:val="16"/>
                <w:lang w:val="en-US"/>
              </w:rPr>
              <w:t xml:space="preserve"> </w:t>
            </w:r>
            <w:r w:rsidRPr="00F7704E">
              <w:rPr>
                <w:rFonts w:ascii="GHEA Grapalat" w:hAnsi="GHEA Grapalat"/>
                <w:i/>
                <w:sz w:val="16"/>
                <w:szCs w:val="16"/>
              </w:rPr>
              <w:t>2</w:t>
            </w:r>
            <w:r>
              <w:rPr>
                <w:rFonts w:ascii="GHEA Grapalat" w:hAnsi="GHEA Grapalat"/>
                <w:i/>
                <w:sz w:val="16"/>
                <w:szCs w:val="16"/>
                <w:lang w:val="hy-AM"/>
              </w:rPr>
              <w:t>6</w:t>
            </w:r>
            <w:r w:rsidRPr="00F7704E">
              <w:rPr>
                <w:rFonts w:ascii="GHEA Grapalat" w:hAnsi="GHEA Grapalat"/>
                <w:i/>
                <w:sz w:val="16"/>
                <w:szCs w:val="16"/>
                <w:lang w:val="en-US"/>
              </w:rPr>
              <w:t>г.</w:t>
            </w:r>
          </w:p>
        </w:tc>
      </w:tr>
      <w:tr w:rsidR="00A2087C" w:rsidRPr="00B138F3" w14:paraId="3FFA4E90" w14:textId="77777777" w:rsidTr="006E62A1">
        <w:trPr>
          <w:jc w:val="center"/>
        </w:trPr>
        <w:tc>
          <w:tcPr>
            <w:tcW w:w="1241" w:type="dxa"/>
            <w:vAlign w:val="center"/>
          </w:tcPr>
          <w:p w14:paraId="24F52A2B" w14:textId="21FB7C20" w:rsidR="00A2087C" w:rsidRPr="00887DB6" w:rsidRDefault="00A2087C" w:rsidP="00A2087C">
            <w:pPr>
              <w:widowControl w:val="0"/>
              <w:jc w:val="center"/>
              <w:rPr>
                <w:rFonts w:ascii="GHEA Grapalat" w:hAnsi="GHEA Grapalat"/>
                <w:lang w:val="en-US"/>
              </w:rPr>
            </w:pPr>
            <w:r>
              <w:rPr>
                <w:rFonts w:ascii="GHEA Grapalat" w:hAnsi="GHEA Grapalat"/>
                <w:sz w:val="18"/>
                <w:szCs w:val="18"/>
                <w:lang w:val="hy-AM"/>
              </w:rPr>
              <w:t>2</w:t>
            </w:r>
          </w:p>
        </w:tc>
        <w:tc>
          <w:tcPr>
            <w:tcW w:w="2714" w:type="dxa"/>
          </w:tcPr>
          <w:p w14:paraId="6C5F7721" w14:textId="68965B79" w:rsidR="00A2087C" w:rsidRPr="00B138F3" w:rsidRDefault="00A2087C" w:rsidP="00A2087C">
            <w:pPr>
              <w:widowControl w:val="0"/>
              <w:jc w:val="center"/>
              <w:rPr>
                <w:rFonts w:ascii="GHEA Grapalat" w:hAnsi="GHEA Grapalat"/>
                <w:sz w:val="16"/>
                <w:szCs w:val="16"/>
              </w:rPr>
            </w:pPr>
            <w:r>
              <w:rPr>
                <w:rFonts w:ascii="Times Armenian" w:hAnsi="Times Armenian" w:cs="Sylfaen"/>
                <w:sz w:val="20"/>
                <w:szCs w:val="20"/>
              </w:rPr>
              <w:t>33141100</w:t>
            </w:r>
          </w:p>
        </w:tc>
        <w:tc>
          <w:tcPr>
            <w:tcW w:w="1559" w:type="dxa"/>
            <w:vAlign w:val="center"/>
          </w:tcPr>
          <w:p w14:paraId="256A2015" w14:textId="1ABD4115" w:rsidR="00A2087C" w:rsidRPr="00430AC9" w:rsidRDefault="00A2087C" w:rsidP="00A2087C">
            <w:pPr>
              <w:widowControl w:val="0"/>
              <w:jc w:val="center"/>
              <w:rPr>
                <w:rFonts w:ascii="Arial" w:hAnsi="Arial" w:cs="Arial"/>
                <w:color w:val="000000"/>
                <w:sz w:val="18"/>
                <w:szCs w:val="18"/>
              </w:rPr>
            </w:pPr>
            <w:r w:rsidRPr="00183C6D">
              <w:rPr>
                <w:rFonts w:ascii="Arial" w:hAnsi="Arial" w:cs="Arial"/>
                <w:sz w:val="18"/>
                <w:szCs w:val="18"/>
              </w:rPr>
              <w:t>Одноразовая простыня /50 х 40/</w:t>
            </w:r>
          </w:p>
        </w:tc>
        <w:tc>
          <w:tcPr>
            <w:tcW w:w="1925" w:type="dxa"/>
          </w:tcPr>
          <w:p w14:paraId="735D791A" w14:textId="77777777" w:rsidR="00A2087C" w:rsidRPr="00B138F3" w:rsidRDefault="00A2087C" w:rsidP="00A2087C">
            <w:pPr>
              <w:widowControl w:val="0"/>
              <w:jc w:val="center"/>
              <w:rPr>
                <w:rFonts w:ascii="GHEA Grapalat" w:hAnsi="GHEA Grapalat"/>
                <w:sz w:val="16"/>
                <w:szCs w:val="16"/>
              </w:rPr>
            </w:pPr>
          </w:p>
        </w:tc>
        <w:tc>
          <w:tcPr>
            <w:tcW w:w="1467" w:type="dxa"/>
            <w:vAlign w:val="center"/>
          </w:tcPr>
          <w:p w14:paraId="63FBD27B" w14:textId="0CB789EE" w:rsidR="00A2087C" w:rsidRPr="00B138F3" w:rsidRDefault="00A2087C" w:rsidP="00A2087C">
            <w:pPr>
              <w:widowControl w:val="0"/>
              <w:jc w:val="center"/>
              <w:rPr>
                <w:rFonts w:ascii="GHEA Grapalat" w:hAnsi="GHEA Grapalat"/>
                <w:sz w:val="16"/>
                <w:szCs w:val="16"/>
              </w:rPr>
            </w:pPr>
            <w:r w:rsidRPr="00183C6D">
              <w:rPr>
                <w:rFonts w:ascii="Arial" w:hAnsi="Arial" w:cs="Arial"/>
                <w:sz w:val="18"/>
                <w:szCs w:val="18"/>
              </w:rPr>
              <w:t>Одноразовая простыня /50 х 40/</w:t>
            </w:r>
          </w:p>
        </w:tc>
        <w:tc>
          <w:tcPr>
            <w:tcW w:w="1085" w:type="dxa"/>
            <w:tcBorders>
              <w:right w:val="single" w:sz="4" w:space="0" w:color="auto"/>
            </w:tcBorders>
          </w:tcPr>
          <w:p w14:paraId="4EC69239" w14:textId="3785C946" w:rsidR="00A2087C" w:rsidRPr="00B138F3" w:rsidRDefault="00A2087C" w:rsidP="00A2087C">
            <w:pPr>
              <w:widowControl w:val="0"/>
              <w:jc w:val="center"/>
              <w:rPr>
                <w:rFonts w:ascii="GHEA Grapalat" w:hAnsi="GHEA Grapalat"/>
                <w:sz w:val="16"/>
                <w:szCs w:val="16"/>
              </w:rPr>
            </w:pPr>
            <w:r w:rsidRPr="005472AA">
              <w:t>штук</w:t>
            </w:r>
          </w:p>
        </w:tc>
        <w:tc>
          <w:tcPr>
            <w:tcW w:w="1559" w:type="dxa"/>
            <w:tcBorders>
              <w:top w:val="single" w:sz="4" w:space="0" w:color="auto"/>
              <w:left w:val="single" w:sz="4" w:space="0" w:color="auto"/>
              <w:bottom w:val="single" w:sz="4" w:space="0" w:color="auto"/>
              <w:right w:val="single" w:sz="4" w:space="0" w:color="auto"/>
            </w:tcBorders>
          </w:tcPr>
          <w:p w14:paraId="32E470DF" w14:textId="77777777" w:rsidR="00A2087C" w:rsidRPr="00B138F3" w:rsidRDefault="00A2087C" w:rsidP="00A2087C">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0CADE87" w14:textId="77777777" w:rsidR="00A2087C" w:rsidRPr="00861BEC" w:rsidRDefault="00A2087C" w:rsidP="00A2087C"/>
        </w:tc>
        <w:tc>
          <w:tcPr>
            <w:tcW w:w="852" w:type="dxa"/>
            <w:tcBorders>
              <w:top w:val="single" w:sz="4" w:space="0" w:color="auto"/>
              <w:left w:val="single" w:sz="4" w:space="0" w:color="auto"/>
              <w:bottom w:val="single" w:sz="4" w:space="0" w:color="auto"/>
              <w:right w:val="single" w:sz="4" w:space="0" w:color="auto"/>
            </w:tcBorders>
          </w:tcPr>
          <w:p w14:paraId="01C78769" w14:textId="727A616C" w:rsidR="00A2087C" w:rsidRPr="00861BEC" w:rsidRDefault="00A2087C" w:rsidP="00A2087C">
            <w:r>
              <w:rPr>
                <w:rFonts w:ascii="GHEA Grapalat" w:hAnsi="GHEA Grapalat"/>
                <w:sz w:val="20"/>
                <w:szCs w:val="20"/>
                <w:lang w:val="hy-AM"/>
              </w:rPr>
              <w:t>1000</w:t>
            </w:r>
          </w:p>
        </w:tc>
        <w:tc>
          <w:tcPr>
            <w:tcW w:w="709" w:type="dxa"/>
            <w:tcBorders>
              <w:left w:val="single" w:sz="4" w:space="0" w:color="auto"/>
            </w:tcBorders>
          </w:tcPr>
          <w:p w14:paraId="5EA27A9F" w14:textId="5588C6A6" w:rsidR="00A2087C" w:rsidRPr="00B138F3" w:rsidRDefault="00A2087C" w:rsidP="00A2087C">
            <w:pPr>
              <w:widowControl w:val="0"/>
              <w:jc w:val="center"/>
              <w:rPr>
                <w:rFonts w:ascii="GHEA Grapalat" w:hAnsi="GHEA Grapalat"/>
                <w:sz w:val="16"/>
                <w:szCs w:val="16"/>
              </w:rPr>
            </w:pPr>
            <w:proofErr w:type="spellStart"/>
            <w:r w:rsidRPr="006B6B00">
              <w:rPr>
                <w:rFonts w:ascii="GHEA Grapalat" w:hAnsi="GHEA Grapalat"/>
                <w:sz w:val="16"/>
                <w:szCs w:val="16"/>
                <w:lang w:val="en-US"/>
              </w:rPr>
              <w:t>Себастия</w:t>
            </w:r>
            <w:proofErr w:type="spellEnd"/>
            <w:r w:rsidRPr="006B6B00">
              <w:rPr>
                <w:rFonts w:ascii="GHEA Grapalat" w:hAnsi="GHEA Grapalat"/>
                <w:sz w:val="16"/>
                <w:szCs w:val="16"/>
                <w:lang w:val="en-US"/>
              </w:rPr>
              <w:t xml:space="preserve"> 9</w:t>
            </w:r>
          </w:p>
        </w:tc>
        <w:tc>
          <w:tcPr>
            <w:tcW w:w="1158" w:type="dxa"/>
          </w:tcPr>
          <w:p w14:paraId="7B39B6D4" w14:textId="77777777" w:rsidR="00A2087C" w:rsidRPr="006B6B00" w:rsidRDefault="00A2087C" w:rsidP="00A2087C">
            <w:pPr>
              <w:pStyle w:val="HTMLPreformatted"/>
              <w:shd w:val="clear" w:color="auto" w:fill="F8F9FA"/>
              <w:spacing w:line="540" w:lineRule="atLeast"/>
              <w:rPr>
                <w:rFonts w:ascii="inherit" w:hAnsi="inherit"/>
                <w:sz w:val="16"/>
                <w:szCs w:val="16"/>
              </w:rPr>
            </w:pPr>
            <w:proofErr w:type="spellStart"/>
            <w:r w:rsidRPr="006B6B00">
              <w:rPr>
                <w:rFonts w:ascii="inherit" w:hAnsi="inherit"/>
                <w:sz w:val="16"/>
                <w:szCs w:val="16"/>
              </w:rPr>
              <w:t>По</w:t>
            </w:r>
            <w:proofErr w:type="spellEnd"/>
            <w:r w:rsidRPr="006B6B00">
              <w:rPr>
                <w:rFonts w:ascii="inherit" w:hAnsi="inherit"/>
                <w:sz w:val="16"/>
                <w:szCs w:val="16"/>
              </w:rPr>
              <w:t xml:space="preserve"> </w:t>
            </w:r>
            <w:proofErr w:type="spellStart"/>
            <w:r w:rsidRPr="006B6B00">
              <w:rPr>
                <w:rFonts w:ascii="inherit" w:hAnsi="inherit"/>
                <w:sz w:val="16"/>
                <w:szCs w:val="16"/>
              </w:rPr>
              <w:t>заказу</w:t>
            </w:r>
            <w:proofErr w:type="spellEnd"/>
            <w:r w:rsidRPr="006B6B00">
              <w:rPr>
                <w:rFonts w:ascii="inherit" w:hAnsi="inherit"/>
                <w:sz w:val="16"/>
                <w:szCs w:val="16"/>
              </w:rPr>
              <w:t>:</w:t>
            </w:r>
          </w:p>
          <w:p w14:paraId="1A4702EF" w14:textId="77777777" w:rsidR="00A2087C" w:rsidRPr="00B138F3" w:rsidRDefault="00A2087C" w:rsidP="00A2087C">
            <w:pPr>
              <w:widowControl w:val="0"/>
              <w:jc w:val="center"/>
              <w:rPr>
                <w:rFonts w:ascii="GHEA Grapalat" w:hAnsi="GHEA Grapalat"/>
                <w:sz w:val="16"/>
                <w:szCs w:val="16"/>
              </w:rPr>
            </w:pPr>
          </w:p>
        </w:tc>
        <w:tc>
          <w:tcPr>
            <w:tcW w:w="947" w:type="dxa"/>
          </w:tcPr>
          <w:p w14:paraId="31485BE6" w14:textId="41C0F5A5" w:rsidR="00A2087C" w:rsidRPr="00B138F3" w:rsidRDefault="00A2087C" w:rsidP="00A2087C">
            <w:pPr>
              <w:widowControl w:val="0"/>
              <w:jc w:val="center"/>
              <w:rPr>
                <w:rFonts w:ascii="GHEA Grapalat" w:hAnsi="GHEA Grapalat"/>
                <w:sz w:val="16"/>
                <w:szCs w:val="16"/>
              </w:rPr>
            </w:pPr>
            <w:r w:rsidRPr="00F7704E">
              <w:rPr>
                <w:rFonts w:ascii="GHEA Grapalat" w:hAnsi="GHEA Grapalat"/>
                <w:i/>
                <w:lang w:val="en-US"/>
              </w:rPr>
              <w:t xml:space="preserve"> </w:t>
            </w:r>
            <w:proofErr w:type="spellStart"/>
            <w:r w:rsidRPr="00F7704E">
              <w:rPr>
                <w:rFonts w:ascii="GHEA Grapalat" w:hAnsi="GHEA Grapalat"/>
                <w:i/>
                <w:sz w:val="16"/>
                <w:szCs w:val="16"/>
                <w:lang w:val="en-US"/>
              </w:rPr>
              <w:t>До</w:t>
            </w:r>
            <w:proofErr w:type="spellEnd"/>
            <w:r w:rsidRPr="00F7704E">
              <w:rPr>
                <w:rFonts w:ascii="GHEA Grapalat" w:hAnsi="GHEA Grapalat"/>
                <w:i/>
                <w:sz w:val="16"/>
                <w:szCs w:val="16"/>
                <w:lang w:val="hy-AM"/>
              </w:rPr>
              <w:t xml:space="preserve"> 30</w:t>
            </w:r>
            <w:r w:rsidRPr="00F7704E">
              <w:rPr>
                <w:rFonts w:ascii="GHEA Grapalat" w:hAnsi="GHEA Grapalat"/>
                <w:i/>
                <w:sz w:val="16"/>
                <w:szCs w:val="16"/>
              </w:rPr>
              <w:t xml:space="preserve"> декабря</w:t>
            </w:r>
            <w:r w:rsidRPr="00F7704E">
              <w:rPr>
                <w:rFonts w:ascii="GHEA Grapalat" w:hAnsi="GHEA Grapalat"/>
                <w:i/>
                <w:sz w:val="16"/>
                <w:szCs w:val="16"/>
                <w:lang w:val="en-US"/>
              </w:rPr>
              <w:t xml:space="preserve"> </w:t>
            </w:r>
            <w:r w:rsidRPr="00F7704E">
              <w:rPr>
                <w:rFonts w:ascii="GHEA Grapalat" w:hAnsi="GHEA Grapalat"/>
                <w:i/>
                <w:sz w:val="16"/>
                <w:szCs w:val="16"/>
              </w:rPr>
              <w:t>2</w:t>
            </w:r>
            <w:r>
              <w:rPr>
                <w:rFonts w:ascii="GHEA Grapalat" w:hAnsi="GHEA Grapalat"/>
                <w:i/>
                <w:sz w:val="16"/>
                <w:szCs w:val="16"/>
                <w:lang w:val="hy-AM"/>
              </w:rPr>
              <w:t>6</w:t>
            </w:r>
            <w:r w:rsidRPr="00F7704E">
              <w:rPr>
                <w:rFonts w:ascii="GHEA Grapalat" w:hAnsi="GHEA Grapalat"/>
                <w:i/>
                <w:sz w:val="16"/>
                <w:szCs w:val="16"/>
                <w:lang w:val="en-US"/>
              </w:rPr>
              <w:t>г.</w:t>
            </w:r>
          </w:p>
        </w:tc>
      </w:tr>
      <w:tr w:rsidR="00A2087C" w:rsidRPr="00B138F3" w14:paraId="3EF15DF5" w14:textId="77777777" w:rsidTr="006E62A1">
        <w:trPr>
          <w:jc w:val="center"/>
        </w:trPr>
        <w:tc>
          <w:tcPr>
            <w:tcW w:w="1241" w:type="dxa"/>
            <w:vAlign w:val="center"/>
          </w:tcPr>
          <w:p w14:paraId="6BE11BE8" w14:textId="17DBCCE1" w:rsidR="00A2087C" w:rsidRPr="00887DB6" w:rsidRDefault="00A2087C" w:rsidP="00A2087C">
            <w:pPr>
              <w:widowControl w:val="0"/>
              <w:jc w:val="center"/>
              <w:rPr>
                <w:rFonts w:ascii="GHEA Grapalat" w:hAnsi="GHEA Grapalat"/>
                <w:lang w:val="en-US"/>
              </w:rPr>
            </w:pPr>
            <w:r>
              <w:rPr>
                <w:rFonts w:ascii="GHEA Grapalat" w:hAnsi="GHEA Grapalat"/>
                <w:sz w:val="18"/>
                <w:szCs w:val="18"/>
                <w:lang w:val="hy-AM"/>
              </w:rPr>
              <w:t>3</w:t>
            </w:r>
          </w:p>
        </w:tc>
        <w:tc>
          <w:tcPr>
            <w:tcW w:w="2714" w:type="dxa"/>
          </w:tcPr>
          <w:p w14:paraId="35F88C71" w14:textId="18306A8C" w:rsidR="00A2087C" w:rsidRPr="00B138F3" w:rsidRDefault="00A2087C" w:rsidP="00A2087C">
            <w:pPr>
              <w:widowControl w:val="0"/>
              <w:jc w:val="center"/>
              <w:rPr>
                <w:rFonts w:ascii="GHEA Grapalat" w:hAnsi="GHEA Grapalat"/>
                <w:sz w:val="16"/>
                <w:szCs w:val="16"/>
              </w:rPr>
            </w:pPr>
            <w:r>
              <w:rPr>
                <w:rFonts w:ascii="Times Armenian" w:hAnsi="Times Armenian" w:cs="Sylfaen"/>
                <w:sz w:val="20"/>
                <w:szCs w:val="20"/>
              </w:rPr>
              <w:t>33141201</w:t>
            </w:r>
          </w:p>
        </w:tc>
        <w:tc>
          <w:tcPr>
            <w:tcW w:w="1559" w:type="dxa"/>
            <w:vAlign w:val="center"/>
          </w:tcPr>
          <w:p w14:paraId="1B3099F4" w14:textId="054985AF" w:rsidR="00A2087C" w:rsidRPr="00595154" w:rsidRDefault="00A2087C" w:rsidP="00A2087C">
            <w:pPr>
              <w:widowControl w:val="0"/>
              <w:jc w:val="center"/>
              <w:rPr>
                <w:rFonts w:ascii="Arial" w:hAnsi="Arial" w:cs="Arial"/>
                <w:sz w:val="18"/>
                <w:szCs w:val="18"/>
                <w:shd w:val="clear" w:color="auto" w:fill="FFFFFF"/>
              </w:rPr>
            </w:pPr>
            <w:r w:rsidRPr="0051572C">
              <w:rPr>
                <w:rStyle w:val="y2iqfc"/>
                <w:rFonts w:ascii="inherit" w:hAnsi="inherit"/>
                <w:color w:val="202124"/>
                <w:sz w:val="18"/>
                <w:szCs w:val="18"/>
              </w:rPr>
              <w:t>Бахил</w:t>
            </w:r>
          </w:p>
        </w:tc>
        <w:tc>
          <w:tcPr>
            <w:tcW w:w="1925" w:type="dxa"/>
          </w:tcPr>
          <w:p w14:paraId="328EE362" w14:textId="77777777" w:rsidR="00A2087C" w:rsidRPr="00B138F3" w:rsidRDefault="00A2087C" w:rsidP="00A2087C">
            <w:pPr>
              <w:widowControl w:val="0"/>
              <w:jc w:val="center"/>
              <w:rPr>
                <w:rFonts w:ascii="GHEA Grapalat" w:hAnsi="GHEA Grapalat"/>
                <w:sz w:val="16"/>
                <w:szCs w:val="16"/>
              </w:rPr>
            </w:pPr>
          </w:p>
        </w:tc>
        <w:tc>
          <w:tcPr>
            <w:tcW w:w="1467" w:type="dxa"/>
            <w:vAlign w:val="center"/>
          </w:tcPr>
          <w:p w14:paraId="2EB5F3DB" w14:textId="5F488668" w:rsidR="00A2087C" w:rsidRPr="00B138F3" w:rsidRDefault="00A2087C" w:rsidP="00A2087C">
            <w:pPr>
              <w:widowControl w:val="0"/>
              <w:jc w:val="center"/>
              <w:rPr>
                <w:rFonts w:ascii="GHEA Grapalat" w:hAnsi="GHEA Grapalat"/>
                <w:sz w:val="16"/>
                <w:szCs w:val="16"/>
              </w:rPr>
            </w:pPr>
            <w:r w:rsidRPr="0051572C">
              <w:rPr>
                <w:rStyle w:val="y2iqfc"/>
                <w:rFonts w:ascii="inherit" w:hAnsi="inherit"/>
                <w:color w:val="202124"/>
                <w:sz w:val="18"/>
                <w:szCs w:val="18"/>
              </w:rPr>
              <w:t>Бахил</w:t>
            </w:r>
          </w:p>
        </w:tc>
        <w:tc>
          <w:tcPr>
            <w:tcW w:w="1085" w:type="dxa"/>
            <w:tcBorders>
              <w:right w:val="single" w:sz="4" w:space="0" w:color="auto"/>
            </w:tcBorders>
          </w:tcPr>
          <w:p w14:paraId="1558D674" w14:textId="68C89356" w:rsidR="00A2087C" w:rsidRPr="00B138F3" w:rsidRDefault="00A2087C" w:rsidP="00A2087C">
            <w:pPr>
              <w:widowControl w:val="0"/>
              <w:jc w:val="center"/>
              <w:rPr>
                <w:rFonts w:ascii="GHEA Grapalat" w:hAnsi="GHEA Grapalat"/>
                <w:sz w:val="16"/>
                <w:szCs w:val="16"/>
              </w:rPr>
            </w:pPr>
            <w:r w:rsidRPr="00BF5D89">
              <w:t>штук</w:t>
            </w:r>
          </w:p>
        </w:tc>
        <w:tc>
          <w:tcPr>
            <w:tcW w:w="1559" w:type="dxa"/>
            <w:tcBorders>
              <w:top w:val="single" w:sz="4" w:space="0" w:color="auto"/>
              <w:left w:val="single" w:sz="4" w:space="0" w:color="auto"/>
              <w:bottom w:val="single" w:sz="4" w:space="0" w:color="auto"/>
              <w:right w:val="single" w:sz="4" w:space="0" w:color="auto"/>
            </w:tcBorders>
          </w:tcPr>
          <w:p w14:paraId="0C27D4F8" w14:textId="77777777" w:rsidR="00A2087C" w:rsidRPr="00B138F3" w:rsidRDefault="00A2087C" w:rsidP="00A2087C">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tcPr>
          <w:p w14:paraId="6F21E3BD" w14:textId="77777777" w:rsidR="00A2087C" w:rsidRPr="00861BEC" w:rsidRDefault="00A2087C" w:rsidP="00A2087C"/>
        </w:tc>
        <w:tc>
          <w:tcPr>
            <w:tcW w:w="852" w:type="dxa"/>
            <w:tcBorders>
              <w:top w:val="single" w:sz="4" w:space="0" w:color="auto"/>
              <w:left w:val="single" w:sz="4" w:space="0" w:color="auto"/>
              <w:bottom w:val="single" w:sz="4" w:space="0" w:color="auto"/>
              <w:right w:val="single" w:sz="4" w:space="0" w:color="auto"/>
            </w:tcBorders>
          </w:tcPr>
          <w:p w14:paraId="022ACBF7" w14:textId="634E030D" w:rsidR="00A2087C" w:rsidRPr="00861BEC" w:rsidRDefault="00A2087C" w:rsidP="00A2087C">
            <w:r>
              <w:rPr>
                <w:rFonts w:ascii="GHEA Grapalat" w:hAnsi="GHEA Grapalat"/>
                <w:sz w:val="20"/>
                <w:szCs w:val="20"/>
                <w:lang w:val="hy-AM"/>
              </w:rPr>
              <w:t>1000</w:t>
            </w:r>
          </w:p>
        </w:tc>
        <w:tc>
          <w:tcPr>
            <w:tcW w:w="709" w:type="dxa"/>
            <w:tcBorders>
              <w:left w:val="single" w:sz="4" w:space="0" w:color="auto"/>
            </w:tcBorders>
          </w:tcPr>
          <w:p w14:paraId="3EDF7169" w14:textId="36E4C240" w:rsidR="00A2087C" w:rsidRPr="00B138F3" w:rsidRDefault="00A2087C" w:rsidP="00A2087C">
            <w:pPr>
              <w:widowControl w:val="0"/>
              <w:jc w:val="center"/>
              <w:rPr>
                <w:rFonts w:ascii="GHEA Grapalat" w:hAnsi="GHEA Grapalat"/>
                <w:sz w:val="16"/>
                <w:szCs w:val="16"/>
              </w:rPr>
            </w:pPr>
            <w:proofErr w:type="spellStart"/>
            <w:r w:rsidRPr="006B6B00">
              <w:rPr>
                <w:rFonts w:ascii="GHEA Grapalat" w:hAnsi="GHEA Grapalat"/>
                <w:sz w:val="16"/>
                <w:szCs w:val="16"/>
                <w:lang w:val="en-US"/>
              </w:rPr>
              <w:t>Себастия</w:t>
            </w:r>
            <w:proofErr w:type="spellEnd"/>
            <w:r w:rsidRPr="006B6B00">
              <w:rPr>
                <w:rFonts w:ascii="GHEA Grapalat" w:hAnsi="GHEA Grapalat"/>
                <w:sz w:val="16"/>
                <w:szCs w:val="16"/>
                <w:lang w:val="en-US"/>
              </w:rPr>
              <w:t xml:space="preserve"> 9</w:t>
            </w:r>
          </w:p>
        </w:tc>
        <w:tc>
          <w:tcPr>
            <w:tcW w:w="1158" w:type="dxa"/>
          </w:tcPr>
          <w:p w14:paraId="00FCD2F7" w14:textId="77777777" w:rsidR="00A2087C" w:rsidRPr="006B6B00" w:rsidRDefault="00A2087C" w:rsidP="00A2087C">
            <w:pPr>
              <w:pStyle w:val="HTMLPreformatted"/>
              <w:shd w:val="clear" w:color="auto" w:fill="F8F9FA"/>
              <w:spacing w:line="540" w:lineRule="atLeast"/>
              <w:rPr>
                <w:rFonts w:ascii="inherit" w:hAnsi="inherit"/>
                <w:sz w:val="16"/>
                <w:szCs w:val="16"/>
              </w:rPr>
            </w:pPr>
            <w:proofErr w:type="spellStart"/>
            <w:r w:rsidRPr="006B6B00">
              <w:rPr>
                <w:rFonts w:ascii="inherit" w:hAnsi="inherit"/>
                <w:sz w:val="16"/>
                <w:szCs w:val="16"/>
              </w:rPr>
              <w:t>По</w:t>
            </w:r>
            <w:proofErr w:type="spellEnd"/>
            <w:r w:rsidRPr="006B6B00">
              <w:rPr>
                <w:rFonts w:ascii="inherit" w:hAnsi="inherit"/>
                <w:sz w:val="16"/>
                <w:szCs w:val="16"/>
              </w:rPr>
              <w:t xml:space="preserve"> </w:t>
            </w:r>
            <w:proofErr w:type="spellStart"/>
            <w:r w:rsidRPr="006B6B00">
              <w:rPr>
                <w:rFonts w:ascii="inherit" w:hAnsi="inherit"/>
                <w:sz w:val="16"/>
                <w:szCs w:val="16"/>
              </w:rPr>
              <w:t>заказу</w:t>
            </w:r>
            <w:proofErr w:type="spellEnd"/>
            <w:r w:rsidRPr="006B6B00">
              <w:rPr>
                <w:rFonts w:ascii="inherit" w:hAnsi="inherit"/>
                <w:sz w:val="16"/>
                <w:szCs w:val="16"/>
              </w:rPr>
              <w:t>:</w:t>
            </w:r>
          </w:p>
          <w:p w14:paraId="1D0EA935" w14:textId="77777777" w:rsidR="00A2087C" w:rsidRPr="00B138F3" w:rsidRDefault="00A2087C" w:rsidP="00A2087C">
            <w:pPr>
              <w:widowControl w:val="0"/>
              <w:jc w:val="center"/>
              <w:rPr>
                <w:rFonts w:ascii="GHEA Grapalat" w:hAnsi="GHEA Grapalat"/>
                <w:sz w:val="16"/>
                <w:szCs w:val="16"/>
              </w:rPr>
            </w:pPr>
          </w:p>
        </w:tc>
        <w:tc>
          <w:tcPr>
            <w:tcW w:w="947" w:type="dxa"/>
          </w:tcPr>
          <w:p w14:paraId="567E1B7D" w14:textId="7A90EC23" w:rsidR="00A2087C" w:rsidRPr="00B138F3" w:rsidRDefault="00A2087C" w:rsidP="00A2087C">
            <w:pPr>
              <w:widowControl w:val="0"/>
              <w:jc w:val="center"/>
              <w:rPr>
                <w:rFonts w:ascii="GHEA Grapalat" w:hAnsi="GHEA Grapalat"/>
                <w:sz w:val="16"/>
                <w:szCs w:val="16"/>
              </w:rPr>
            </w:pPr>
            <w:r w:rsidRPr="00F7704E">
              <w:rPr>
                <w:rFonts w:ascii="GHEA Grapalat" w:hAnsi="GHEA Grapalat"/>
                <w:i/>
                <w:lang w:val="en-US"/>
              </w:rPr>
              <w:t xml:space="preserve"> </w:t>
            </w:r>
            <w:proofErr w:type="spellStart"/>
            <w:r w:rsidRPr="00F7704E">
              <w:rPr>
                <w:rFonts w:ascii="GHEA Grapalat" w:hAnsi="GHEA Grapalat"/>
                <w:i/>
                <w:sz w:val="16"/>
                <w:szCs w:val="16"/>
                <w:lang w:val="en-US"/>
              </w:rPr>
              <w:t>До</w:t>
            </w:r>
            <w:proofErr w:type="spellEnd"/>
            <w:r w:rsidRPr="00F7704E">
              <w:rPr>
                <w:rFonts w:ascii="GHEA Grapalat" w:hAnsi="GHEA Grapalat"/>
                <w:i/>
                <w:sz w:val="16"/>
                <w:szCs w:val="16"/>
                <w:lang w:val="hy-AM"/>
              </w:rPr>
              <w:t xml:space="preserve"> 30</w:t>
            </w:r>
            <w:r w:rsidRPr="00F7704E">
              <w:rPr>
                <w:rFonts w:ascii="GHEA Grapalat" w:hAnsi="GHEA Grapalat"/>
                <w:i/>
                <w:sz w:val="16"/>
                <w:szCs w:val="16"/>
              </w:rPr>
              <w:t xml:space="preserve"> декабря</w:t>
            </w:r>
            <w:r w:rsidRPr="00F7704E">
              <w:rPr>
                <w:rFonts w:ascii="GHEA Grapalat" w:hAnsi="GHEA Grapalat"/>
                <w:i/>
                <w:sz w:val="16"/>
                <w:szCs w:val="16"/>
                <w:lang w:val="en-US"/>
              </w:rPr>
              <w:t xml:space="preserve"> </w:t>
            </w:r>
            <w:r w:rsidRPr="00F7704E">
              <w:rPr>
                <w:rFonts w:ascii="GHEA Grapalat" w:hAnsi="GHEA Grapalat"/>
                <w:i/>
                <w:sz w:val="16"/>
                <w:szCs w:val="16"/>
              </w:rPr>
              <w:t>2</w:t>
            </w:r>
            <w:r>
              <w:rPr>
                <w:rFonts w:ascii="GHEA Grapalat" w:hAnsi="GHEA Grapalat"/>
                <w:i/>
                <w:sz w:val="16"/>
                <w:szCs w:val="16"/>
                <w:lang w:val="hy-AM"/>
              </w:rPr>
              <w:t>6</w:t>
            </w:r>
            <w:r w:rsidRPr="00F7704E">
              <w:rPr>
                <w:rFonts w:ascii="GHEA Grapalat" w:hAnsi="GHEA Grapalat"/>
                <w:i/>
                <w:sz w:val="16"/>
                <w:szCs w:val="16"/>
                <w:lang w:val="en-US"/>
              </w:rPr>
              <w:t>г.</w:t>
            </w:r>
          </w:p>
        </w:tc>
      </w:tr>
      <w:tr w:rsidR="00A2087C" w:rsidRPr="00B138F3" w14:paraId="03E2F6CA" w14:textId="77777777" w:rsidTr="006E62A1">
        <w:trPr>
          <w:jc w:val="center"/>
        </w:trPr>
        <w:tc>
          <w:tcPr>
            <w:tcW w:w="1241" w:type="dxa"/>
            <w:vAlign w:val="center"/>
          </w:tcPr>
          <w:p w14:paraId="3C7784A0" w14:textId="4897631A" w:rsidR="00A2087C" w:rsidRPr="00887DB6" w:rsidRDefault="00A2087C" w:rsidP="00A2087C">
            <w:pPr>
              <w:widowControl w:val="0"/>
              <w:jc w:val="center"/>
              <w:rPr>
                <w:rFonts w:ascii="GHEA Grapalat" w:hAnsi="GHEA Grapalat"/>
                <w:lang w:val="en-US"/>
              </w:rPr>
            </w:pPr>
            <w:r>
              <w:rPr>
                <w:rFonts w:ascii="GHEA Grapalat" w:hAnsi="GHEA Grapalat"/>
                <w:sz w:val="18"/>
                <w:szCs w:val="18"/>
                <w:lang w:val="hy-AM"/>
              </w:rPr>
              <w:lastRenderedPageBreak/>
              <w:t>4</w:t>
            </w:r>
          </w:p>
        </w:tc>
        <w:tc>
          <w:tcPr>
            <w:tcW w:w="2714" w:type="dxa"/>
          </w:tcPr>
          <w:p w14:paraId="5027CE2F" w14:textId="0F43C01F" w:rsidR="00A2087C" w:rsidRPr="00B138F3" w:rsidRDefault="00A2087C" w:rsidP="00A2087C">
            <w:pPr>
              <w:widowControl w:val="0"/>
              <w:jc w:val="center"/>
              <w:rPr>
                <w:rFonts w:ascii="GHEA Grapalat" w:hAnsi="GHEA Grapalat"/>
                <w:sz w:val="16"/>
                <w:szCs w:val="16"/>
              </w:rPr>
            </w:pPr>
            <w:r>
              <w:rPr>
                <w:rFonts w:ascii="Times Armenian" w:hAnsi="Times Armenian" w:cs="Sylfaen"/>
                <w:sz w:val="20"/>
                <w:szCs w:val="20"/>
              </w:rPr>
              <w:t>33141121</w:t>
            </w:r>
          </w:p>
        </w:tc>
        <w:tc>
          <w:tcPr>
            <w:tcW w:w="1559" w:type="dxa"/>
            <w:vAlign w:val="center"/>
          </w:tcPr>
          <w:p w14:paraId="221DB5AC" w14:textId="6A05F67A" w:rsidR="00A2087C" w:rsidRPr="00595154" w:rsidRDefault="00A2087C" w:rsidP="00A2087C">
            <w:pPr>
              <w:widowControl w:val="0"/>
              <w:jc w:val="center"/>
              <w:rPr>
                <w:rFonts w:ascii="Arial" w:hAnsi="Arial" w:cs="Arial"/>
                <w:color w:val="484849"/>
                <w:sz w:val="18"/>
                <w:szCs w:val="18"/>
                <w:shd w:val="clear" w:color="auto" w:fill="FFFFFF"/>
              </w:rPr>
            </w:pPr>
            <w:r w:rsidRPr="00D04E36">
              <w:rPr>
                <w:rFonts w:ascii="Arial" w:hAnsi="Arial" w:cs="Arial"/>
                <w:spacing w:val="8"/>
                <w:sz w:val="18"/>
                <w:szCs w:val="18"/>
                <w:lang w:val="hy-AM"/>
              </w:rPr>
              <w:t xml:space="preserve">Нож для нарезки бинтов шелковыми нитями N </w:t>
            </w:r>
            <w:r>
              <w:rPr>
                <w:rFonts w:ascii="Arial" w:hAnsi="Arial" w:cs="Arial"/>
                <w:spacing w:val="8"/>
                <w:sz w:val="18"/>
                <w:szCs w:val="18"/>
                <w:lang w:val="hy-AM"/>
              </w:rPr>
              <w:t>5</w:t>
            </w:r>
            <w:r w:rsidRPr="00D04E36">
              <w:rPr>
                <w:rFonts w:ascii="Arial" w:hAnsi="Arial" w:cs="Arial"/>
                <w:spacing w:val="8"/>
                <w:sz w:val="18"/>
                <w:szCs w:val="18"/>
                <w:lang w:val="hy-AM"/>
              </w:rPr>
              <w:t>.0</w:t>
            </w:r>
          </w:p>
        </w:tc>
        <w:tc>
          <w:tcPr>
            <w:tcW w:w="1925" w:type="dxa"/>
          </w:tcPr>
          <w:p w14:paraId="68CF3DBB" w14:textId="77777777" w:rsidR="00A2087C" w:rsidRPr="00B138F3" w:rsidRDefault="00A2087C" w:rsidP="00A2087C">
            <w:pPr>
              <w:widowControl w:val="0"/>
              <w:jc w:val="center"/>
              <w:rPr>
                <w:rFonts w:ascii="GHEA Grapalat" w:hAnsi="GHEA Grapalat"/>
                <w:sz w:val="16"/>
                <w:szCs w:val="16"/>
              </w:rPr>
            </w:pPr>
          </w:p>
        </w:tc>
        <w:tc>
          <w:tcPr>
            <w:tcW w:w="1467" w:type="dxa"/>
            <w:vAlign w:val="center"/>
          </w:tcPr>
          <w:p w14:paraId="71801C40" w14:textId="03E316A4" w:rsidR="00A2087C" w:rsidRPr="00B138F3" w:rsidRDefault="00A2087C" w:rsidP="00A2087C">
            <w:pPr>
              <w:widowControl w:val="0"/>
              <w:jc w:val="center"/>
              <w:rPr>
                <w:rFonts w:ascii="GHEA Grapalat" w:hAnsi="GHEA Grapalat"/>
                <w:sz w:val="16"/>
                <w:szCs w:val="16"/>
              </w:rPr>
            </w:pPr>
            <w:r w:rsidRPr="00D04E36">
              <w:rPr>
                <w:rFonts w:ascii="Arial" w:hAnsi="Arial" w:cs="Arial"/>
                <w:spacing w:val="8"/>
                <w:sz w:val="18"/>
                <w:szCs w:val="18"/>
                <w:lang w:val="hy-AM"/>
              </w:rPr>
              <w:t xml:space="preserve">Нож для нарезки бинтов шелковыми нитями N </w:t>
            </w:r>
            <w:r>
              <w:rPr>
                <w:rFonts w:ascii="Arial" w:hAnsi="Arial" w:cs="Arial"/>
                <w:spacing w:val="8"/>
                <w:sz w:val="18"/>
                <w:szCs w:val="18"/>
                <w:lang w:val="hy-AM"/>
              </w:rPr>
              <w:t>5</w:t>
            </w:r>
            <w:r w:rsidRPr="00D04E36">
              <w:rPr>
                <w:rFonts w:ascii="Arial" w:hAnsi="Arial" w:cs="Arial"/>
                <w:spacing w:val="8"/>
                <w:sz w:val="18"/>
                <w:szCs w:val="18"/>
                <w:lang w:val="hy-AM"/>
              </w:rPr>
              <w:t>.0</w:t>
            </w:r>
          </w:p>
        </w:tc>
        <w:tc>
          <w:tcPr>
            <w:tcW w:w="1085" w:type="dxa"/>
            <w:tcBorders>
              <w:right w:val="single" w:sz="4" w:space="0" w:color="auto"/>
            </w:tcBorders>
          </w:tcPr>
          <w:p w14:paraId="5AC8C3FA" w14:textId="796026D1" w:rsidR="00A2087C" w:rsidRPr="007627F9" w:rsidRDefault="00A2087C" w:rsidP="00A2087C">
            <w:pPr>
              <w:widowControl w:val="0"/>
              <w:jc w:val="center"/>
              <w:rPr>
                <w:rFonts w:ascii="GHEA Grapalat" w:hAnsi="GHEA Grapalat"/>
                <w:sz w:val="20"/>
                <w:szCs w:val="20"/>
              </w:rPr>
            </w:pPr>
            <w:r w:rsidRPr="00C80D80">
              <w:t>штук</w:t>
            </w:r>
          </w:p>
        </w:tc>
        <w:tc>
          <w:tcPr>
            <w:tcW w:w="1559" w:type="dxa"/>
            <w:tcBorders>
              <w:top w:val="single" w:sz="4" w:space="0" w:color="auto"/>
              <w:left w:val="single" w:sz="4" w:space="0" w:color="auto"/>
              <w:bottom w:val="single" w:sz="4" w:space="0" w:color="auto"/>
              <w:right w:val="single" w:sz="4" w:space="0" w:color="auto"/>
            </w:tcBorders>
          </w:tcPr>
          <w:p w14:paraId="63132A0E" w14:textId="77777777" w:rsidR="00A2087C" w:rsidRPr="00B138F3" w:rsidRDefault="00A2087C" w:rsidP="00A2087C">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tcPr>
          <w:p w14:paraId="71414BED" w14:textId="77777777" w:rsidR="00A2087C" w:rsidRPr="00861BEC" w:rsidRDefault="00A2087C" w:rsidP="00A2087C"/>
        </w:tc>
        <w:tc>
          <w:tcPr>
            <w:tcW w:w="852" w:type="dxa"/>
            <w:tcBorders>
              <w:top w:val="single" w:sz="4" w:space="0" w:color="auto"/>
              <w:left w:val="single" w:sz="4" w:space="0" w:color="auto"/>
              <w:bottom w:val="single" w:sz="4" w:space="0" w:color="auto"/>
              <w:right w:val="single" w:sz="4" w:space="0" w:color="auto"/>
            </w:tcBorders>
          </w:tcPr>
          <w:p w14:paraId="710AB210" w14:textId="73B149E6" w:rsidR="00A2087C" w:rsidRPr="00861BEC" w:rsidRDefault="00A2087C" w:rsidP="00A2087C">
            <w:r>
              <w:rPr>
                <w:rFonts w:ascii="GHEA Grapalat" w:hAnsi="GHEA Grapalat"/>
                <w:sz w:val="20"/>
                <w:szCs w:val="20"/>
                <w:lang w:val="hy-AM"/>
              </w:rPr>
              <w:t>24</w:t>
            </w:r>
          </w:p>
        </w:tc>
        <w:tc>
          <w:tcPr>
            <w:tcW w:w="709" w:type="dxa"/>
            <w:tcBorders>
              <w:left w:val="single" w:sz="4" w:space="0" w:color="auto"/>
            </w:tcBorders>
          </w:tcPr>
          <w:p w14:paraId="425E1077" w14:textId="78FCF926" w:rsidR="00A2087C" w:rsidRPr="00B138F3" w:rsidRDefault="00A2087C" w:rsidP="00A2087C">
            <w:pPr>
              <w:widowControl w:val="0"/>
              <w:jc w:val="center"/>
              <w:rPr>
                <w:rFonts w:ascii="GHEA Grapalat" w:hAnsi="GHEA Grapalat"/>
                <w:sz w:val="16"/>
                <w:szCs w:val="16"/>
              </w:rPr>
            </w:pPr>
            <w:proofErr w:type="spellStart"/>
            <w:r w:rsidRPr="006B6B00">
              <w:rPr>
                <w:rFonts w:ascii="GHEA Grapalat" w:hAnsi="GHEA Grapalat"/>
                <w:sz w:val="16"/>
                <w:szCs w:val="16"/>
                <w:lang w:val="en-US"/>
              </w:rPr>
              <w:t>Себастия</w:t>
            </w:r>
            <w:proofErr w:type="spellEnd"/>
            <w:r w:rsidRPr="006B6B00">
              <w:rPr>
                <w:rFonts w:ascii="GHEA Grapalat" w:hAnsi="GHEA Grapalat"/>
                <w:sz w:val="16"/>
                <w:szCs w:val="16"/>
                <w:lang w:val="en-US"/>
              </w:rPr>
              <w:t xml:space="preserve"> 9</w:t>
            </w:r>
          </w:p>
        </w:tc>
        <w:tc>
          <w:tcPr>
            <w:tcW w:w="1158" w:type="dxa"/>
          </w:tcPr>
          <w:p w14:paraId="1BEF2609" w14:textId="77777777" w:rsidR="00A2087C" w:rsidRPr="006B6B00" w:rsidRDefault="00A2087C" w:rsidP="00A2087C">
            <w:pPr>
              <w:pStyle w:val="HTMLPreformatted"/>
              <w:shd w:val="clear" w:color="auto" w:fill="F8F9FA"/>
              <w:spacing w:line="540" w:lineRule="atLeast"/>
              <w:rPr>
                <w:rFonts w:ascii="inherit" w:hAnsi="inherit"/>
                <w:sz w:val="16"/>
                <w:szCs w:val="16"/>
              </w:rPr>
            </w:pPr>
            <w:proofErr w:type="spellStart"/>
            <w:r w:rsidRPr="006B6B00">
              <w:rPr>
                <w:rFonts w:ascii="inherit" w:hAnsi="inherit"/>
                <w:sz w:val="16"/>
                <w:szCs w:val="16"/>
              </w:rPr>
              <w:t>По</w:t>
            </w:r>
            <w:proofErr w:type="spellEnd"/>
            <w:r w:rsidRPr="006B6B00">
              <w:rPr>
                <w:rFonts w:ascii="inherit" w:hAnsi="inherit"/>
                <w:sz w:val="16"/>
                <w:szCs w:val="16"/>
              </w:rPr>
              <w:t xml:space="preserve"> </w:t>
            </w:r>
            <w:proofErr w:type="spellStart"/>
            <w:r w:rsidRPr="006B6B00">
              <w:rPr>
                <w:rFonts w:ascii="inherit" w:hAnsi="inherit"/>
                <w:sz w:val="16"/>
                <w:szCs w:val="16"/>
              </w:rPr>
              <w:t>заказу</w:t>
            </w:r>
            <w:proofErr w:type="spellEnd"/>
            <w:r w:rsidRPr="006B6B00">
              <w:rPr>
                <w:rFonts w:ascii="inherit" w:hAnsi="inherit"/>
                <w:sz w:val="16"/>
                <w:szCs w:val="16"/>
              </w:rPr>
              <w:t>:</w:t>
            </w:r>
          </w:p>
          <w:p w14:paraId="2DAA7A6D" w14:textId="77777777" w:rsidR="00A2087C" w:rsidRPr="00B138F3" w:rsidRDefault="00A2087C" w:rsidP="00A2087C">
            <w:pPr>
              <w:widowControl w:val="0"/>
              <w:jc w:val="center"/>
              <w:rPr>
                <w:rFonts w:ascii="GHEA Grapalat" w:hAnsi="GHEA Grapalat"/>
                <w:sz w:val="16"/>
                <w:szCs w:val="16"/>
              </w:rPr>
            </w:pPr>
          </w:p>
        </w:tc>
        <w:tc>
          <w:tcPr>
            <w:tcW w:w="947" w:type="dxa"/>
          </w:tcPr>
          <w:p w14:paraId="00276F3C" w14:textId="5F57069B" w:rsidR="00A2087C" w:rsidRPr="00B138F3" w:rsidRDefault="00A2087C" w:rsidP="00A2087C">
            <w:pPr>
              <w:widowControl w:val="0"/>
              <w:jc w:val="center"/>
              <w:rPr>
                <w:rFonts w:ascii="GHEA Grapalat" w:hAnsi="GHEA Grapalat"/>
                <w:sz w:val="16"/>
                <w:szCs w:val="16"/>
              </w:rPr>
            </w:pPr>
            <w:r w:rsidRPr="00F7704E">
              <w:rPr>
                <w:rFonts w:ascii="GHEA Grapalat" w:hAnsi="GHEA Grapalat"/>
                <w:i/>
                <w:lang w:val="en-US"/>
              </w:rPr>
              <w:t xml:space="preserve"> </w:t>
            </w:r>
            <w:proofErr w:type="spellStart"/>
            <w:r w:rsidRPr="00F7704E">
              <w:rPr>
                <w:rFonts w:ascii="GHEA Grapalat" w:hAnsi="GHEA Grapalat"/>
                <w:i/>
                <w:sz w:val="16"/>
                <w:szCs w:val="16"/>
                <w:lang w:val="en-US"/>
              </w:rPr>
              <w:t>До</w:t>
            </w:r>
            <w:proofErr w:type="spellEnd"/>
            <w:r w:rsidRPr="00F7704E">
              <w:rPr>
                <w:rFonts w:ascii="GHEA Grapalat" w:hAnsi="GHEA Grapalat"/>
                <w:i/>
                <w:sz w:val="16"/>
                <w:szCs w:val="16"/>
                <w:lang w:val="hy-AM"/>
              </w:rPr>
              <w:t xml:space="preserve"> 30</w:t>
            </w:r>
            <w:r w:rsidRPr="00F7704E">
              <w:rPr>
                <w:rFonts w:ascii="GHEA Grapalat" w:hAnsi="GHEA Grapalat"/>
                <w:i/>
                <w:sz w:val="16"/>
                <w:szCs w:val="16"/>
              </w:rPr>
              <w:t xml:space="preserve"> декабря</w:t>
            </w:r>
            <w:r w:rsidRPr="00F7704E">
              <w:rPr>
                <w:rFonts w:ascii="GHEA Grapalat" w:hAnsi="GHEA Grapalat"/>
                <w:i/>
                <w:sz w:val="16"/>
                <w:szCs w:val="16"/>
                <w:lang w:val="en-US"/>
              </w:rPr>
              <w:t xml:space="preserve"> </w:t>
            </w:r>
            <w:r w:rsidRPr="00F7704E">
              <w:rPr>
                <w:rFonts w:ascii="GHEA Grapalat" w:hAnsi="GHEA Grapalat"/>
                <w:i/>
                <w:sz w:val="16"/>
                <w:szCs w:val="16"/>
              </w:rPr>
              <w:t>2</w:t>
            </w:r>
            <w:r>
              <w:rPr>
                <w:rFonts w:ascii="GHEA Grapalat" w:hAnsi="GHEA Grapalat"/>
                <w:i/>
                <w:sz w:val="16"/>
                <w:szCs w:val="16"/>
                <w:lang w:val="hy-AM"/>
              </w:rPr>
              <w:t>6</w:t>
            </w:r>
            <w:r w:rsidRPr="00F7704E">
              <w:rPr>
                <w:rFonts w:ascii="GHEA Grapalat" w:hAnsi="GHEA Grapalat"/>
                <w:i/>
                <w:sz w:val="16"/>
                <w:szCs w:val="16"/>
                <w:lang w:val="en-US"/>
              </w:rPr>
              <w:t>г.</w:t>
            </w:r>
          </w:p>
        </w:tc>
      </w:tr>
      <w:tr w:rsidR="00A2087C" w:rsidRPr="00B138F3" w14:paraId="53207F9F" w14:textId="77777777" w:rsidTr="006E62A1">
        <w:trPr>
          <w:jc w:val="center"/>
        </w:trPr>
        <w:tc>
          <w:tcPr>
            <w:tcW w:w="1241" w:type="dxa"/>
            <w:vAlign w:val="center"/>
          </w:tcPr>
          <w:p w14:paraId="0907436A" w14:textId="467D450E" w:rsidR="00A2087C" w:rsidRPr="00887DB6" w:rsidRDefault="00A2087C" w:rsidP="00A2087C">
            <w:pPr>
              <w:widowControl w:val="0"/>
              <w:jc w:val="center"/>
              <w:rPr>
                <w:rFonts w:ascii="GHEA Grapalat" w:hAnsi="GHEA Grapalat"/>
                <w:lang w:val="en-US"/>
              </w:rPr>
            </w:pPr>
            <w:r>
              <w:rPr>
                <w:rFonts w:ascii="GHEA Grapalat" w:hAnsi="GHEA Grapalat"/>
                <w:sz w:val="18"/>
                <w:szCs w:val="18"/>
                <w:lang w:val="hy-AM"/>
              </w:rPr>
              <w:t>5</w:t>
            </w:r>
          </w:p>
        </w:tc>
        <w:tc>
          <w:tcPr>
            <w:tcW w:w="2714" w:type="dxa"/>
          </w:tcPr>
          <w:p w14:paraId="76B1FE84" w14:textId="74D6C3C9" w:rsidR="00A2087C" w:rsidRPr="00B138F3" w:rsidRDefault="00A2087C" w:rsidP="00A2087C">
            <w:pPr>
              <w:widowControl w:val="0"/>
              <w:jc w:val="center"/>
              <w:rPr>
                <w:rFonts w:ascii="GHEA Grapalat" w:hAnsi="GHEA Grapalat"/>
                <w:sz w:val="16"/>
                <w:szCs w:val="16"/>
              </w:rPr>
            </w:pPr>
            <w:r>
              <w:rPr>
                <w:rFonts w:ascii="Times Armenian" w:hAnsi="Times Armenian" w:cs="Sylfaen"/>
                <w:sz w:val="20"/>
                <w:szCs w:val="20"/>
              </w:rPr>
              <w:t>33141121</w:t>
            </w:r>
          </w:p>
        </w:tc>
        <w:tc>
          <w:tcPr>
            <w:tcW w:w="1559" w:type="dxa"/>
            <w:vAlign w:val="center"/>
          </w:tcPr>
          <w:p w14:paraId="257DF2F5" w14:textId="4649D914" w:rsidR="00A2087C" w:rsidRDefault="00A2087C" w:rsidP="00A2087C">
            <w:pPr>
              <w:widowControl w:val="0"/>
              <w:jc w:val="center"/>
            </w:pPr>
            <w:r w:rsidRPr="00D04E36">
              <w:rPr>
                <w:rFonts w:ascii="Arial" w:hAnsi="Arial" w:cs="Arial"/>
                <w:sz w:val="18"/>
                <w:szCs w:val="18"/>
                <w:shd w:val="clear" w:color="auto" w:fill="FFFFFF"/>
                <w:lang w:val="hy-AM"/>
              </w:rPr>
              <w:t>Нож для нарезки бинтов шелковыми нитями N 3.0</w:t>
            </w:r>
          </w:p>
        </w:tc>
        <w:tc>
          <w:tcPr>
            <w:tcW w:w="1925" w:type="dxa"/>
          </w:tcPr>
          <w:p w14:paraId="6BDE7525" w14:textId="77777777" w:rsidR="00A2087C" w:rsidRPr="00B138F3" w:rsidRDefault="00A2087C" w:rsidP="00A2087C">
            <w:pPr>
              <w:widowControl w:val="0"/>
              <w:jc w:val="center"/>
              <w:rPr>
                <w:rFonts w:ascii="GHEA Grapalat" w:hAnsi="GHEA Grapalat"/>
                <w:sz w:val="16"/>
                <w:szCs w:val="16"/>
              </w:rPr>
            </w:pPr>
          </w:p>
        </w:tc>
        <w:tc>
          <w:tcPr>
            <w:tcW w:w="1467" w:type="dxa"/>
            <w:vAlign w:val="center"/>
          </w:tcPr>
          <w:p w14:paraId="50410BF8" w14:textId="1FFB6CC2" w:rsidR="00A2087C" w:rsidRPr="00B138F3" w:rsidRDefault="00A2087C" w:rsidP="00A2087C">
            <w:pPr>
              <w:widowControl w:val="0"/>
              <w:jc w:val="center"/>
              <w:rPr>
                <w:rFonts w:ascii="GHEA Grapalat" w:hAnsi="GHEA Grapalat"/>
                <w:sz w:val="16"/>
                <w:szCs w:val="16"/>
              </w:rPr>
            </w:pPr>
            <w:r w:rsidRPr="00D04E36">
              <w:rPr>
                <w:rFonts w:ascii="Arial" w:hAnsi="Arial" w:cs="Arial"/>
                <w:sz w:val="18"/>
                <w:szCs w:val="18"/>
                <w:shd w:val="clear" w:color="auto" w:fill="FFFFFF"/>
                <w:lang w:val="hy-AM"/>
              </w:rPr>
              <w:t>Нож для нарезки бинтов шелковыми нитями N 3.0</w:t>
            </w:r>
          </w:p>
        </w:tc>
        <w:tc>
          <w:tcPr>
            <w:tcW w:w="1085" w:type="dxa"/>
            <w:tcBorders>
              <w:right w:val="single" w:sz="4" w:space="0" w:color="auto"/>
            </w:tcBorders>
          </w:tcPr>
          <w:p w14:paraId="6A7508ED" w14:textId="3247D3B3" w:rsidR="00A2087C" w:rsidRPr="00B138F3" w:rsidRDefault="00A2087C" w:rsidP="00A2087C">
            <w:pPr>
              <w:widowControl w:val="0"/>
              <w:jc w:val="center"/>
              <w:rPr>
                <w:rFonts w:ascii="GHEA Grapalat" w:hAnsi="GHEA Grapalat"/>
                <w:sz w:val="16"/>
                <w:szCs w:val="16"/>
              </w:rPr>
            </w:pPr>
            <w:r w:rsidRPr="00C80D80">
              <w:t>штук</w:t>
            </w:r>
          </w:p>
        </w:tc>
        <w:tc>
          <w:tcPr>
            <w:tcW w:w="1559" w:type="dxa"/>
            <w:tcBorders>
              <w:top w:val="single" w:sz="4" w:space="0" w:color="auto"/>
              <w:left w:val="single" w:sz="4" w:space="0" w:color="auto"/>
              <w:bottom w:val="single" w:sz="4" w:space="0" w:color="auto"/>
              <w:right w:val="single" w:sz="4" w:space="0" w:color="auto"/>
            </w:tcBorders>
          </w:tcPr>
          <w:p w14:paraId="26E45227" w14:textId="77777777" w:rsidR="00A2087C" w:rsidRPr="00B138F3" w:rsidRDefault="00A2087C" w:rsidP="00A2087C">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03064C8" w14:textId="77777777" w:rsidR="00A2087C" w:rsidRPr="00861BEC" w:rsidRDefault="00A2087C" w:rsidP="00A2087C"/>
        </w:tc>
        <w:tc>
          <w:tcPr>
            <w:tcW w:w="852" w:type="dxa"/>
            <w:tcBorders>
              <w:top w:val="single" w:sz="4" w:space="0" w:color="auto"/>
              <w:left w:val="single" w:sz="4" w:space="0" w:color="auto"/>
              <w:bottom w:val="single" w:sz="4" w:space="0" w:color="auto"/>
              <w:right w:val="single" w:sz="4" w:space="0" w:color="auto"/>
            </w:tcBorders>
          </w:tcPr>
          <w:p w14:paraId="7B97127C" w14:textId="349CED82" w:rsidR="00A2087C" w:rsidRPr="00861BEC" w:rsidRDefault="00A2087C" w:rsidP="00A2087C">
            <w:r>
              <w:rPr>
                <w:rFonts w:ascii="GHEA Grapalat" w:hAnsi="GHEA Grapalat"/>
                <w:sz w:val="20"/>
                <w:szCs w:val="20"/>
                <w:lang w:val="hy-AM"/>
              </w:rPr>
              <w:t>24</w:t>
            </w:r>
          </w:p>
        </w:tc>
        <w:tc>
          <w:tcPr>
            <w:tcW w:w="709" w:type="dxa"/>
            <w:tcBorders>
              <w:left w:val="single" w:sz="4" w:space="0" w:color="auto"/>
            </w:tcBorders>
          </w:tcPr>
          <w:p w14:paraId="6DAD2A56" w14:textId="68F2A5F0" w:rsidR="00A2087C" w:rsidRPr="00B138F3" w:rsidRDefault="00A2087C" w:rsidP="00A2087C">
            <w:pPr>
              <w:widowControl w:val="0"/>
              <w:jc w:val="center"/>
              <w:rPr>
                <w:rFonts w:ascii="GHEA Grapalat" w:hAnsi="GHEA Grapalat"/>
                <w:sz w:val="16"/>
                <w:szCs w:val="16"/>
              </w:rPr>
            </w:pPr>
            <w:proofErr w:type="spellStart"/>
            <w:r w:rsidRPr="006B6B00">
              <w:rPr>
                <w:rFonts w:ascii="GHEA Grapalat" w:hAnsi="GHEA Grapalat"/>
                <w:sz w:val="16"/>
                <w:szCs w:val="16"/>
                <w:lang w:val="en-US"/>
              </w:rPr>
              <w:t>Себастия</w:t>
            </w:r>
            <w:proofErr w:type="spellEnd"/>
            <w:r w:rsidRPr="006B6B00">
              <w:rPr>
                <w:rFonts w:ascii="GHEA Grapalat" w:hAnsi="GHEA Grapalat"/>
                <w:sz w:val="16"/>
                <w:szCs w:val="16"/>
                <w:lang w:val="en-US"/>
              </w:rPr>
              <w:t xml:space="preserve"> 9</w:t>
            </w:r>
          </w:p>
        </w:tc>
        <w:tc>
          <w:tcPr>
            <w:tcW w:w="1158" w:type="dxa"/>
          </w:tcPr>
          <w:p w14:paraId="3FD4D2D0" w14:textId="77777777" w:rsidR="00A2087C" w:rsidRPr="006B6B00" w:rsidRDefault="00A2087C" w:rsidP="00A2087C">
            <w:pPr>
              <w:pStyle w:val="HTMLPreformatted"/>
              <w:shd w:val="clear" w:color="auto" w:fill="F8F9FA"/>
              <w:spacing w:line="540" w:lineRule="atLeast"/>
              <w:rPr>
                <w:rFonts w:ascii="inherit" w:hAnsi="inherit"/>
                <w:sz w:val="16"/>
                <w:szCs w:val="16"/>
              </w:rPr>
            </w:pPr>
            <w:proofErr w:type="spellStart"/>
            <w:r w:rsidRPr="006B6B00">
              <w:rPr>
                <w:rFonts w:ascii="inherit" w:hAnsi="inherit"/>
                <w:sz w:val="16"/>
                <w:szCs w:val="16"/>
              </w:rPr>
              <w:t>По</w:t>
            </w:r>
            <w:proofErr w:type="spellEnd"/>
            <w:r w:rsidRPr="006B6B00">
              <w:rPr>
                <w:rFonts w:ascii="inherit" w:hAnsi="inherit"/>
                <w:sz w:val="16"/>
                <w:szCs w:val="16"/>
              </w:rPr>
              <w:t xml:space="preserve"> </w:t>
            </w:r>
            <w:proofErr w:type="spellStart"/>
            <w:r w:rsidRPr="006B6B00">
              <w:rPr>
                <w:rFonts w:ascii="inherit" w:hAnsi="inherit"/>
                <w:sz w:val="16"/>
                <w:szCs w:val="16"/>
              </w:rPr>
              <w:t>заказу</w:t>
            </w:r>
            <w:proofErr w:type="spellEnd"/>
            <w:r w:rsidRPr="006B6B00">
              <w:rPr>
                <w:rFonts w:ascii="inherit" w:hAnsi="inherit"/>
                <w:sz w:val="16"/>
                <w:szCs w:val="16"/>
              </w:rPr>
              <w:t>:</w:t>
            </w:r>
          </w:p>
          <w:p w14:paraId="273E18DC" w14:textId="77777777" w:rsidR="00A2087C" w:rsidRPr="00B138F3" w:rsidRDefault="00A2087C" w:rsidP="00A2087C">
            <w:pPr>
              <w:widowControl w:val="0"/>
              <w:jc w:val="center"/>
              <w:rPr>
                <w:rFonts w:ascii="GHEA Grapalat" w:hAnsi="GHEA Grapalat"/>
                <w:sz w:val="16"/>
                <w:szCs w:val="16"/>
              </w:rPr>
            </w:pPr>
          </w:p>
        </w:tc>
        <w:tc>
          <w:tcPr>
            <w:tcW w:w="947" w:type="dxa"/>
          </w:tcPr>
          <w:p w14:paraId="144C6DE4" w14:textId="6AF5B6E0" w:rsidR="00A2087C" w:rsidRPr="00B138F3" w:rsidRDefault="00A2087C" w:rsidP="00A2087C">
            <w:pPr>
              <w:widowControl w:val="0"/>
              <w:jc w:val="center"/>
              <w:rPr>
                <w:rFonts w:ascii="GHEA Grapalat" w:hAnsi="GHEA Grapalat"/>
                <w:sz w:val="16"/>
                <w:szCs w:val="16"/>
              </w:rPr>
            </w:pPr>
            <w:r w:rsidRPr="00F7704E">
              <w:rPr>
                <w:rFonts w:ascii="GHEA Grapalat" w:hAnsi="GHEA Grapalat"/>
                <w:i/>
                <w:lang w:val="en-US"/>
              </w:rPr>
              <w:t xml:space="preserve"> </w:t>
            </w:r>
            <w:proofErr w:type="spellStart"/>
            <w:r w:rsidRPr="00F7704E">
              <w:rPr>
                <w:rFonts w:ascii="GHEA Grapalat" w:hAnsi="GHEA Grapalat"/>
                <w:i/>
                <w:sz w:val="16"/>
                <w:szCs w:val="16"/>
                <w:lang w:val="en-US"/>
              </w:rPr>
              <w:t>До</w:t>
            </w:r>
            <w:proofErr w:type="spellEnd"/>
            <w:r w:rsidRPr="00F7704E">
              <w:rPr>
                <w:rFonts w:ascii="GHEA Grapalat" w:hAnsi="GHEA Grapalat"/>
                <w:i/>
                <w:sz w:val="16"/>
                <w:szCs w:val="16"/>
                <w:lang w:val="hy-AM"/>
              </w:rPr>
              <w:t xml:space="preserve"> 30</w:t>
            </w:r>
            <w:r w:rsidRPr="00F7704E">
              <w:rPr>
                <w:rFonts w:ascii="GHEA Grapalat" w:hAnsi="GHEA Grapalat"/>
                <w:i/>
                <w:sz w:val="16"/>
                <w:szCs w:val="16"/>
              </w:rPr>
              <w:t xml:space="preserve"> декабря</w:t>
            </w:r>
            <w:r w:rsidRPr="00F7704E">
              <w:rPr>
                <w:rFonts w:ascii="GHEA Grapalat" w:hAnsi="GHEA Grapalat"/>
                <w:i/>
                <w:sz w:val="16"/>
                <w:szCs w:val="16"/>
                <w:lang w:val="en-US"/>
              </w:rPr>
              <w:t xml:space="preserve"> </w:t>
            </w:r>
            <w:r w:rsidRPr="00F7704E">
              <w:rPr>
                <w:rFonts w:ascii="GHEA Grapalat" w:hAnsi="GHEA Grapalat"/>
                <w:i/>
                <w:sz w:val="16"/>
                <w:szCs w:val="16"/>
              </w:rPr>
              <w:t>2</w:t>
            </w:r>
            <w:r>
              <w:rPr>
                <w:rFonts w:ascii="GHEA Grapalat" w:hAnsi="GHEA Grapalat"/>
                <w:i/>
                <w:sz w:val="16"/>
                <w:szCs w:val="16"/>
                <w:lang w:val="hy-AM"/>
              </w:rPr>
              <w:t>6</w:t>
            </w:r>
            <w:r w:rsidRPr="00F7704E">
              <w:rPr>
                <w:rFonts w:ascii="GHEA Grapalat" w:hAnsi="GHEA Grapalat"/>
                <w:i/>
                <w:sz w:val="16"/>
                <w:szCs w:val="16"/>
                <w:lang w:val="en-US"/>
              </w:rPr>
              <w:t>г.</w:t>
            </w:r>
          </w:p>
        </w:tc>
      </w:tr>
      <w:tr w:rsidR="00A2087C" w:rsidRPr="00B138F3" w14:paraId="0C98B232" w14:textId="77777777" w:rsidTr="006E62A1">
        <w:trPr>
          <w:jc w:val="center"/>
        </w:trPr>
        <w:tc>
          <w:tcPr>
            <w:tcW w:w="1241" w:type="dxa"/>
            <w:vAlign w:val="center"/>
          </w:tcPr>
          <w:p w14:paraId="739E15FB" w14:textId="2890B337" w:rsidR="00A2087C" w:rsidRPr="00887DB6" w:rsidRDefault="00A2087C" w:rsidP="00A2087C">
            <w:pPr>
              <w:widowControl w:val="0"/>
              <w:jc w:val="center"/>
              <w:rPr>
                <w:rFonts w:ascii="GHEA Grapalat" w:hAnsi="GHEA Grapalat"/>
                <w:lang w:val="en-US"/>
              </w:rPr>
            </w:pPr>
            <w:r>
              <w:rPr>
                <w:rFonts w:ascii="GHEA Grapalat" w:hAnsi="GHEA Grapalat"/>
                <w:sz w:val="18"/>
                <w:szCs w:val="18"/>
                <w:lang w:val="hy-AM"/>
              </w:rPr>
              <w:t>6</w:t>
            </w:r>
          </w:p>
        </w:tc>
        <w:tc>
          <w:tcPr>
            <w:tcW w:w="2714" w:type="dxa"/>
          </w:tcPr>
          <w:p w14:paraId="12BE3420" w14:textId="492967D4" w:rsidR="00A2087C" w:rsidRPr="00B138F3" w:rsidRDefault="00A2087C" w:rsidP="00A2087C">
            <w:pPr>
              <w:widowControl w:val="0"/>
              <w:jc w:val="center"/>
              <w:rPr>
                <w:rFonts w:ascii="GHEA Grapalat" w:hAnsi="GHEA Grapalat"/>
                <w:sz w:val="16"/>
                <w:szCs w:val="16"/>
              </w:rPr>
            </w:pPr>
            <w:r>
              <w:rPr>
                <w:rFonts w:ascii="Times Armenian" w:hAnsi="Times Armenian" w:cs="Sylfaen"/>
                <w:sz w:val="20"/>
                <w:szCs w:val="20"/>
              </w:rPr>
              <w:t>33111210</w:t>
            </w:r>
          </w:p>
        </w:tc>
        <w:tc>
          <w:tcPr>
            <w:tcW w:w="1559" w:type="dxa"/>
            <w:vAlign w:val="center"/>
          </w:tcPr>
          <w:p w14:paraId="25E25F82" w14:textId="691349A2" w:rsidR="00A2087C" w:rsidRPr="00595154" w:rsidRDefault="00A2087C" w:rsidP="00A2087C">
            <w:pPr>
              <w:widowControl w:val="0"/>
              <w:jc w:val="center"/>
              <w:rPr>
                <w:rFonts w:ascii="Arial" w:hAnsi="Arial" w:cs="Arial"/>
                <w:color w:val="3B3B3B"/>
                <w:sz w:val="18"/>
                <w:szCs w:val="18"/>
              </w:rPr>
            </w:pPr>
            <w:r w:rsidRPr="00183C6D">
              <w:rPr>
                <w:rFonts w:ascii="Arial" w:hAnsi="Arial" w:cs="Arial"/>
                <w:color w:val="222222"/>
                <w:sz w:val="18"/>
                <w:szCs w:val="18"/>
                <w:shd w:val="clear" w:color="auto" w:fill="FFFFFF"/>
              </w:rPr>
              <w:t>Резиновая груша для ЭКГ-аппарата /ЭКГ 300/взрослый</w:t>
            </w:r>
          </w:p>
        </w:tc>
        <w:tc>
          <w:tcPr>
            <w:tcW w:w="1925" w:type="dxa"/>
          </w:tcPr>
          <w:p w14:paraId="7876B452" w14:textId="77777777" w:rsidR="00A2087C" w:rsidRPr="00B138F3" w:rsidRDefault="00A2087C" w:rsidP="00A2087C">
            <w:pPr>
              <w:widowControl w:val="0"/>
              <w:jc w:val="center"/>
              <w:rPr>
                <w:rFonts w:ascii="GHEA Grapalat" w:hAnsi="GHEA Grapalat"/>
                <w:sz w:val="16"/>
                <w:szCs w:val="16"/>
              </w:rPr>
            </w:pPr>
          </w:p>
        </w:tc>
        <w:tc>
          <w:tcPr>
            <w:tcW w:w="1467" w:type="dxa"/>
            <w:vAlign w:val="center"/>
          </w:tcPr>
          <w:p w14:paraId="7CF0B388" w14:textId="7EC7DC64" w:rsidR="00A2087C" w:rsidRPr="00B138F3" w:rsidRDefault="00A2087C" w:rsidP="00A2087C">
            <w:pPr>
              <w:widowControl w:val="0"/>
              <w:jc w:val="center"/>
              <w:rPr>
                <w:rFonts w:ascii="GHEA Grapalat" w:hAnsi="GHEA Grapalat"/>
                <w:sz w:val="16"/>
                <w:szCs w:val="16"/>
              </w:rPr>
            </w:pPr>
            <w:r w:rsidRPr="00183C6D">
              <w:rPr>
                <w:rFonts w:ascii="Arial" w:hAnsi="Arial" w:cs="Arial"/>
                <w:color w:val="222222"/>
                <w:sz w:val="18"/>
                <w:szCs w:val="18"/>
                <w:shd w:val="clear" w:color="auto" w:fill="FFFFFF"/>
              </w:rPr>
              <w:t>Резиновая груша для ЭКГ-аппарата /ЭКГ 300/взрослый</w:t>
            </w:r>
          </w:p>
        </w:tc>
        <w:tc>
          <w:tcPr>
            <w:tcW w:w="1085" w:type="dxa"/>
            <w:tcBorders>
              <w:right w:val="single" w:sz="4" w:space="0" w:color="auto"/>
            </w:tcBorders>
          </w:tcPr>
          <w:p w14:paraId="39247173" w14:textId="598DC58B" w:rsidR="00A2087C" w:rsidRPr="00B138F3" w:rsidRDefault="00A2087C" w:rsidP="00A2087C">
            <w:pPr>
              <w:widowControl w:val="0"/>
              <w:jc w:val="center"/>
              <w:rPr>
                <w:rFonts w:ascii="GHEA Grapalat" w:hAnsi="GHEA Grapalat"/>
                <w:sz w:val="16"/>
                <w:szCs w:val="16"/>
              </w:rPr>
            </w:pPr>
            <w:r>
              <w:t>штук</w:t>
            </w:r>
          </w:p>
        </w:tc>
        <w:tc>
          <w:tcPr>
            <w:tcW w:w="1559" w:type="dxa"/>
            <w:tcBorders>
              <w:top w:val="single" w:sz="4" w:space="0" w:color="auto"/>
              <w:left w:val="single" w:sz="4" w:space="0" w:color="auto"/>
              <w:bottom w:val="single" w:sz="4" w:space="0" w:color="auto"/>
              <w:right w:val="single" w:sz="4" w:space="0" w:color="auto"/>
            </w:tcBorders>
          </w:tcPr>
          <w:p w14:paraId="46212B28" w14:textId="77777777" w:rsidR="00A2087C" w:rsidRPr="00B138F3" w:rsidRDefault="00A2087C" w:rsidP="00A2087C">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1818A55" w14:textId="77777777" w:rsidR="00A2087C" w:rsidRPr="00861BEC" w:rsidRDefault="00A2087C" w:rsidP="00A2087C"/>
        </w:tc>
        <w:tc>
          <w:tcPr>
            <w:tcW w:w="852" w:type="dxa"/>
            <w:tcBorders>
              <w:top w:val="single" w:sz="4" w:space="0" w:color="auto"/>
              <w:left w:val="single" w:sz="4" w:space="0" w:color="auto"/>
              <w:bottom w:val="single" w:sz="4" w:space="0" w:color="auto"/>
              <w:right w:val="single" w:sz="4" w:space="0" w:color="auto"/>
            </w:tcBorders>
          </w:tcPr>
          <w:p w14:paraId="61A48876" w14:textId="3C037D3C" w:rsidR="00A2087C" w:rsidRPr="00861BEC" w:rsidRDefault="00A2087C" w:rsidP="00A2087C">
            <w:r>
              <w:rPr>
                <w:rFonts w:ascii="Sylfaen" w:hAnsi="Sylfaen"/>
                <w:sz w:val="20"/>
                <w:szCs w:val="20"/>
                <w:lang w:val="hy-AM"/>
              </w:rPr>
              <w:t>6</w:t>
            </w:r>
          </w:p>
        </w:tc>
        <w:tc>
          <w:tcPr>
            <w:tcW w:w="709" w:type="dxa"/>
            <w:tcBorders>
              <w:left w:val="single" w:sz="4" w:space="0" w:color="auto"/>
            </w:tcBorders>
          </w:tcPr>
          <w:p w14:paraId="00140FCF" w14:textId="387FE618" w:rsidR="00A2087C" w:rsidRPr="00B138F3" w:rsidRDefault="00A2087C" w:rsidP="00A2087C">
            <w:pPr>
              <w:widowControl w:val="0"/>
              <w:jc w:val="center"/>
              <w:rPr>
                <w:rFonts w:ascii="GHEA Grapalat" w:hAnsi="GHEA Grapalat"/>
                <w:sz w:val="16"/>
                <w:szCs w:val="16"/>
              </w:rPr>
            </w:pPr>
            <w:proofErr w:type="spellStart"/>
            <w:r w:rsidRPr="006B6B00">
              <w:rPr>
                <w:rFonts w:ascii="GHEA Grapalat" w:hAnsi="GHEA Grapalat"/>
                <w:sz w:val="16"/>
                <w:szCs w:val="16"/>
                <w:lang w:val="en-US"/>
              </w:rPr>
              <w:t>Себастия</w:t>
            </w:r>
            <w:proofErr w:type="spellEnd"/>
            <w:r w:rsidRPr="006B6B00">
              <w:rPr>
                <w:rFonts w:ascii="GHEA Grapalat" w:hAnsi="GHEA Grapalat"/>
                <w:sz w:val="16"/>
                <w:szCs w:val="16"/>
                <w:lang w:val="en-US"/>
              </w:rPr>
              <w:t xml:space="preserve"> 9</w:t>
            </w:r>
          </w:p>
        </w:tc>
        <w:tc>
          <w:tcPr>
            <w:tcW w:w="1158" w:type="dxa"/>
          </w:tcPr>
          <w:p w14:paraId="1DAB02BC" w14:textId="77777777" w:rsidR="00A2087C" w:rsidRPr="006B6B00" w:rsidRDefault="00A2087C" w:rsidP="00A2087C">
            <w:pPr>
              <w:pStyle w:val="HTMLPreformatted"/>
              <w:shd w:val="clear" w:color="auto" w:fill="F8F9FA"/>
              <w:spacing w:line="540" w:lineRule="atLeast"/>
              <w:rPr>
                <w:rFonts w:ascii="inherit" w:hAnsi="inherit"/>
                <w:sz w:val="16"/>
                <w:szCs w:val="16"/>
              </w:rPr>
            </w:pPr>
            <w:proofErr w:type="spellStart"/>
            <w:r w:rsidRPr="006B6B00">
              <w:rPr>
                <w:rFonts w:ascii="inherit" w:hAnsi="inherit"/>
                <w:sz w:val="16"/>
                <w:szCs w:val="16"/>
              </w:rPr>
              <w:t>По</w:t>
            </w:r>
            <w:proofErr w:type="spellEnd"/>
            <w:r w:rsidRPr="006B6B00">
              <w:rPr>
                <w:rFonts w:ascii="inherit" w:hAnsi="inherit"/>
                <w:sz w:val="16"/>
                <w:szCs w:val="16"/>
              </w:rPr>
              <w:t xml:space="preserve"> </w:t>
            </w:r>
            <w:proofErr w:type="spellStart"/>
            <w:r w:rsidRPr="006B6B00">
              <w:rPr>
                <w:rFonts w:ascii="inherit" w:hAnsi="inherit"/>
                <w:sz w:val="16"/>
                <w:szCs w:val="16"/>
              </w:rPr>
              <w:t>заказу</w:t>
            </w:r>
            <w:proofErr w:type="spellEnd"/>
            <w:r w:rsidRPr="006B6B00">
              <w:rPr>
                <w:rFonts w:ascii="inherit" w:hAnsi="inherit"/>
                <w:sz w:val="16"/>
                <w:szCs w:val="16"/>
              </w:rPr>
              <w:t>:</w:t>
            </w:r>
          </w:p>
          <w:p w14:paraId="1CAF1739" w14:textId="77777777" w:rsidR="00A2087C" w:rsidRPr="00B138F3" w:rsidRDefault="00A2087C" w:rsidP="00A2087C">
            <w:pPr>
              <w:widowControl w:val="0"/>
              <w:jc w:val="center"/>
              <w:rPr>
                <w:rFonts w:ascii="GHEA Grapalat" w:hAnsi="GHEA Grapalat"/>
                <w:sz w:val="16"/>
                <w:szCs w:val="16"/>
              </w:rPr>
            </w:pPr>
          </w:p>
        </w:tc>
        <w:tc>
          <w:tcPr>
            <w:tcW w:w="947" w:type="dxa"/>
          </w:tcPr>
          <w:p w14:paraId="041AA0D5" w14:textId="142C8EFC" w:rsidR="00A2087C" w:rsidRPr="00B138F3" w:rsidRDefault="00A2087C" w:rsidP="00A2087C">
            <w:pPr>
              <w:widowControl w:val="0"/>
              <w:jc w:val="center"/>
              <w:rPr>
                <w:rFonts w:ascii="GHEA Grapalat" w:hAnsi="GHEA Grapalat"/>
                <w:sz w:val="16"/>
                <w:szCs w:val="16"/>
              </w:rPr>
            </w:pPr>
            <w:r w:rsidRPr="00F7704E">
              <w:rPr>
                <w:rFonts w:ascii="GHEA Grapalat" w:hAnsi="GHEA Grapalat"/>
                <w:i/>
                <w:lang w:val="en-US"/>
              </w:rPr>
              <w:t xml:space="preserve"> </w:t>
            </w:r>
            <w:proofErr w:type="spellStart"/>
            <w:r w:rsidRPr="00F7704E">
              <w:rPr>
                <w:rFonts w:ascii="GHEA Grapalat" w:hAnsi="GHEA Grapalat"/>
                <w:i/>
                <w:sz w:val="16"/>
                <w:szCs w:val="16"/>
                <w:lang w:val="en-US"/>
              </w:rPr>
              <w:t>До</w:t>
            </w:r>
            <w:proofErr w:type="spellEnd"/>
            <w:r w:rsidRPr="00F7704E">
              <w:rPr>
                <w:rFonts w:ascii="GHEA Grapalat" w:hAnsi="GHEA Grapalat"/>
                <w:i/>
                <w:sz w:val="16"/>
                <w:szCs w:val="16"/>
                <w:lang w:val="hy-AM"/>
              </w:rPr>
              <w:t xml:space="preserve"> 30</w:t>
            </w:r>
            <w:r w:rsidRPr="00F7704E">
              <w:rPr>
                <w:rFonts w:ascii="GHEA Grapalat" w:hAnsi="GHEA Grapalat"/>
                <w:i/>
                <w:sz w:val="16"/>
                <w:szCs w:val="16"/>
              </w:rPr>
              <w:t xml:space="preserve"> декабря</w:t>
            </w:r>
            <w:r w:rsidRPr="00F7704E">
              <w:rPr>
                <w:rFonts w:ascii="GHEA Grapalat" w:hAnsi="GHEA Grapalat"/>
                <w:i/>
                <w:sz w:val="16"/>
                <w:szCs w:val="16"/>
                <w:lang w:val="en-US"/>
              </w:rPr>
              <w:t xml:space="preserve"> </w:t>
            </w:r>
            <w:r w:rsidRPr="00F7704E">
              <w:rPr>
                <w:rFonts w:ascii="GHEA Grapalat" w:hAnsi="GHEA Grapalat"/>
                <w:i/>
                <w:sz w:val="16"/>
                <w:szCs w:val="16"/>
              </w:rPr>
              <w:t>2</w:t>
            </w:r>
            <w:r>
              <w:rPr>
                <w:rFonts w:ascii="GHEA Grapalat" w:hAnsi="GHEA Grapalat"/>
                <w:i/>
                <w:sz w:val="16"/>
                <w:szCs w:val="16"/>
                <w:lang w:val="hy-AM"/>
              </w:rPr>
              <w:t>6</w:t>
            </w:r>
            <w:r w:rsidRPr="00F7704E">
              <w:rPr>
                <w:rFonts w:ascii="GHEA Grapalat" w:hAnsi="GHEA Grapalat"/>
                <w:i/>
                <w:sz w:val="16"/>
                <w:szCs w:val="16"/>
                <w:lang w:val="en-US"/>
              </w:rPr>
              <w:t>г.</w:t>
            </w:r>
          </w:p>
        </w:tc>
      </w:tr>
      <w:tr w:rsidR="00A2087C" w:rsidRPr="00B138F3" w14:paraId="1EDC86BE" w14:textId="77777777" w:rsidTr="00095EB5">
        <w:trPr>
          <w:jc w:val="center"/>
        </w:trPr>
        <w:tc>
          <w:tcPr>
            <w:tcW w:w="1241" w:type="dxa"/>
            <w:vAlign w:val="center"/>
          </w:tcPr>
          <w:p w14:paraId="3F5EBB19" w14:textId="77A88E1B" w:rsidR="00A2087C" w:rsidRPr="00887DB6" w:rsidRDefault="00A2087C" w:rsidP="00A2087C">
            <w:pPr>
              <w:widowControl w:val="0"/>
              <w:jc w:val="center"/>
              <w:rPr>
                <w:rFonts w:ascii="GHEA Grapalat" w:hAnsi="GHEA Grapalat"/>
                <w:lang w:val="en-US"/>
              </w:rPr>
            </w:pPr>
            <w:r>
              <w:rPr>
                <w:rFonts w:ascii="GHEA Grapalat" w:hAnsi="GHEA Grapalat"/>
                <w:sz w:val="18"/>
                <w:szCs w:val="18"/>
                <w:lang w:val="hy-AM"/>
              </w:rPr>
              <w:t>7</w:t>
            </w:r>
          </w:p>
        </w:tc>
        <w:tc>
          <w:tcPr>
            <w:tcW w:w="2714" w:type="dxa"/>
          </w:tcPr>
          <w:p w14:paraId="303C8886" w14:textId="4A1DCDE9" w:rsidR="00A2087C" w:rsidRPr="00B138F3" w:rsidRDefault="00A2087C" w:rsidP="00A2087C">
            <w:pPr>
              <w:widowControl w:val="0"/>
              <w:jc w:val="center"/>
              <w:rPr>
                <w:rFonts w:ascii="GHEA Grapalat" w:hAnsi="GHEA Grapalat"/>
                <w:sz w:val="16"/>
                <w:szCs w:val="16"/>
              </w:rPr>
            </w:pPr>
            <w:r>
              <w:rPr>
                <w:rFonts w:ascii="Times Armenian" w:hAnsi="Times Armenian" w:cs="Sylfaen"/>
                <w:sz w:val="20"/>
                <w:szCs w:val="20"/>
              </w:rPr>
              <w:t>33111210</w:t>
            </w:r>
          </w:p>
        </w:tc>
        <w:tc>
          <w:tcPr>
            <w:tcW w:w="1559" w:type="dxa"/>
            <w:vAlign w:val="center"/>
          </w:tcPr>
          <w:p w14:paraId="1D4E3960" w14:textId="311C4A11" w:rsidR="00A2087C" w:rsidRPr="00595154" w:rsidRDefault="00A2087C" w:rsidP="00A2087C">
            <w:pPr>
              <w:widowControl w:val="0"/>
              <w:jc w:val="center"/>
              <w:rPr>
                <w:rFonts w:ascii="Arial" w:hAnsi="Arial" w:cs="Arial"/>
                <w:color w:val="222222"/>
                <w:sz w:val="18"/>
                <w:szCs w:val="18"/>
                <w:shd w:val="clear" w:color="auto" w:fill="FFFFFF"/>
              </w:rPr>
            </w:pPr>
            <w:r w:rsidRPr="00183C6D">
              <w:rPr>
                <w:rFonts w:ascii="Arial" w:hAnsi="Arial" w:cs="Arial"/>
                <w:color w:val="222222"/>
                <w:sz w:val="18"/>
                <w:szCs w:val="18"/>
                <w:shd w:val="clear" w:color="auto" w:fill="FFFFFF"/>
              </w:rPr>
              <w:t xml:space="preserve">Электрокардиограф </w:t>
            </w:r>
            <w:proofErr w:type="spellStart"/>
            <w:r w:rsidRPr="00183C6D">
              <w:rPr>
                <w:rFonts w:ascii="Arial" w:hAnsi="Arial" w:cs="Arial"/>
                <w:color w:val="222222"/>
                <w:sz w:val="18"/>
                <w:szCs w:val="18"/>
                <w:shd w:val="clear" w:color="auto" w:fill="FFFFFF"/>
              </w:rPr>
              <w:t>Krakadil</w:t>
            </w:r>
            <w:proofErr w:type="spellEnd"/>
            <w:r w:rsidRPr="00183C6D">
              <w:rPr>
                <w:rFonts w:ascii="Arial" w:hAnsi="Arial" w:cs="Arial"/>
                <w:color w:val="222222"/>
                <w:sz w:val="18"/>
                <w:szCs w:val="18"/>
                <w:shd w:val="clear" w:color="auto" w:fill="FFFFFF"/>
              </w:rPr>
              <w:t xml:space="preserve"> /ECG 300/взрослый</w:t>
            </w:r>
          </w:p>
        </w:tc>
        <w:tc>
          <w:tcPr>
            <w:tcW w:w="1925" w:type="dxa"/>
          </w:tcPr>
          <w:p w14:paraId="5CFBD04B" w14:textId="77777777" w:rsidR="00A2087C" w:rsidRPr="00B138F3" w:rsidRDefault="00A2087C" w:rsidP="00A2087C">
            <w:pPr>
              <w:widowControl w:val="0"/>
              <w:jc w:val="center"/>
              <w:rPr>
                <w:rFonts w:ascii="GHEA Grapalat" w:hAnsi="GHEA Grapalat"/>
                <w:sz w:val="16"/>
                <w:szCs w:val="16"/>
              </w:rPr>
            </w:pPr>
          </w:p>
        </w:tc>
        <w:tc>
          <w:tcPr>
            <w:tcW w:w="1467" w:type="dxa"/>
            <w:vAlign w:val="center"/>
          </w:tcPr>
          <w:p w14:paraId="4372C4D5" w14:textId="57F47C30" w:rsidR="00A2087C" w:rsidRPr="00B138F3" w:rsidRDefault="00A2087C" w:rsidP="00A2087C">
            <w:pPr>
              <w:widowControl w:val="0"/>
              <w:jc w:val="center"/>
              <w:rPr>
                <w:rFonts w:ascii="GHEA Grapalat" w:hAnsi="GHEA Grapalat"/>
                <w:sz w:val="16"/>
                <w:szCs w:val="16"/>
              </w:rPr>
            </w:pPr>
            <w:r w:rsidRPr="00183C6D">
              <w:rPr>
                <w:rFonts w:ascii="Arial" w:hAnsi="Arial" w:cs="Arial"/>
                <w:color w:val="222222"/>
                <w:sz w:val="18"/>
                <w:szCs w:val="18"/>
                <w:shd w:val="clear" w:color="auto" w:fill="FFFFFF"/>
              </w:rPr>
              <w:t xml:space="preserve">Электрокардиограф </w:t>
            </w:r>
            <w:proofErr w:type="spellStart"/>
            <w:r w:rsidRPr="00183C6D">
              <w:rPr>
                <w:rFonts w:ascii="Arial" w:hAnsi="Arial" w:cs="Arial"/>
                <w:color w:val="222222"/>
                <w:sz w:val="18"/>
                <w:szCs w:val="18"/>
                <w:shd w:val="clear" w:color="auto" w:fill="FFFFFF"/>
              </w:rPr>
              <w:t>Krakadil</w:t>
            </w:r>
            <w:proofErr w:type="spellEnd"/>
            <w:r w:rsidRPr="00183C6D">
              <w:rPr>
                <w:rFonts w:ascii="Arial" w:hAnsi="Arial" w:cs="Arial"/>
                <w:color w:val="222222"/>
                <w:sz w:val="18"/>
                <w:szCs w:val="18"/>
                <w:shd w:val="clear" w:color="auto" w:fill="FFFFFF"/>
              </w:rPr>
              <w:t xml:space="preserve"> /ECG 300/взрослый</w:t>
            </w:r>
          </w:p>
        </w:tc>
        <w:tc>
          <w:tcPr>
            <w:tcW w:w="1085" w:type="dxa"/>
            <w:tcBorders>
              <w:right w:val="single" w:sz="4" w:space="0" w:color="auto"/>
            </w:tcBorders>
          </w:tcPr>
          <w:p w14:paraId="24F5F553" w14:textId="4466068D" w:rsidR="00A2087C" w:rsidRPr="00B138F3" w:rsidRDefault="00A2087C" w:rsidP="00A2087C">
            <w:pPr>
              <w:widowControl w:val="0"/>
              <w:jc w:val="center"/>
              <w:rPr>
                <w:rFonts w:ascii="GHEA Grapalat" w:hAnsi="GHEA Grapalat"/>
                <w:sz w:val="16"/>
                <w:szCs w:val="16"/>
              </w:rPr>
            </w:pPr>
            <w:r>
              <w:t>штук</w:t>
            </w:r>
          </w:p>
        </w:tc>
        <w:tc>
          <w:tcPr>
            <w:tcW w:w="1559" w:type="dxa"/>
            <w:tcBorders>
              <w:top w:val="single" w:sz="4" w:space="0" w:color="auto"/>
              <w:left w:val="single" w:sz="4" w:space="0" w:color="auto"/>
              <w:bottom w:val="single" w:sz="4" w:space="0" w:color="auto"/>
              <w:right w:val="single" w:sz="4" w:space="0" w:color="auto"/>
            </w:tcBorders>
          </w:tcPr>
          <w:p w14:paraId="0AD131BE" w14:textId="77777777" w:rsidR="00A2087C" w:rsidRPr="00B138F3" w:rsidRDefault="00A2087C" w:rsidP="00A2087C">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tcPr>
          <w:p w14:paraId="166E0F88" w14:textId="77777777" w:rsidR="00A2087C" w:rsidRPr="00861BEC" w:rsidRDefault="00A2087C" w:rsidP="00A2087C"/>
        </w:tc>
        <w:tc>
          <w:tcPr>
            <w:tcW w:w="852" w:type="dxa"/>
            <w:tcBorders>
              <w:top w:val="single" w:sz="4" w:space="0" w:color="auto"/>
              <w:left w:val="single" w:sz="4" w:space="0" w:color="auto"/>
              <w:bottom w:val="single" w:sz="4" w:space="0" w:color="auto"/>
              <w:right w:val="single" w:sz="4" w:space="0" w:color="auto"/>
            </w:tcBorders>
          </w:tcPr>
          <w:p w14:paraId="17568F27" w14:textId="215B800D" w:rsidR="00A2087C" w:rsidRPr="00861BEC" w:rsidRDefault="00A2087C" w:rsidP="00A2087C">
            <w:r>
              <w:rPr>
                <w:rFonts w:ascii="Sylfaen" w:hAnsi="Sylfaen"/>
                <w:sz w:val="20"/>
                <w:szCs w:val="20"/>
                <w:lang w:val="hy-AM"/>
              </w:rPr>
              <w:t>4</w:t>
            </w:r>
          </w:p>
        </w:tc>
        <w:tc>
          <w:tcPr>
            <w:tcW w:w="709" w:type="dxa"/>
            <w:tcBorders>
              <w:left w:val="single" w:sz="4" w:space="0" w:color="auto"/>
            </w:tcBorders>
          </w:tcPr>
          <w:p w14:paraId="6EBE8E3A" w14:textId="27C1B226" w:rsidR="00A2087C" w:rsidRPr="00B138F3" w:rsidRDefault="00A2087C" w:rsidP="00A2087C">
            <w:pPr>
              <w:widowControl w:val="0"/>
              <w:jc w:val="center"/>
              <w:rPr>
                <w:rFonts w:ascii="GHEA Grapalat" w:hAnsi="GHEA Grapalat"/>
                <w:sz w:val="16"/>
                <w:szCs w:val="16"/>
              </w:rPr>
            </w:pPr>
            <w:proofErr w:type="spellStart"/>
            <w:r w:rsidRPr="006B6B00">
              <w:rPr>
                <w:rFonts w:ascii="GHEA Grapalat" w:hAnsi="GHEA Grapalat"/>
                <w:sz w:val="16"/>
                <w:szCs w:val="16"/>
                <w:lang w:val="en-US"/>
              </w:rPr>
              <w:t>Себастия</w:t>
            </w:r>
            <w:proofErr w:type="spellEnd"/>
            <w:r w:rsidRPr="006B6B00">
              <w:rPr>
                <w:rFonts w:ascii="GHEA Grapalat" w:hAnsi="GHEA Grapalat"/>
                <w:sz w:val="16"/>
                <w:szCs w:val="16"/>
                <w:lang w:val="en-US"/>
              </w:rPr>
              <w:t xml:space="preserve"> 9</w:t>
            </w:r>
          </w:p>
        </w:tc>
        <w:tc>
          <w:tcPr>
            <w:tcW w:w="1158" w:type="dxa"/>
          </w:tcPr>
          <w:p w14:paraId="4CDC11AD" w14:textId="77777777" w:rsidR="00A2087C" w:rsidRPr="006B6B00" w:rsidRDefault="00A2087C" w:rsidP="00A2087C">
            <w:pPr>
              <w:pStyle w:val="HTMLPreformatted"/>
              <w:shd w:val="clear" w:color="auto" w:fill="F8F9FA"/>
              <w:spacing w:line="540" w:lineRule="atLeast"/>
              <w:rPr>
                <w:rFonts w:ascii="inherit" w:hAnsi="inherit"/>
                <w:sz w:val="16"/>
                <w:szCs w:val="16"/>
              </w:rPr>
            </w:pPr>
            <w:proofErr w:type="spellStart"/>
            <w:r w:rsidRPr="006B6B00">
              <w:rPr>
                <w:rFonts w:ascii="inherit" w:hAnsi="inherit"/>
                <w:sz w:val="16"/>
                <w:szCs w:val="16"/>
              </w:rPr>
              <w:t>По</w:t>
            </w:r>
            <w:proofErr w:type="spellEnd"/>
            <w:r w:rsidRPr="006B6B00">
              <w:rPr>
                <w:rFonts w:ascii="inherit" w:hAnsi="inherit"/>
                <w:sz w:val="16"/>
                <w:szCs w:val="16"/>
              </w:rPr>
              <w:t xml:space="preserve"> </w:t>
            </w:r>
            <w:proofErr w:type="spellStart"/>
            <w:r w:rsidRPr="006B6B00">
              <w:rPr>
                <w:rFonts w:ascii="inherit" w:hAnsi="inherit"/>
                <w:sz w:val="16"/>
                <w:szCs w:val="16"/>
              </w:rPr>
              <w:t>заказу</w:t>
            </w:r>
            <w:proofErr w:type="spellEnd"/>
            <w:r w:rsidRPr="006B6B00">
              <w:rPr>
                <w:rFonts w:ascii="inherit" w:hAnsi="inherit"/>
                <w:sz w:val="16"/>
                <w:szCs w:val="16"/>
              </w:rPr>
              <w:t>:</w:t>
            </w:r>
          </w:p>
          <w:p w14:paraId="1F6336B7" w14:textId="77777777" w:rsidR="00A2087C" w:rsidRPr="00B138F3" w:rsidRDefault="00A2087C" w:rsidP="00A2087C">
            <w:pPr>
              <w:widowControl w:val="0"/>
              <w:jc w:val="center"/>
              <w:rPr>
                <w:rFonts w:ascii="GHEA Grapalat" w:hAnsi="GHEA Grapalat"/>
                <w:sz w:val="16"/>
                <w:szCs w:val="16"/>
              </w:rPr>
            </w:pPr>
          </w:p>
        </w:tc>
        <w:tc>
          <w:tcPr>
            <w:tcW w:w="947" w:type="dxa"/>
          </w:tcPr>
          <w:p w14:paraId="3C36D6D5" w14:textId="3D69F0E8" w:rsidR="00A2087C" w:rsidRPr="00B138F3" w:rsidRDefault="00A2087C" w:rsidP="00A2087C">
            <w:pPr>
              <w:widowControl w:val="0"/>
              <w:jc w:val="center"/>
              <w:rPr>
                <w:rFonts w:ascii="GHEA Grapalat" w:hAnsi="GHEA Grapalat"/>
                <w:sz w:val="16"/>
                <w:szCs w:val="16"/>
              </w:rPr>
            </w:pPr>
            <w:r w:rsidRPr="00F7704E">
              <w:rPr>
                <w:rFonts w:ascii="GHEA Grapalat" w:hAnsi="GHEA Grapalat"/>
                <w:i/>
                <w:lang w:val="en-US"/>
              </w:rPr>
              <w:t xml:space="preserve"> </w:t>
            </w:r>
            <w:proofErr w:type="spellStart"/>
            <w:r w:rsidRPr="00F7704E">
              <w:rPr>
                <w:rFonts w:ascii="GHEA Grapalat" w:hAnsi="GHEA Grapalat"/>
                <w:i/>
                <w:sz w:val="16"/>
                <w:szCs w:val="16"/>
                <w:lang w:val="en-US"/>
              </w:rPr>
              <w:t>До</w:t>
            </w:r>
            <w:proofErr w:type="spellEnd"/>
            <w:r w:rsidRPr="00F7704E">
              <w:rPr>
                <w:rFonts w:ascii="GHEA Grapalat" w:hAnsi="GHEA Grapalat"/>
                <w:i/>
                <w:sz w:val="16"/>
                <w:szCs w:val="16"/>
                <w:lang w:val="hy-AM"/>
              </w:rPr>
              <w:t xml:space="preserve"> 30</w:t>
            </w:r>
            <w:r w:rsidRPr="00F7704E">
              <w:rPr>
                <w:rFonts w:ascii="GHEA Grapalat" w:hAnsi="GHEA Grapalat"/>
                <w:i/>
                <w:sz w:val="16"/>
                <w:szCs w:val="16"/>
              </w:rPr>
              <w:t xml:space="preserve"> декабря</w:t>
            </w:r>
            <w:r w:rsidRPr="00F7704E">
              <w:rPr>
                <w:rFonts w:ascii="GHEA Grapalat" w:hAnsi="GHEA Grapalat"/>
                <w:i/>
                <w:sz w:val="16"/>
                <w:szCs w:val="16"/>
                <w:lang w:val="en-US"/>
              </w:rPr>
              <w:t xml:space="preserve"> </w:t>
            </w:r>
            <w:r w:rsidRPr="00F7704E">
              <w:rPr>
                <w:rFonts w:ascii="GHEA Grapalat" w:hAnsi="GHEA Grapalat"/>
                <w:i/>
                <w:sz w:val="16"/>
                <w:szCs w:val="16"/>
              </w:rPr>
              <w:t>2</w:t>
            </w:r>
            <w:r>
              <w:rPr>
                <w:rFonts w:ascii="GHEA Grapalat" w:hAnsi="GHEA Grapalat"/>
                <w:i/>
                <w:sz w:val="16"/>
                <w:szCs w:val="16"/>
                <w:lang w:val="hy-AM"/>
              </w:rPr>
              <w:t>6</w:t>
            </w:r>
            <w:r w:rsidRPr="00F7704E">
              <w:rPr>
                <w:rFonts w:ascii="GHEA Grapalat" w:hAnsi="GHEA Grapalat"/>
                <w:i/>
                <w:sz w:val="16"/>
                <w:szCs w:val="16"/>
                <w:lang w:val="en-US"/>
              </w:rPr>
              <w:t>г.</w:t>
            </w:r>
          </w:p>
        </w:tc>
      </w:tr>
    </w:tbl>
    <w:p w14:paraId="70A11C18" w14:textId="77777777" w:rsidR="001C0CA8" w:rsidRPr="00B138F3" w:rsidRDefault="001C0CA8" w:rsidP="001C0CA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1C0CA8" w:rsidRPr="00B138F3" w14:paraId="22E60ED2" w14:textId="77777777" w:rsidTr="00C873FF">
        <w:trPr>
          <w:jc w:val="center"/>
        </w:trPr>
        <w:tc>
          <w:tcPr>
            <w:tcW w:w="4536" w:type="dxa"/>
          </w:tcPr>
          <w:p w14:paraId="6FBFAA65" w14:textId="77777777" w:rsidR="001C0CA8" w:rsidRPr="00B138F3" w:rsidRDefault="001C0CA8" w:rsidP="00C873FF">
            <w:pPr>
              <w:widowControl w:val="0"/>
              <w:jc w:val="center"/>
              <w:rPr>
                <w:rFonts w:ascii="GHEA Grapalat" w:hAnsi="GHEA Grapalat" w:cs="Sylfaen"/>
                <w:b/>
                <w:bCs/>
              </w:rPr>
            </w:pPr>
            <w:r w:rsidRPr="00B138F3">
              <w:rPr>
                <w:rFonts w:ascii="GHEA Grapalat" w:hAnsi="GHEA Grapalat"/>
                <w:b/>
              </w:rPr>
              <w:t>ПОКУПАТЕЛЬ</w:t>
            </w:r>
          </w:p>
          <w:p w14:paraId="26F8D144" w14:textId="77777777" w:rsidR="001C0CA8" w:rsidRPr="00B138F3" w:rsidRDefault="001C0CA8" w:rsidP="00C873FF">
            <w:pPr>
              <w:widowControl w:val="0"/>
              <w:jc w:val="center"/>
              <w:rPr>
                <w:rFonts w:ascii="GHEA Grapalat" w:hAnsi="GHEA Grapalat"/>
                <w:lang w:val="en-US"/>
              </w:rPr>
            </w:pPr>
            <w:r w:rsidRPr="00B138F3">
              <w:rPr>
                <w:rFonts w:ascii="GHEA Grapalat" w:hAnsi="GHEA Grapalat"/>
                <w:lang w:val="en-US"/>
              </w:rPr>
              <w:t>_____________________</w:t>
            </w:r>
          </w:p>
          <w:p w14:paraId="3280D8D3" w14:textId="77777777" w:rsidR="001C0CA8" w:rsidRPr="00B138F3" w:rsidRDefault="001C0CA8" w:rsidP="00C873FF">
            <w:pPr>
              <w:widowControl w:val="0"/>
              <w:jc w:val="center"/>
              <w:rPr>
                <w:rFonts w:ascii="GHEA Grapalat" w:hAnsi="GHEA Grapalat"/>
                <w:sz w:val="16"/>
                <w:szCs w:val="16"/>
              </w:rPr>
            </w:pPr>
            <w:r w:rsidRPr="00B138F3">
              <w:rPr>
                <w:rFonts w:ascii="GHEA Grapalat" w:hAnsi="GHEA Grapalat"/>
                <w:sz w:val="16"/>
                <w:szCs w:val="16"/>
              </w:rPr>
              <w:t>/подпись/</w:t>
            </w:r>
          </w:p>
          <w:p w14:paraId="140AD632" w14:textId="77777777" w:rsidR="001C0CA8" w:rsidRPr="00B138F3" w:rsidRDefault="001C0CA8" w:rsidP="00C873FF">
            <w:pPr>
              <w:widowControl w:val="0"/>
              <w:jc w:val="center"/>
              <w:rPr>
                <w:rFonts w:ascii="GHEA Grapalat" w:hAnsi="GHEA Grapalat"/>
              </w:rPr>
            </w:pPr>
            <w:r w:rsidRPr="00B138F3">
              <w:rPr>
                <w:rFonts w:ascii="GHEA Grapalat" w:hAnsi="GHEA Grapalat"/>
              </w:rPr>
              <w:t>М. П.</w:t>
            </w:r>
          </w:p>
        </w:tc>
        <w:tc>
          <w:tcPr>
            <w:tcW w:w="760" w:type="dxa"/>
          </w:tcPr>
          <w:p w14:paraId="7EC7F0D6" w14:textId="77777777" w:rsidR="001C0CA8" w:rsidRPr="00B138F3" w:rsidRDefault="001C0CA8" w:rsidP="00C873FF">
            <w:pPr>
              <w:widowControl w:val="0"/>
              <w:jc w:val="center"/>
              <w:rPr>
                <w:rFonts w:ascii="GHEA Grapalat" w:hAnsi="GHEA Grapalat"/>
              </w:rPr>
            </w:pPr>
          </w:p>
        </w:tc>
        <w:tc>
          <w:tcPr>
            <w:tcW w:w="4343" w:type="dxa"/>
          </w:tcPr>
          <w:p w14:paraId="576F362E" w14:textId="77777777" w:rsidR="001C0CA8" w:rsidRPr="00B138F3" w:rsidRDefault="001C0CA8" w:rsidP="00C873FF">
            <w:pPr>
              <w:widowControl w:val="0"/>
              <w:jc w:val="center"/>
              <w:rPr>
                <w:rFonts w:ascii="GHEA Grapalat" w:hAnsi="GHEA Grapalat" w:cs="Sylfaen"/>
                <w:b/>
                <w:bCs/>
              </w:rPr>
            </w:pPr>
            <w:r w:rsidRPr="00B138F3">
              <w:rPr>
                <w:rFonts w:ascii="GHEA Grapalat" w:hAnsi="GHEA Grapalat"/>
                <w:b/>
              </w:rPr>
              <w:t>ПРОДАВЕЦ</w:t>
            </w:r>
          </w:p>
          <w:p w14:paraId="607E670A" w14:textId="77777777" w:rsidR="001C0CA8" w:rsidRPr="00B138F3" w:rsidRDefault="001C0CA8" w:rsidP="00C873FF">
            <w:pPr>
              <w:widowControl w:val="0"/>
              <w:jc w:val="center"/>
              <w:rPr>
                <w:rFonts w:ascii="GHEA Grapalat" w:hAnsi="GHEA Grapalat"/>
                <w:lang w:val="en-US"/>
              </w:rPr>
            </w:pPr>
            <w:r w:rsidRPr="00B138F3">
              <w:rPr>
                <w:rFonts w:ascii="GHEA Grapalat" w:hAnsi="GHEA Grapalat"/>
                <w:lang w:val="en-US"/>
              </w:rPr>
              <w:t>______________________</w:t>
            </w:r>
          </w:p>
          <w:p w14:paraId="6C43CCC9" w14:textId="77777777" w:rsidR="001C0CA8" w:rsidRPr="00B138F3" w:rsidRDefault="001C0CA8" w:rsidP="00C873FF">
            <w:pPr>
              <w:widowControl w:val="0"/>
              <w:jc w:val="center"/>
              <w:rPr>
                <w:rFonts w:ascii="GHEA Grapalat" w:hAnsi="GHEA Grapalat"/>
                <w:sz w:val="16"/>
                <w:szCs w:val="16"/>
              </w:rPr>
            </w:pPr>
            <w:r w:rsidRPr="00B138F3">
              <w:rPr>
                <w:rFonts w:ascii="GHEA Grapalat" w:hAnsi="GHEA Grapalat"/>
                <w:sz w:val="16"/>
                <w:szCs w:val="16"/>
              </w:rPr>
              <w:t>/подпись/</w:t>
            </w:r>
          </w:p>
          <w:p w14:paraId="00143947" w14:textId="77777777" w:rsidR="001C0CA8" w:rsidRPr="00B138F3" w:rsidRDefault="001C0CA8" w:rsidP="00C873FF">
            <w:pPr>
              <w:widowControl w:val="0"/>
              <w:jc w:val="center"/>
              <w:rPr>
                <w:rFonts w:ascii="GHEA Grapalat" w:hAnsi="GHEA Grapalat"/>
              </w:rPr>
            </w:pPr>
            <w:r w:rsidRPr="00B138F3">
              <w:rPr>
                <w:rFonts w:ascii="GHEA Grapalat" w:hAnsi="GHEA Grapalat"/>
              </w:rPr>
              <w:t>М. П.</w:t>
            </w:r>
          </w:p>
        </w:tc>
      </w:tr>
    </w:tbl>
    <w:p w14:paraId="6ED34057" w14:textId="77777777" w:rsidR="001C0CA8" w:rsidRPr="00B138F3" w:rsidRDefault="001C0CA8" w:rsidP="001C0CA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39583DF8" w14:textId="77777777" w:rsidR="001C0CA8" w:rsidRPr="00B138F3" w:rsidRDefault="001C0CA8" w:rsidP="001C0CA8">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094E3062" w14:textId="77777777" w:rsidR="001C0CA8" w:rsidRPr="00B138F3" w:rsidRDefault="001C0CA8" w:rsidP="001C0CA8">
      <w:pPr>
        <w:widowControl w:val="0"/>
        <w:spacing w:after="16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30"/>
        <w:t>*</w:t>
      </w:r>
    </w:p>
    <w:p w14:paraId="17A2D88D" w14:textId="77777777" w:rsidR="001C0CA8" w:rsidRPr="00B138F3" w:rsidRDefault="001C0CA8" w:rsidP="001C0CA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1985"/>
        <w:gridCol w:w="1985"/>
        <w:gridCol w:w="930"/>
        <w:gridCol w:w="960"/>
        <w:gridCol w:w="674"/>
        <w:gridCol w:w="821"/>
        <w:gridCol w:w="529"/>
        <w:gridCol w:w="606"/>
        <w:gridCol w:w="685"/>
        <w:gridCol w:w="802"/>
        <w:gridCol w:w="867"/>
        <w:gridCol w:w="841"/>
        <w:gridCol w:w="932"/>
        <w:gridCol w:w="844"/>
        <w:gridCol w:w="768"/>
      </w:tblGrid>
      <w:tr w:rsidR="001C0CA8" w:rsidRPr="00B138F3" w14:paraId="6C823D98" w14:textId="77777777" w:rsidTr="00C42A84">
        <w:trPr>
          <w:trHeight w:val="305"/>
          <w:jc w:val="center"/>
        </w:trPr>
        <w:tc>
          <w:tcPr>
            <w:tcW w:w="15905" w:type="dxa"/>
            <w:gridSpan w:val="16"/>
          </w:tcPr>
          <w:p w14:paraId="5D5A4E7F" w14:textId="77777777" w:rsidR="001C0CA8" w:rsidRPr="00B138F3" w:rsidRDefault="001C0CA8" w:rsidP="00C873FF">
            <w:pPr>
              <w:widowControl w:val="0"/>
              <w:jc w:val="center"/>
              <w:rPr>
                <w:rFonts w:ascii="GHEA Grapalat" w:hAnsi="GHEA Grapalat"/>
                <w:sz w:val="16"/>
                <w:szCs w:val="16"/>
              </w:rPr>
            </w:pPr>
            <w:r w:rsidRPr="00B138F3">
              <w:rPr>
                <w:rFonts w:ascii="GHEA Grapalat" w:hAnsi="GHEA Grapalat"/>
                <w:sz w:val="16"/>
                <w:szCs w:val="16"/>
              </w:rPr>
              <w:t>Товар</w:t>
            </w:r>
          </w:p>
        </w:tc>
      </w:tr>
      <w:tr w:rsidR="001C0CA8" w:rsidRPr="00B138F3" w14:paraId="323349A4" w14:textId="77777777" w:rsidTr="00A2087C">
        <w:trPr>
          <w:trHeight w:val="747"/>
          <w:jc w:val="center"/>
        </w:trPr>
        <w:tc>
          <w:tcPr>
            <w:tcW w:w="1676" w:type="dxa"/>
            <w:vAlign w:val="center"/>
          </w:tcPr>
          <w:p w14:paraId="5B81D9CB" w14:textId="77777777" w:rsidR="001C0CA8" w:rsidRPr="00B138F3" w:rsidRDefault="001C0CA8" w:rsidP="00C873FF">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85" w:type="dxa"/>
            <w:vAlign w:val="center"/>
          </w:tcPr>
          <w:p w14:paraId="1F8D180A" w14:textId="77777777" w:rsidR="001C0CA8" w:rsidRPr="00B138F3" w:rsidRDefault="001C0CA8" w:rsidP="00C873FF">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85" w:type="dxa"/>
            <w:vAlign w:val="center"/>
          </w:tcPr>
          <w:p w14:paraId="02E00291" w14:textId="77777777" w:rsidR="001C0CA8" w:rsidRPr="00B138F3" w:rsidRDefault="001C0CA8" w:rsidP="00C873FF">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259" w:type="dxa"/>
            <w:gridSpan w:val="13"/>
            <w:vAlign w:val="center"/>
          </w:tcPr>
          <w:p w14:paraId="66CF1A5D" w14:textId="208240D7" w:rsidR="001C0CA8" w:rsidRPr="00B138F3" w:rsidRDefault="001C0CA8" w:rsidP="00C873FF">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BA0A96">
              <w:rPr>
                <w:rFonts w:ascii="GHEA Grapalat" w:hAnsi="GHEA Grapalat"/>
                <w:sz w:val="16"/>
                <w:szCs w:val="16"/>
              </w:rPr>
              <w:t>2</w:t>
            </w:r>
            <w:r w:rsidR="00C44D24">
              <w:rPr>
                <w:rFonts w:ascii="GHEA Grapalat" w:hAnsi="GHEA Grapalat"/>
                <w:sz w:val="16"/>
                <w:szCs w:val="16"/>
                <w:lang w:val="hy-AM"/>
              </w:rPr>
              <w:t>6</w:t>
            </w:r>
            <w:r w:rsidRPr="00B138F3">
              <w:rPr>
                <w:rFonts w:ascii="GHEA Grapalat" w:hAnsi="GHEA Grapalat"/>
                <w:sz w:val="16"/>
                <w:szCs w:val="16"/>
              </w:rPr>
              <w:t xml:space="preserve"> г., по месяцам, в том числе</w:t>
            </w:r>
            <w:r w:rsidRPr="00B138F3">
              <w:rPr>
                <w:rStyle w:val="FootnoteReference"/>
                <w:rFonts w:ascii="GHEA Grapalat" w:hAnsi="GHEA Grapalat"/>
                <w:sz w:val="16"/>
                <w:szCs w:val="16"/>
              </w:rPr>
              <w:footnoteReference w:customMarkFollows="1" w:id="31"/>
              <w:t>**</w:t>
            </w:r>
          </w:p>
        </w:tc>
      </w:tr>
      <w:tr w:rsidR="001C0CA8" w:rsidRPr="00B138F3" w14:paraId="40276BCB" w14:textId="77777777" w:rsidTr="00A2087C">
        <w:trPr>
          <w:trHeight w:val="594"/>
          <w:jc w:val="center"/>
        </w:trPr>
        <w:tc>
          <w:tcPr>
            <w:tcW w:w="1676" w:type="dxa"/>
          </w:tcPr>
          <w:p w14:paraId="749CD99D" w14:textId="77777777" w:rsidR="001C0CA8" w:rsidRPr="00B138F3" w:rsidRDefault="001C0CA8" w:rsidP="00C873FF">
            <w:pPr>
              <w:widowControl w:val="0"/>
              <w:jc w:val="center"/>
              <w:rPr>
                <w:rFonts w:ascii="GHEA Grapalat" w:hAnsi="GHEA Grapalat"/>
                <w:sz w:val="16"/>
                <w:szCs w:val="16"/>
              </w:rPr>
            </w:pPr>
          </w:p>
        </w:tc>
        <w:tc>
          <w:tcPr>
            <w:tcW w:w="1985" w:type="dxa"/>
          </w:tcPr>
          <w:p w14:paraId="40554F5A" w14:textId="77777777" w:rsidR="001C0CA8" w:rsidRPr="00B138F3" w:rsidRDefault="001C0CA8" w:rsidP="00C873FF">
            <w:pPr>
              <w:widowControl w:val="0"/>
              <w:jc w:val="center"/>
              <w:rPr>
                <w:rFonts w:ascii="GHEA Grapalat" w:hAnsi="GHEA Grapalat"/>
                <w:sz w:val="16"/>
                <w:szCs w:val="16"/>
              </w:rPr>
            </w:pPr>
          </w:p>
        </w:tc>
        <w:tc>
          <w:tcPr>
            <w:tcW w:w="1985" w:type="dxa"/>
          </w:tcPr>
          <w:p w14:paraId="23D1F827" w14:textId="77777777" w:rsidR="001C0CA8" w:rsidRPr="00B138F3" w:rsidRDefault="001C0CA8" w:rsidP="00C873FF">
            <w:pPr>
              <w:widowControl w:val="0"/>
              <w:jc w:val="center"/>
              <w:rPr>
                <w:rFonts w:ascii="GHEA Grapalat" w:hAnsi="GHEA Grapalat"/>
                <w:sz w:val="16"/>
                <w:szCs w:val="16"/>
              </w:rPr>
            </w:pPr>
          </w:p>
        </w:tc>
        <w:tc>
          <w:tcPr>
            <w:tcW w:w="930" w:type="dxa"/>
            <w:vAlign w:val="center"/>
          </w:tcPr>
          <w:p w14:paraId="4929BC72" w14:textId="77777777" w:rsidR="001C0CA8" w:rsidRPr="00B138F3" w:rsidRDefault="001C0CA8" w:rsidP="00C873FF">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0" w:type="dxa"/>
            <w:vAlign w:val="center"/>
          </w:tcPr>
          <w:p w14:paraId="612F37CE" w14:textId="77777777" w:rsidR="001C0CA8" w:rsidRPr="00B138F3" w:rsidRDefault="001C0CA8" w:rsidP="00C873FF">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4" w:type="dxa"/>
            <w:vAlign w:val="center"/>
          </w:tcPr>
          <w:p w14:paraId="6B7CC43B" w14:textId="77777777" w:rsidR="001C0CA8" w:rsidRPr="00B138F3" w:rsidRDefault="001C0CA8" w:rsidP="00C873FF">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21" w:type="dxa"/>
            <w:vAlign w:val="center"/>
          </w:tcPr>
          <w:p w14:paraId="2C8108F1" w14:textId="77777777" w:rsidR="001C0CA8" w:rsidRPr="00B138F3" w:rsidRDefault="001C0CA8" w:rsidP="00C873FF">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29" w:type="dxa"/>
            <w:vAlign w:val="center"/>
          </w:tcPr>
          <w:p w14:paraId="6D40C29D" w14:textId="77777777" w:rsidR="001C0CA8" w:rsidRPr="00B138F3" w:rsidRDefault="001C0CA8" w:rsidP="00C873FF">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14:paraId="687702A9" w14:textId="77777777" w:rsidR="001C0CA8" w:rsidRPr="00B138F3" w:rsidRDefault="001C0CA8" w:rsidP="00C873FF">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5" w:type="dxa"/>
            <w:vAlign w:val="center"/>
          </w:tcPr>
          <w:p w14:paraId="38ADF087" w14:textId="77777777" w:rsidR="001C0CA8" w:rsidRPr="00B138F3" w:rsidRDefault="001C0CA8" w:rsidP="00C873FF">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2" w:type="dxa"/>
            <w:vAlign w:val="center"/>
          </w:tcPr>
          <w:p w14:paraId="03F12A70" w14:textId="77777777" w:rsidR="001C0CA8" w:rsidRPr="00B138F3" w:rsidRDefault="001C0CA8" w:rsidP="00C873FF">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14:paraId="55F5B16D" w14:textId="77777777" w:rsidR="001C0CA8" w:rsidRPr="00B138F3" w:rsidRDefault="001C0CA8" w:rsidP="00C873FF">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1" w:type="dxa"/>
            <w:vAlign w:val="center"/>
          </w:tcPr>
          <w:p w14:paraId="4DA478EA" w14:textId="77777777" w:rsidR="001C0CA8" w:rsidRPr="00B138F3" w:rsidRDefault="001C0CA8" w:rsidP="00C873FF">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32" w:type="dxa"/>
            <w:vAlign w:val="center"/>
          </w:tcPr>
          <w:p w14:paraId="39BF8C70" w14:textId="77777777" w:rsidR="001C0CA8" w:rsidRPr="00B138F3" w:rsidRDefault="001C0CA8" w:rsidP="00C873FF">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4" w:type="dxa"/>
            <w:vAlign w:val="center"/>
          </w:tcPr>
          <w:p w14:paraId="047B7FF4" w14:textId="77777777" w:rsidR="001C0CA8" w:rsidRPr="00B138F3" w:rsidRDefault="001C0CA8" w:rsidP="00C873FF">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68" w:type="dxa"/>
            <w:vAlign w:val="center"/>
          </w:tcPr>
          <w:p w14:paraId="10E87043" w14:textId="77777777" w:rsidR="001C0CA8" w:rsidRPr="00B138F3" w:rsidRDefault="001C0CA8" w:rsidP="00C873FF">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A2087C" w:rsidRPr="00B138F3" w14:paraId="6B7D3FA9" w14:textId="77777777" w:rsidTr="00A2087C">
        <w:trPr>
          <w:trHeight w:val="404"/>
          <w:jc w:val="center"/>
        </w:trPr>
        <w:tc>
          <w:tcPr>
            <w:tcW w:w="1676" w:type="dxa"/>
            <w:vAlign w:val="center"/>
          </w:tcPr>
          <w:p w14:paraId="435F2017" w14:textId="6A7D723A" w:rsidR="00A2087C" w:rsidRPr="00BA0A96" w:rsidRDefault="00A2087C" w:rsidP="00A2087C">
            <w:pPr>
              <w:widowControl w:val="0"/>
              <w:jc w:val="center"/>
              <w:rPr>
                <w:rFonts w:ascii="GHEA Grapalat" w:hAnsi="GHEA Grapalat"/>
                <w:sz w:val="16"/>
                <w:szCs w:val="16"/>
                <w:lang w:val="hy-AM"/>
              </w:rPr>
            </w:pPr>
            <w:r>
              <w:rPr>
                <w:rFonts w:ascii="GHEA Grapalat" w:hAnsi="GHEA Grapalat"/>
                <w:sz w:val="18"/>
                <w:szCs w:val="18"/>
                <w:lang w:val="hy-AM"/>
              </w:rPr>
              <w:t>1</w:t>
            </w:r>
          </w:p>
        </w:tc>
        <w:tc>
          <w:tcPr>
            <w:tcW w:w="1985" w:type="dxa"/>
          </w:tcPr>
          <w:p w14:paraId="335EE7ED" w14:textId="69940C49" w:rsidR="00A2087C" w:rsidRPr="00B138F3" w:rsidRDefault="00A2087C" w:rsidP="00A2087C">
            <w:pPr>
              <w:widowControl w:val="0"/>
              <w:jc w:val="center"/>
              <w:rPr>
                <w:rFonts w:ascii="GHEA Grapalat" w:hAnsi="GHEA Grapalat"/>
                <w:sz w:val="16"/>
                <w:szCs w:val="16"/>
              </w:rPr>
            </w:pPr>
            <w:r>
              <w:rPr>
                <w:rFonts w:ascii="Times Armenian" w:hAnsi="Times Armenian" w:cs="Sylfaen"/>
                <w:sz w:val="20"/>
                <w:szCs w:val="20"/>
              </w:rPr>
              <w:t>42911160</w:t>
            </w:r>
          </w:p>
        </w:tc>
        <w:tc>
          <w:tcPr>
            <w:tcW w:w="1985" w:type="dxa"/>
            <w:vAlign w:val="center"/>
          </w:tcPr>
          <w:p w14:paraId="5AF43335" w14:textId="2377EAB4" w:rsidR="00A2087C" w:rsidRPr="00B138F3" w:rsidRDefault="00A2087C" w:rsidP="00A2087C">
            <w:pPr>
              <w:widowControl w:val="0"/>
              <w:jc w:val="center"/>
              <w:rPr>
                <w:rFonts w:ascii="GHEA Grapalat" w:hAnsi="GHEA Grapalat"/>
                <w:sz w:val="16"/>
                <w:szCs w:val="16"/>
              </w:rPr>
            </w:pPr>
            <w:r w:rsidRPr="00C14AA5">
              <w:rPr>
                <w:rFonts w:ascii="Sylfaen" w:hAnsi="Sylfaen"/>
                <w:sz w:val="18"/>
                <w:szCs w:val="18"/>
              </w:rPr>
              <w:t>Устройство для дистилляции/очистки воды.</w:t>
            </w:r>
          </w:p>
        </w:tc>
        <w:tc>
          <w:tcPr>
            <w:tcW w:w="930" w:type="dxa"/>
          </w:tcPr>
          <w:p w14:paraId="2438A3C0" w14:textId="77777777" w:rsidR="00A2087C" w:rsidRPr="006F149A" w:rsidRDefault="00A2087C" w:rsidP="00A2087C">
            <w:pPr>
              <w:jc w:val="center"/>
              <w:rPr>
                <w:rFonts w:ascii="GHEA Grapalat" w:hAnsi="GHEA Grapalat"/>
                <w:sz w:val="16"/>
                <w:szCs w:val="16"/>
                <w:lang w:val="pt-BR"/>
              </w:rPr>
            </w:pPr>
          </w:p>
          <w:p w14:paraId="2BEECEF3" w14:textId="77777777" w:rsidR="00A2087C" w:rsidRPr="006F149A" w:rsidRDefault="00A2087C" w:rsidP="00A2087C">
            <w:pPr>
              <w:jc w:val="center"/>
              <w:rPr>
                <w:rFonts w:ascii="GHEA Grapalat" w:hAnsi="GHEA Grapalat"/>
                <w:sz w:val="16"/>
                <w:szCs w:val="16"/>
                <w:lang w:val="pt-BR"/>
              </w:rPr>
            </w:pPr>
          </w:p>
          <w:p w14:paraId="655D565D" w14:textId="0385FDB9"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pt-BR"/>
              </w:rPr>
              <w:t>... %</w:t>
            </w:r>
          </w:p>
        </w:tc>
        <w:tc>
          <w:tcPr>
            <w:tcW w:w="960" w:type="dxa"/>
          </w:tcPr>
          <w:p w14:paraId="6B8A6FDD" w14:textId="77777777" w:rsidR="00A2087C" w:rsidRPr="006F149A" w:rsidRDefault="00A2087C" w:rsidP="00A2087C">
            <w:pPr>
              <w:jc w:val="center"/>
              <w:rPr>
                <w:rFonts w:ascii="GHEA Grapalat" w:hAnsi="GHEA Grapalat"/>
                <w:sz w:val="16"/>
                <w:szCs w:val="16"/>
                <w:lang w:val="pt-BR"/>
              </w:rPr>
            </w:pPr>
          </w:p>
          <w:p w14:paraId="38F27157" w14:textId="77777777" w:rsidR="00A2087C" w:rsidRPr="006F149A" w:rsidRDefault="00A2087C" w:rsidP="00A2087C">
            <w:pPr>
              <w:jc w:val="center"/>
              <w:rPr>
                <w:rFonts w:ascii="GHEA Grapalat" w:hAnsi="GHEA Grapalat"/>
                <w:sz w:val="16"/>
                <w:szCs w:val="16"/>
                <w:lang w:val="pt-BR"/>
              </w:rPr>
            </w:pPr>
          </w:p>
          <w:p w14:paraId="48C70D05" w14:textId="47F2DA6A"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pt-BR"/>
              </w:rPr>
              <w:t>... %</w:t>
            </w:r>
          </w:p>
        </w:tc>
        <w:tc>
          <w:tcPr>
            <w:tcW w:w="674" w:type="dxa"/>
          </w:tcPr>
          <w:p w14:paraId="2947E487" w14:textId="77777777" w:rsidR="00A2087C" w:rsidRPr="006F149A" w:rsidRDefault="00A2087C" w:rsidP="00A2087C">
            <w:pPr>
              <w:jc w:val="center"/>
              <w:rPr>
                <w:rFonts w:ascii="GHEA Grapalat" w:hAnsi="GHEA Grapalat"/>
                <w:sz w:val="16"/>
                <w:szCs w:val="16"/>
                <w:lang w:val="pt-BR"/>
              </w:rPr>
            </w:pPr>
          </w:p>
          <w:p w14:paraId="4616E237" w14:textId="77777777" w:rsidR="00A2087C" w:rsidRPr="006F149A" w:rsidRDefault="00A2087C" w:rsidP="00A2087C">
            <w:pPr>
              <w:jc w:val="center"/>
              <w:rPr>
                <w:rFonts w:ascii="GHEA Grapalat" w:hAnsi="GHEA Grapalat"/>
                <w:sz w:val="16"/>
                <w:szCs w:val="16"/>
                <w:lang w:val="pt-BR"/>
              </w:rPr>
            </w:pPr>
          </w:p>
          <w:p w14:paraId="174B4D7D" w14:textId="76F12348" w:rsidR="00A2087C" w:rsidRPr="00B138F3" w:rsidRDefault="00A2087C" w:rsidP="00A2087C">
            <w:pPr>
              <w:widowControl w:val="0"/>
              <w:jc w:val="center"/>
              <w:rPr>
                <w:rFonts w:ascii="GHEA Grapalat" w:hAnsi="GHEA Grapalat" w:cs="Arial"/>
                <w:sz w:val="16"/>
                <w:szCs w:val="16"/>
              </w:rPr>
            </w:pPr>
            <w:r w:rsidRPr="006F149A">
              <w:rPr>
                <w:rFonts w:ascii="GHEA Grapalat" w:hAnsi="GHEA Grapalat"/>
                <w:sz w:val="16"/>
                <w:szCs w:val="16"/>
                <w:lang w:val="hy-AM"/>
              </w:rPr>
              <w:t>10</w:t>
            </w:r>
            <w:r w:rsidRPr="006F149A">
              <w:rPr>
                <w:rFonts w:ascii="GHEA Grapalat" w:hAnsi="GHEA Grapalat"/>
                <w:sz w:val="16"/>
                <w:szCs w:val="16"/>
                <w:lang w:val="pt-BR"/>
              </w:rPr>
              <w:t>%</w:t>
            </w:r>
          </w:p>
        </w:tc>
        <w:tc>
          <w:tcPr>
            <w:tcW w:w="821" w:type="dxa"/>
          </w:tcPr>
          <w:p w14:paraId="7F4E75F7" w14:textId="77777777" w:rsidR="00A2087C" w:rsidRPr="006F149A" w:rsidRDefault="00A2087C" w:rsidP="00A2087C">
            <w:pPr>
              <w:jc w:val="center"/>
              <w:rPr>
                <w:rFonts w:ascii="GHEA Grapalat" w:hAnsi="GHEA Grapalat"/>
                <w:sz w:val="16"/>
                <w:szCs w:val="16"/>
                <w:lang w:val="pt-BR"/>
              </w:rPr>
            </w:pPr>
          </w:p>
          <w:p w14:paraId="00107D5F" w14:textId="77777777" w:rsidR="00A2087C" w:rsidRPr="006F149A" w:rsidRDefault="00A2087C" w:rsidP="00A2087C">
            <w:pPr>
              <w:jc w:val="center"/>
              <w:rPr>
                <w:rFonts w:ascii="GHEA Grapalat" w:hAnsi="GHEA Grapalat"/>
                <w:sz w:val="16"/>
                <w:szCs w:val="16"/>
                <w:lang w:val="pt-BR"/>
              </w:rPr>
            </w:pPr>
          </w:p>
          <w:p w14:paraId="3EE871A1" w14:textId="13A643B6" w:rsidR="00A2087C" w:rsidRPr="00B138F3" w:rsidRDefault="00A2087C" w:rsidP="00A2087C">
            <w:pPr>
              <w:widowControl w:val="0"/>
              <w:jc w:val="center"/>
              <w:rPr>
                <w:rFonts w:ascii="GHEA Grapalat" w:hAnsi="GHEA Grapalat" w:cs="Arial"/>
                <w:sz w:val="16"/>
                <w:szCs w:val="16"/>
              </w:rPr>
            </w:pPr>
            <w:r w:rsidRPr="006F149A">
              <w:rPr>
                <w:rFonts w:ascii="GHEA Grapalat" w:hAnsi="GHEA Grapalat"/>
                <w:sz w:val="16"/>
                <w:szCs w:val="16"/>
                <w:lang w:val="hy-AM"/>
              </w:rPr>
              <w:t>20</w:t>
            </w:r>
            <w:r w:rsidRPr="006F149A">
              <w:rPr>
                <w:rFonts w:ascii="GHEA Grapalat" w:hAnsi="GHEA Grapalat"/>
                <w:sz w:val="16"/>
                <w:szCs w:val="16"/>
                <w:lang w:val="pt-BR"/>
              </w:rPr>
              <w:t>%</w:t>
            </w:r>
          </w:p>
        </w:tc>
        <w:tc>
          <w:tcPr>
            <w:tcW w:w="529" w:type="dxa"/>
          </w:tcPr>
          <w:p w14:paraId="12C8C93B" w14:textId="77777777" w:rsidR="00A2087C" w:rsidRPr="006F149A" w:rsidRDefault="00A2087C" w:rsidP="00A2087C">
            <w:pPr>
              <w:jc w:val="center"/>
              <w:rPr>
                <w:rFonts w:ascii="GHEA Grapalat" w:hAnsi="GHEA Grapalat"/>
                <w:sz w:val="16"/>
                <w:szCs w:val="16"/>
                <w:lang w:val="pt-BR"/>
              </w:rPr>
            </w:pPr>
          </w:p>
          <w:p w14:paraId="3BDC8785" w14:textId="77777777" w:rsidR="00A2087C" w:rsidRPr="006F149A" w:rsidRDefault="00A2087C" w:rsidP="00A2087C">
            <w:pPr>
              <w:jc w:val="center"/>
              <w:rPr>
                <w:rFonts w:ascii="GHEA Grapalat" w:hAnsi="GHEA Grapalat"/>
                <w:sz w:val="16"/>
                <w:szCs w:val="16"/>
                <w:lang w:val="pt-BR"/>
              </w:rPr>
            </w:pPr>
          </w:p>
          <w:p w14:paraId="765BF052" w14:textId="1647BDCE" w:rsidR="00A2087C" w:rsidRPr="00B138F3" w:rsidRDefault="00A2087C" w:rsidP="00A2087C">
            <w:pPr>
              <w:widowControl w:val="0"/>
              <w:jc w:val="center"/>
              <w:rPr>
                <w:rFonts w:ascii="GHEA Grapalat" w:hAnsi="GHEA Grapalat" w:cs="Arial"/>
                <w:sz w:val="16"/>
                <w:szCs w:val="16"/>
              </w:rPr>
            </w:pPr>
            <w:r w:rsidRPr="006F149A">
              <w:rPr>
                <w:rFonts w:ascii="GHEA Grapalat" w:hAnsi="GHEA Grapalat"/>
                <w:sz w:val="16"/>
                <w:szCs w:val="16"/>
                <w:lang w:val="hy-AM"/>
              </w:rPr>
              <w:t>30</w:t>
            </w:r>
            <w:r w:rsidRPr="006F149A">
              <w:rPr>
                <w:rFonts w:ascii="GHEA Grapalat" w:hAnsi="GHEA Grapalat"/>
                <w:sz w:val="16"/>
                <w:szCs w:val="16"/>
                <w:lang w:val="pt-BR"/>
              </w:rPr>
              <w:t xml:space="preserve"> %</w:t>
            </w:r>
          </w:p>
        </w:tc>
        <w:tc>
          <w:tcPr>
            <w:tcW w:w="606" w:type="dxa"/>
          </w:tcPr>
          <w:p w14:paraId="6991FC70" w14:textId="77777777" w:rsidR="00A2087C" w:rsidRPr="006F149A" w:rsidRDefault="00A2087C" w:rsidP="00A2087C">
            <w:pPr>
              <w:jc w:val="center"/>
              <w:rPr>
                <w:rFonts w:ascii="GHEA Grapalat" w:hAnsi="GHEA Grapalat"/>
                <w:sz w:val="16"/>
                <w:szCs w:val="16"/>
                <w:lang w:val="pt-BR"/>
              </w:rPr>
            </w:pPr>
          </w:p>
          <w:p w14:paraId="208E5198" w14:textId="77777777" w:rsidR="00A2087C" w:rsidRPr="006F149A" w:rsidRDefault="00A2087C" w:rsidP="00A2087C">
            <w:pPr>
              <w:jc w:val="center"/>
              <w:rPr>
                <w:rFonts w:ascii="GHEA Grapalat" w:hAnsi="GHEA Grapalat"/>
                <w:sz w:val="16"/>
                <w:szCs w:val="16"/>
                <w:lang w:val="pt-BR"/>
              </w:rPr>
            </w:pPr>
          </w:p>
          <w:p w14:paraId="401F7AE4" w14:textId="0EDD0632" w:rsidR="00A2087C" w:rsidRPr="00B138F3" w:rsidRDefault="00A2087C" w:rsidP="00A2087C">
            <w:pPr>
              <w:widowControl w:val="0"/>
              <w:jc w:val="center"/>
              <w:rPr>
                <w:rFonts w:ascii="GHEA Grapalat" w:hAnsi="GHEA Grapalat" w:cs="Arial"/>
                <w:sz w:val="16"/>
                <w:szCs w:val="16"/>
              </w:rPr>
            </w:pPr>
            <w:r w:rsidRPr="006F149A">
              <w:rPr>
                <w:rFonts w:ascii="GHEA Grapalat" w:hAnsi="GHEA Grapalat"/>
                <w:sz w:val="16"/>
                <w:szCs w:val="16"/>
                <w:lang w:val="hy-AM"/>
              </w:rPr>
              <w:t>40</w:t>
            </w:r>
            <w:r w:rsidRPr="006F149A">
              <w:rPr>
                <w:rFonts w:ascii="GHEA Grapalat" w:hAnsi="GHEA Grapalat"/>
                <w:sz w:val="16"/>
                <w:szCs w:val="16"/>
                <w:lang w:val="pt-BR"/>
              </w:rPr>
              <w:t>%</w:t>
            </w:r>
          </w:p>
        </w:tc>
        <w:tc>
          <w:tcPr>
            <w:tcW w:w="685" w:type="dxa"/>
          </w:tcPr>
          <w:p w14:paraId="42153B22" w14:textId="77777777" w:rsidR="00A2087C" w:rsidRPr="006F149A" w:rsidRDefault="00A2087C" w:rsidP="00A2087C">
            <w:pPr>
              <w:jc w:val="center"/>
              <w:rPr>
                <w:rFonts w:ascii="GHEA Grapalat" w:hAnsi="GHEA Grapalat"/>
                <w:sz w:val="16"/>
                <w:szCs w:val="16"/>
                <w:lang w:val="pt-BR"/>
              </w:rPr>
            </w:pPr>
          </w:p>
          <w:p w14:paraId="438A549A" w14:textId="77777777" w:rsidR="00A2087C" w:rsidRPr="006F149A" w:rsidRDefault="00A2087C" w:rsidP="00A2087C">
            <w:pPr>
              <w:jc w:val="center"/>
              <w:rPr>
                <w:rFonts w:ascii="GHEA Grapalat" w:hAnsi="GHEA Grapalat"/>
                <w:sz w:val="16"/>
                <w:szCs w:val="16"/>
                <w:lang w:val="pt-BR"/>
              </w:rPr>
            </w:pPr>
          </w:p>
          <w:p w14:paraId="12BA5579" w14:textId="2CDC7C33" w:rsidR="00A2087C" w:rsidRPr="00B138F3" w:rsidRDefault="00A2087C" w:rsidP="00A2087C">
            <w:pPr>
              <w:widowControl w:val="0"/>
              <w:jc w:val="center"/>
              <w:rPr>
                <w:rFonts w:ascii="GHEA Grapalat" w:hAnsi="GHEA Grapalat" w:cs="Arial"/>
                <w:sz w:val="16"/>
                <w:szCs w:val="16"/>
              </w:rPr>
            </w:pPr>
            <w:r w:rsidRPr="006F149A">
              <w:rPr>
                <w:rFonts w:ascii="GHEA Grapalat" w:hAnsi="GHEA Grapalat"/>
                <w:sz w:val="16"/>
                <w:szCs w:val="16"/>
                <w:lang w:val="hy-AM"/>
              </w:rPr>
              <w:t>50</w:t>
            </w:r>
            <w:r w:rsidRPr="006F149A">
              <w:rPr>
                <w:rFonts w:ascii="GHEA Grapalat" w:hAnsi="GHEA Grapalat"/>
                <w:sz w:val="16"/>
                <w:szCs w:val="16"/>
                <w:lang w:val="pt-BR"/>
              </w:rPr>
              <w:t xml:space="preserve"> %</w:t>
            </w:r>
          </w:p>
        </w:tc>
        <w:tc>
          <w:tcPr>
            <w:tcW w:w="802" w:type="dxa"/>
          </w:tcPr>
          <w:p w14:paraId="011DC77F" w14:textId="77777777" w:rsidR="00A2087C" w:rsidRPr="006F149A" w:rsidRDefault="00A2087C" w:rsidP="00A2087C">
            <w:pPr>
              <w:jc w:val="center"/>
              <w:rPr>
                <w:rFonts w:ascii="GHEA Grapalat" w:hAnsi="GHEA Grapalat"/>
                <w:sz w:val="16"/>
                <w:szCs w:val="16"/>
                <w:lang w:val="pt-BR"/>
              </w:rPr>
            </w:pPr>
          </w:p>
          <w:p w14:paraId="6E7B08B5" w14:textId="77777777" w:rsidR="00A2087C" w:rsidRPr="006F149A" w:rsidRDefault="00A2087C" w:rsidP="00A2087C">
            <w:pPr>
              <w:jc w:val="center"/>
              <w:rPr>
                <w:rFonts w:ascii="GHEA Grapalat" w:hAnsi="GHEA Grapalat"/>
                <w:sz w:val="16"/>
                <w:szCs w:val="16"/>
                <w:lang w:val="pt-BR"/>
              </w:rPr>
            </w:pPr>
          </w:p>
          <w:p w14:paraId="116DB1DE" w14:textId="010A0317" w:rsidR="00A2087C" w:rsidRPr="00B138F3" w:rsidRDefault="00A2087C" w:rsidP="00A2087C">
            <w:pPr>
              <w:widowControl w:val="0"/>
              <w:jc w:val="center"/>
              <w:rPr>
                <w:rFonts w:ascii="GHEA Grapalat" w:hAnsi="GHEA Grapalat" w:cs="Arial"/>
                <w:sz w:val="16"/>
                <w:szCs w:val="16"/>
              </w:rPr>
            </w:pPr>
            <w:r w:rsidRPr="006F149A">
              <w:rPr>
                <w:rFonts w:ascii="GHEA Grapalat" w:hAnsi="GHEA Grapalat"/>
                <w:sz w:val="16"/>
                <w:szCs w:val="16"/>
                <w:lang w:val="hy-AM"/>
              </w:rPr>
              <w:t>60</w:t>
            </w:r>
            <w:r w:rsidRPr="006F149A">
              <w:rPr>
                <w:rFonts w:ascii="GHEA Grapalat" w:hAnsi="GHEA Grapalat"/>
                <w:sz w:val="16"/>
                <w:szCs w:val="16"/>
                <w:lang w:val="pt-BR"/>
              </w:rPr>
              <w:t xml:space="preserve"> %</w:t>
            </w:r>
          </w:p>
        </w:tc>
        <w:tc>
          <w:tcPr>
            <w:tcW w:w="867" w:type="dxa"/>
          </w:tcPr>
          <w:p w14:paraId="4939766E" w14:textId="77777777" w:rsidR="00A2087C" w:rsidRPr="006F149A" w:rsidRDefault="00A2087C" w:rsidP="00A2087C">
            <w:pPr>
              <w:jc w:val="center"/>
              <w:rPr>
                <w:rFonts w:ascii="GHEA Grapalat" w:hAnsi="GHEA Grapalat"/>
                <w:sz w:val="16"/>
                <w:szCs w:val="16"/>
                <w:lang w:val="pt-BR"/>
              </w:rPr>
            </w:pPr>
          </w:p>
          <w:p w14:paraId="3C812CE8" w14:textId="77777777" w:rsidR="00A2087C" w:rsidRPr="006F149A" w:rsidRDefault="00A2087C" w:rsidP="00A2087C">
            <w:pPr>
              <w:jc w:val="center"/>
              <w:rPr>
                <w:rFonts w:ascii="GHEA Grapalat" w:hAnsi="GHEA Grapalat"/>
                <w:sz w:val="16"/>
                <w:szCs w:val="16"/>
                <w:lang w:val="pt-BR"/>
              </w:rPr>
            </w:pPr>
          </w:p>
          <w:p w14:paraId="384D39E3" w14:textId="42A49D0B" w:rsidR="00A2087C" w:rsidRPr="00B138F3" w:rsidRDefault="00A2087C" w:rsidP="00A2087C">
            <w:pPr>
              <w:widowControl w:val="0"/>
              <w:jc w:val="center"/>
              <w:rPr>
                <w:rFonts w:ascii="GHEA Grapalat" w:hAnsi="GHEA Grapalat" w:cs="Arial"/>
                <w:sz w:val="16"/>
                <w:szCs w:val="16"/>
              </w:rPr>
            </w:pPr>
            <w:r w:rsidRPr="006F149A">
              <w:rPr>
                <w:rFonts w:ascii="GHEA Grapalat" w:hAnsi="GHEA Grapalat"/>
                <w:sz w:val="16"/>
                <w:szCs w:val="16"/>
                <w:lang w:val="hy-AM"/>
              </w:rPr>
              <w:t>70</w:t>
            </w:r>
            <w:r w:rsidRPr="006F149A">
              <w:rPr>
                <w:rFonts w:ascii="GHEA Grapalat" w:hAnsi="GHEA Grapalat"/>
                <w:sz w:val="16"/>
                <w:szCs w:val="16"/>
                <w:lang w:val="pt-BR"/>
              </w:rPr>
              <w:t xml:space="preserve"> %</w:t>
            </w:r>
          </w:p>
        </w:tc>
        <w:tc>
          <w:tcPr>
            <w:tcW w:w="841" w:type="dxa"/>
          </w:tcPr>
          <w:p w14:paraId="13B593F4" w14:textId="77777777" w:rsidR="00A2087C" w:rsidRPr="006F149A" w:rsidRDefault="00A2087C" w:rsidP="00A2087C">
            <w:pPr>
              <w:jc w:val="center"/>
              <w:rPr>
                <w:rFonts w:ascii="GHEA Grapalat" w:hAnsi="GHEA Grapalat"/>
                <w:sz w:val="16"/>
                <w:szCs w:val="16"/>
                <w:lang w:val="pt-BR"/>
              </w:rPr>
            </w:pPr>
          </w:p>
          <w:p w14:paraId="37F9AE1D" w14:textId="77777777" w:rsidR="00A2087C" w:rsidRPr="006F149A" w:rsidRDefault="00A2087C" w:rsidP="00A2087C">
            <w:pPr>
              <w:jc w:val="center"/>
              <w:rPr>
                <w:rFonts w:ascii="GHEA Grapalat" w:hAnsi="GHEA Grapalat"/>
                <w:sz w:val="16"/>
                <w:szCs w:val="16"/>
                <w:lang w:val="pt-BR"/>
              </w:rPr>
            </w:pPr>
          </w:p>
          <w:p w14:paraId="05B281B3" w14:textId="00996A67" w:rsidR="00A2087C" w:rsidRPr="00B138F3" w:rsidRDefault="00A2087C" w:rsidP="00A2087C">
            <w:pPr>
              <w:widowControl w:val="0"/>
              <w:jc w:val="center"/>
              <w:rPr>
                <w:rFonts w:ascii="GHEA Grapalat" w:hAnsi="GHEA Grapalat" w:cs="Arial"/>
                <w:sz w:val="16"/>
                <w:szCs w:val="16"/>
              </w:rPr>
            </w:pPr>
            <w:r w:rsidRPr="006F149A">
              <w:rPr>
                <w:rFonts w:ascii="GHEA Grapalat" w:hAnsi="GHEA Grapalat"/>
                <w:sz w:val="16"/>
                <w:szCs w:val="16"/>
                <w:lang w:val="hy-AM"/>
              </w:rPr>
              <w:t>80</w:t>
            </w:r>
            <w:r w:rsidRPr="006F149A">
              <w:rPr>
                <w:rFonts w:ascii="GHEA Grapalat" w:hAnsi="GHEA Grapalat"/>
                <w:sz w:val="16"/>
                <w:szCs w:val="16"/>
                <w:lang w:val="pt-BR"/>
              </w:rPr>
              <w:t xml:space="preserve"> %</w:t>
            </w:r>
          </w:p>
        </w:tc>
        <w:tc>
          <w:tcPr>
            <w:tcW w:w="932" w:type="dxa"/>
          </w:tcPr>
          <w:p w14:paraId="71638B4C" w14:textId="77777777" w:rsidR="00A2087C" w:rsidRPr="006F149A" w:rsidRDefault="00A2087C" w:rsidP="00A2087C">
            <w:pPr>
              <w:jc w:val="center"/>
              <w:rPr>
                <w:rFonts w:ascii="GHEA Grapalat" w:hAnsi="GHEA Grapalat"/>
                <w:sz w:val="16"/>
                <w:szCs w:val="16"/>
                <w:lang w:val="pt-BR"/>
              </w:rPr>
            </w:pPr>
          </w:p>
          <w:p w14:paraId="12E3C674" w14:textId="77777777" w:rsidR="00A2087C" w:rsidRPr="006F149A" w:rsidRDefault="00A2087C" w:rsidP="00A2087C">
            <w:pPr>
              <w:jc w:val="center"/>
              <w:rPr>
                <w:rFonts w:ascii="GHEA Grapalat" w:hAnsi="GHEA Grapalat"/>
                <w:sz w:val="16"/>
                <w:szCs w:val="16"/>
                <w:lang w:val="pt-BR"/>
              </w:rPr>
            </w:pPr>
          </w:p>
          <w:p w14:paraId="2C266767" w14:textId="4741184C" w:rsidR="00A2087C" w:rsidRPr="00B138F3" w:rsidRDefault="00A2087C" w:rsidP="00A2087C">
            <w:pPr>
              <w:widowControl w:val="0"/>
              <w:jc w:val="center"/>
              <w:rPr>
                <w:rFonts w:ascii="GHEA Grapalat" w:hAnsi="GHEA Grapalat" w:cs="Arial"/>
                <w:sz w:val="16"/>
                <w:szCs w:val="16"/>
              </w:rPr>
            </w:pPr>
            <w:r w:rsidRPr="006F149A">
              <w:rPr>
                <w:rFonts w:ascii="GHEA Grapalat" w:hAnsi="GHEA Grapalat"/>
                <w:sz w:val="16"/>
                <w:szCs w:val="16"/>
                <w:lang w:val="hy-AM"/>
              </w:rPr>
              <w:t>90</w:t>
            </w:r>
            <w:r w:rsidRPr="006F149A">
              <w:rPr>
                <w:rFonts w:ascii="GHEA Grapalat" w:hAnsi="GHEA Grapalat"/>
                <w:sz w:val="16"/>
                <w:szCs w:val="16"/>
                <w:lang w:val="pt-BR"/>
              </w:rPr>
              <w:t>%</w:t>
            </w:r>
          </w:p>
        </w:tc>
        <w:tc>
          <w:tcPr>
            <w:tcW w:w="844" w:type="dxa"/>
          </w:tcPr>
          <w:p w14:paraId="745833C0" w14:textId="77777777" w:rsidR="00A2087C" w:rsidRPr="006F149A" w:rsidRDefault="00A2087C" w:rsidP="00A2087C">
            <w:pPr>
              <w:jc w:val="center"/>
              <w:rPr>
                <w:rFonts w:ascii="GHEA Grapalat" w:hAnsi="GHEA Grapalat"/>
                <w:sz w:val="16"/>
                <w:szCs w:val="16"/>
                <w:lang w:val="pt-BR"/>
              </w:rPr>
            </w:pPr>
          </w:p>
          <w:p w14:paraId="76C635A6" w14:textId="77777777" w:rsidR="00A2087C" w:rsidRPr="006F149A" w:rsidRDefault="00A2087C" w:rsidP="00A2087C">
            <w:pPr>
              <w:jc w:val="center"/>
              <w:rPr>
                <w:rFonts w:ascii="GHEA Grapalat" w:hAnsi="GHEA Grapalat"/>
                <w:sz w:val="16"/>
                <w:szCs w:val="16"/>
                <w:lang w:val="pt-BR"/>
              </w:rPr>
            </w:pPr>
          </w:p>
          <w:p w14:paraId="585996CF" w14:textId="2D050689" w:rsidR="00A2087C" w:rsidRPr="00B138F3" w:rsidRDefault="00A2087C" w:rsidP="00A2087C">
            <w:pPr>
              <w:widowControl w:val="0"/>
              <w:jc w:val="center"/>
              <w:rPr>
                <w:rFonts w:ascii="GHEA Grapalat" w:hAnsi="GHEA Grapalat" w:cs="Arial"/>
                <w:sz w:val="16"/>
                <w:szCs w:val="16"/>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c>
          <w:tcPr>
            <w:tcW w:w="768" w:type="dxa"/>
          </w:tcPr>
          <w:p w14:paraId="6F94CD2C" w14:textId="77777777" w:rsidR="00A2087C" w:rsidRPr="006F149A" w:rsidRDefault="00A2087C" w:rsidP="00A2087C">
            <w:pPr>
              <w:jc w:val="center"/>
              <w:rPr>
                <w:rFonts w:ascii="GHEA Grapalat" w:hAnsi="GHEA Grapalat"/>
                <w:sz w:val="16"/>
                <w:szCs w:val="16"/>
                <w:lang w:val="pt-BR"/>
              </w:rPr>
            </w:pPr>
          </w:p>
          <w:p w14:paraId="3A901409" w14:textId="77777777" w:rsidR="00A2087C" w:rsidRPr="006F149A" w:rsidRDefault="00A2087C" w:rsidP="00A2087C">
            <w:pPr>
              <w:jc w:val="center"/>
              <w:rPr>
                <w:rFonts w:ascii="GHEA Grapalat" w:hAnsi="GHEA Grapalat"/>
                <w:sz w:val="16"/>
                <w:szCs w:val="16"/>
                <w:lang w:val="pt-BR"/>
              </w:rPr>
            </w:pPr>
          </w:p>
          <w:p w14:paraId="7FFB6C78" w14:textId="445D6B45" w:rsidR="00A2087C" w:rsidRPr="00B138F3" w:rsidRDefault="00A2087C" w:rsidP="00A2087C">
            <w:pPr>
              <w:widowControl w:val="0"/>
              <w:jc w:val="center"/>
              <w:rPr>
                <w:rFonts w:ascii="GHEA Grapalat" w:hAnsi="GHEA Grapalat"/>
                <w:b/>
                <w:sz w:val="16"/>
                <w:szCs w:val="16"/>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r>
      <w:tr w:rsidR="00A2087C" w:rsidRPr="00B138F3" w14:paraId="3DCDAA1A" w14:textId="77777777" w:rsidTr="00A2087C">
        <w:trPr>
          <w:trHeight w:val="404"/>
          <w:jc w:val="center"/>
        </w:trPr>
        <w:tc>
          <w:tcPr>
            <w:tcW w:w="1676" w:type="dxa"/>
            <w:vAlign w:val="center"/>
          </w:tcPr>
          <w:p w14:paraId="37D32967" w14:textId="16036E41" w:rsidR="00A2087C" w:rsidRDefault="00A2087C" w:rsidP="00A2087C">
            <w:pPr>
              <w:widowControl w:val="0"/>
              <w:jc w:val="center"/>
              <w:rPr>
                <w:rFonts w:ascii="GHEA Grapalat" w:hAnsi="GHEA Grapalat"/>
                <w:sz w:val="18"/>
                <w:szCs w:val="18"/>
                <w:lang w:val="hy-AM"/>
              </w:rPr>
            </w:pPr>
            <w:r>
              <w:rPr>
                <w:rFonts w:ascii="GHEA Grapalat" w:hAnsi="GHEA Grapalat"/>
                <w:sz w:val="18"/>
                <w:szCs w:val="18"/>
                <w:lang w:val="hy-AM"/>
              </w:rPr>
              <w:t>2</w:t>
            </w:r>
          </w:p>
        </w:tc>
        <w:tc>
          <w:tcPr>
            <w:tcW w:w="1985" w:type="dxa"/>
          </w:tcPr>
          <w:p w14:paraId="3AE82A70" w14:textId="1CA9800B" w:rsidR="00A2087C" w:rsidRDefault="00A2087C" w:rsidP="00A2087C">
            <w:pPr>
              <w:widowControl w:val="0"/>
              <w:jc w:val="center"/>
              <w:rPr>
                <w:rFonts w:ascii="Times Armenian" w:hAnsi="Times Armenian" w:cs="Sylfaen"/>
                <w:sz w:val="20"/>
                <w:szCs w:val="20"/>
              </w:rPr>
            </w:pPr>
            <w:r>
              <w:rPr>
                <w:rFonts w:ascii="Times Armenian" w:hAnsi="Times Armenian" w:cs="Sylfaen"/>
                <w:sz w:val="20"/>
                <w:szCs w:val="20"/>
              </w:rPr>
              <w:t>33141100</w:t>
            </w:r>
          </w:p>
        </w:tc>
        <w:tc>
          <w:tcPr>
            <w:tcW w:w="1985" w:type="dxa"/>
            <w:vAlign w:val="center"/>
          </w:tcPr>
          <w:p w14:paraId="77B0D23E" w14:textId="2DA1E3F7" w:rsidR="00A2087C" w:rsidRPr="00C14AA5" w:rsidRDefault="00A2087C" w:rsidP="00A2087C">
            <w:pPr>
              <w:widowControl w:val="0"/>
              <w:jc w:val="center"/>
              <w:rPr>
                <w:rFonts w:ascii="Sylfaen" w:hAnsi="Sylfaen"/>
                <w:sz w:val="18"/>
                <w:szCs w:val="18"/>
              </w:rPr>
            </w:pPr>
            <w:r w:rsidRPr="00183C6D">
              <w:rPr>
                <w:rFonts w:ascii="Arial" w:hAnsi="Arial" w:cs="Arial"/>
                <w:sz w:val="18"/>
                <w:szCs w:val="18"/>
              </w:rPr>
              <w:t>Одноразовая простыня /50 х 40/</w:t>
            </w:r>
          </w:p>
        </w:tc>
        <w:tc>
          <w:tcPr>
            <w:tcW w:w="930" w:type="dxa"/>
          </w:tcPr>
          <w:p w14:paraId="4EE91347" w14:textId="77777777" w:rsidR="00A2087C" w:rsidRPr="006F149A" w:rsidRDefault="00A2087C" w:rsidP="00A2087C">
            <w:pPr>
              <w:jc w:val="center"/>
              <w:rPr>
                <w:rFonts w:ascii="GHEA Grapalat" w:hAnsi="GHEA Grapalat"/>
                <w:sz w:val="16"/>
                <w:szCs w:val="16"/>
                <w:lang w:val="pt-BR"/>
              </w:rPr>
            </w:pPr>
          </w:p>
          <w:p w14:paraId="5E956322" w14:textId="77777777" w:rsidR="00A2087C" w:rsidRPr="006F149A" w:rsidRDefault="00A2087C" w:rsidP="00A2087C">
            <w:pPr>
              <w:jc w:val="center"/>
              <w:rPr>
                <w:rFonts w:ascii="GHEA Grapalat" w:hAnsi="GHEA Grapalat"/>
                <w:sz w:val="16"/>
                <w:szCs w:val="16"/>
                <w:lang w:val="pt-BR"/>
              </w:rPr>
            </w:pPr>
          </w:p>
          <w:p w14:paraId="557E8045" w14:textId="2408EF1D"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pt-BR"/>
              </w:rPr>
              <w:t>... %</w:t>
            </w:r>
          </w:p>
        </w:tc>
        <w:tc>
          <w:tcPr>
            <w:tcW w:w="960" w:type="dxa"/>
          </w:tcPr>
          <w:p w14:paraId="05C9E442" w14:textId="77777777" w:rsidR="00A2087C" w:rsidRPr="006F149A" w:rsidRDefault="00A2087C" w:rsidP="00A2087C">
            <w:pPr>
              <w:jc w:val="center"/>
              <w:rPr>
                <w:rFonts w:ascii="GHEA Grapalat" w:hAnsi="GHEA Grapalat"/>
                <w:sz w:val="16"/>
                <w:szCs w:val="16"/>
                <w:lang w:val="pt-BR"/>
              </w:rPr>
            </w:pPr>
          </w:p>
          <w:p w14:paraId="2D467EB6" w14:textId="77777777" w:rsidR="00A2087C" w:rsidRPr="006F149A" w:rsidRDefault="00A2087C" w:rsidP="00A2087C">
            <w:pPr>
              <w:jc w:val="center"/>
              <w:rPr>
                <w:rFonts w:ascii="GHEA Grapalat" w:hAnsi="GHEA Grapalat"/>
                <w:sz w:val="16"/>
                <w:szCs w:val="16"/>
                <w:lang w:val="pt-BR"/>
              </w:rPr>
            </w:pPr>
          </w:p>
          <w:p w14:paraId="710BB8B2" w14:textId="0477D194"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pt-BR"/>
              </w:rPr>
              <w:t>... %</w:t>
            </w:r>
          </w:p>
        </w:tc>
        <w:tc>
          <w:tcPr>
            <w:tcW w:w="674" w:type="dxa"/>
          </w:tcPr>
          <w:p w14:paraId="03AFDCDB" w14:textId="77777777" w:rsidR="00A2087C" w:rsidRPr="006F149A" w:rsidRDefault="00A2087C" w:rsidP="00A2087C">
            <w:pPr>
              <w:jc w:val="center"/>
              <w:rPr>
                <w:rFonts w:ascii="GHEA Grapalat" w:hAnsi="GHEA Grapalat"/>
                <w:sz w:val="16"/>
                <w:szCs w:val="16"/>
                <w:lang w:val="pt-BR"/>
              </w:rPr>
            </w:pPr>
          </w:p>
          <w:p w14:paraId="0CB878FB" w14:textId="77777777" w:rsidR="00A2087C" w:rsidRPr="006F149A" w:rsidRDefault="00A2087C" w:rsidP="00A2087C">
            <w:pPr>
              <w:jc w:val="center"/>
              <w:rPr>
                <w:rFonts w:ascii="GHEA Grapalat" w:hAnsi="GHEA Grapalat"/>
                <w:sz w:val="16"/>
                <w:szCs w:val="16"/>
                <w:lang w:val="pt-BR"/>
              </w:rPr>
            </w:pPr>
          </w:p>
          <w:p w14:paraId="69B97880" w14:textId="1C05EA3C"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10</w:t>
            </w:r>
            <w:r w:rsidRPr="006F149A">
              <w:rPr>
                <w:rFonts w:ascii="GHEA Grapalat" w:hAnsi="GHEA Grapalat"/>
                <w:sz w:val="16"/>
                <w:szCs w:val="16"/>
                <w:lang w:val="pt-BR"/>
              </w:rPr>
              <w:t>%</w:t>
            </w:r>
          </w:p>
        </w:tc>
        <w:tc>
          <w:tcPr>
            <w:tcW w:w="821" w:type="dxa"/>
          </w:tcPr>
          <w:p w14:paraId="29F7CA5A" w14:textId="77777777" w:rsidR="00A2087C" w:rsidRPr="006F149A" w:rsidRDefault="00A2087C" w:rsidP="00A2087C">
            <w:pPr>
              <w:jc w:val="center"/>
              <w:rPr>
                <w:rFonts w:ascii="GHEA Grapalat" w:hAnsi="GHEA Grapalat"/>
                <w:sz w:val="16"/>
                <w:szCs w:val="16"/>
                <w:lang w:val="pt-BR"/>
              </w:rPr>
            </w:pPr>
          </w:p>
          <w:p w14:paraId="221AAE45" w14:textId="77777777" w:rsidR="00A2087C" w:rsidRPr="006F149A" w:rsidRDefault="00A2087C" w:rsidP="00A2087C">
            <w:pPr>
              <w:jc w:val="center"/>
              <w:rPr>
                <w:rFonts w:ascii="GHEA Grapalat" w:hAnsi="GHEA Grapalat"/>
                <w:sz w:val="16"/>
                <w:szCs w:val="16"/>
                <w:lang w:val="pt-BR"/>
              </w:rPr>
            </w:pPr>
          </w:p>
          <w:p w14:paraId="0B50BFD0" w14:textId="749C6328"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20</w:t>
            </w:r>
            <w:r w:rsidRPr="006F149A">
              <w:rPr>
                <w:rFonts w:ascii="GHEA Grapalat" w:hAnsi="GHEA Grapalat"/>
                <w:sz w:val="16"/>
                <w:szCs w:val="16"/>
                <w:lang w:val="pt-BR"/>
              </w:rPr>
              <w:t>%</w:t>
            </w:r>
          </w:p>
        </w:tc>
        <w:tc>
          <w:tcPr>
            <w:tcW w:w="529" w:type="dxa"/>
          </w:tcPr>
          <w:p w14:paraId="2E94EA6C" w14:textId="77777777" w:rsidR="00A2087C" w:rsidRPr="006F149A" w:rsidRDefault="00A2087C" w:rsidP="00A2087C">
            <w:pPr>
              <w:jc w:val="center"/>
              <w:rPr>
                <w:rFonts w:ascii="GHEA Grapalat" w:hAnsi="GHEA Grapalat"/>
                <w:sz w:val="16"/>
                <w:szCs w:val="16"/>
                <w:lang w:val="pt-BR"/>
              </w:rPr>
            </w:pPr>
          </w:p>
          <w:p w14:paraId="21F1F280" w14:textId="77777777" w:rsidR="00A2087C" w:rsidRPr="006F149A" w:rsidRDefault="00A2087C" w:rsidP="00A2087C">
            <w:pPr>
              <w:jc w:val="center"/>
              <w:rPr>
                <w:rFonts w:ascii="GHEA Grapalat" w:hAnsi="GHEA Grapalat"/>
                <w:sz w:val="16"/>
                <w:szCs w:val="16"/>
                <w:lang w:val="pt-BR"/>
              </w:rPr>
            </w:pPr>
          </w:p>
          <w:p w14:paraId="33DB44F6" w14:textId="59F0D3FE"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30</w:t>
            </w:r>
            <w:r w:rsidRPr="006F149A">
              <w:rPr>
                <w:rFonts w:ascii="GHEA Grapalat" w:hAnsi="GHEA Grapalat"/>
                <w:sz w:val="16"/>
                <w:szCs w:val="16"/>
                <w:lang w:val="pt-BR"/>
              </w:rPr>
              <w:t xml:space="preserve"> %</w:t>
            </w:r>
          </w:p>
        </w:tc>
        <w:tc>
          <w:tcPr>
            <w:tcW w:w="606" w:type="dxa"/>
          </w:tcPr>
          <w:p w14:paraId="070199A8" w14:textId="77777777" w:rsidR="00A2087C" w:rsidRPr="006F149A" w:rsidRDefault="00A2087C" w:rsidP="00A2087C">
            <w:pPr>
              <w:jc w:val="center"/>
              <w:rPr>
                <w:rFonts w:ascii="GHEA Grapalat" w:hAnsi="GHEA Grapalat"/>
                <w:sz w:val="16"/>
                <w:szCs w:val="16"/>
                <w:lang w:val="pt-BR"/>
              </w:rPr>
            </w:pPr>
          </w:p>
          <w:p w14:paraId="63708876" w14:textId="77777777" w:rsidR="00A2087C" w:rsidRPr="006F149A" w:rsidRDefault="00A2087C" w:rsidP="00A2087C">
            <w:pPr>
              <w:jc w:val="center"/>
              <w:rPr>
                <w:rFonts w:ascii="GHEA Grapalat" w:hAnsi="GHEA Grapalat"/>
                <w:sz w:val="16"/>
                <w:szCs w:val="16"/>
                <w:lang w:val="pt-BR"/>
              </w:rPr>
            </w:pPr>
          </w:p>
          <w:p w14:paraId="7DF16642" w14:textId="6F300D2D"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40</w:t>
            </w:r>
            <w:r w:rsidRPr="006F149A">
              <w:rPr>
                <w:rFonts w:ascii="GHEA Grapalat" w:hAnsi="GHEA Grapalat"/>
                <w:sz w:val="16"/>
                <w:szCs w:val="16"/>
                <w:lang w:val="pt-BR"/>
              </w:rPr>
              <w:t>%</w:t>
            </w:r>
          </w:p>
        </w:tc>
        <w:tc>
          <w:tcPr>
            <w:tcW w:w="685" w:type="dxa"/>
          </w:tcPr>
          <w:p w14:paraId="21767049" w14:textId="77777777" w:rsidR="00A2087C" w:rsidRPr="006F149A" w:rsidRDefault="00A2087C" w:rsidP="00A2087C">
            <w:pPr>
              <w:jc w:val="center"/>
              <w:rPr>
                <w:rFonts w:ascii="GHEA Grapalat" w:hAnsi="GHEA Grapalat"/>
                <w:sz w:val="16"/>
                <w:szCs w:val="16"/>
                <w:lang w:val="pt-BR"/>
              </w:rPr>
            </w:pPr>
          </w:p>
          <w:p w14:paraId="57BE5A96" w14:textId="77777777" w:rsidR="00A2087C" w:rsidRPr="006F149A" w:rsidRDefault="00A2087C" w:rsidP="00A2087C">
            <w:pPr>
              <w:jc w:val="center"/>
              <w:rPr>
                <w:rFonts w:ascii="GHEA Grapalat" w:hAnsi="GHEA Grapalat"/>
                <w:sz w:val="16"/>
                <w:szCs w:val="16"/>
                <w:lang w:val="pt-BR"/>
              </w:rPr>
            </w:pPr>
          </w:p>
          <w:p w14:paraId="30ECEA76" w14:textId="3CA623EE"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50</w:t>
            </w:r>
            <w:r w:rsidRPr="006F149A">
              <w:rPr>
                <w:rFonts w:ascii="GHEA Grapalat" w:hAnsi="GHEA Grapalat"/>
                <w:sz w:val="16"/>
                <w:szCs w:val="16"/>
                <w:lang w:val="pt-BR"/>
              </w:rPr>
              <w:t xml:space="preserve"> %</w:t>
            </w:r>
          </w:p>
        </w:tc>
        <w:tc>
          <w:tcPr>
            <w:tcW w:w="802" w:type="dxa"/>
          </w:tcPr>
          <w:p w14:paraId="4CBD2977" w14:textId="77777777" w:rsidR="00A2087C" w:rsidRPr="006F149A" w:rsidRDefault="00A2087C" w:rsidP="00A2087C">
            <w:pPr>
              <w:jc w:val="center"/>
              <w:rPr>
                <w:rFonts w:ascii="GHEA Grapalat" w:hAnsi="GHEA Grapalat"/>
                <w:sz w:val="16"/>
                <w:szCs w:val="16"/>
                <w:lang w:val="pt-BR"/>
              </w:rPr>
            </w:pPr>
          </w:p>
          <w:p w14:paraId="0FECA96D" w14:textId="77777777" w:rsidR="00A2087C" w:rsidRPr="006F149A" w:rsidRDefault="00A2087C" w:rsidP="00A2087C">
            <w:pPr>
              <w:jc w:val="center"/>
              <w:rPr>
                <w:rFonts w:ascii="GHEA Grapalat" w:hAnsi="GHEA Grapalat"/>
                <w:sz w:val="16"/>
                <w:szCs w:val="16"/>
                <w:lang w:val="pt-BR"/>
              </w:rPr>
            </w:pPr>
          </w:p>
          <w:p w14:paraId="0BEB8DB5" w14:textId="052C835B"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60</w:t>
            </w:r>
            <w:r w:rsidRPr="006F149A">
              <w:rPr>
                <w:rFonts w:ascii="GHEA Grapalat" w:hAnsi="GHEA Grapalat"/>
                <w:sz w:val="16"/>
                <w:szCs w:val="16"/>
                <w:lang w:val="pt-BR"/>
              </w:rPr>
              <w:t xml:space="preserve"> %</w:t>
            </w:r>
          </w:p>
        </w:tc>
        <w:tc>
          <w:tcPr>
            <w:tcW w:w="867" w:type="dxa"/>
          </w:tcPr>
          <w:p w14:paraId="17B7FBD9" w14:textId="77777777" w:rsidR="00A2087C" w:rsidRPr="006F149A" w:rsidRDefault="00A2087C" w:rsidP="00A2087C">
            <w:pPr>
              <w:jc w:val="center"/>
              <w:rPr>
                <w:rFonts w:ascii="GHEA Grapalat" w:hAnsi="GHEA Grapalat"/>
                <w:sz w:val="16"/>
                <w:szCs w:val="16"/>
                <w:lang w:val="pt-BR"/>
              </w:rPr>
            </w:pPr>
          </w:p>
          <w:p w14:paraId="084579BE" w14:textId="77777777" w:rsidR="00A2087C" w:rsidRPr="006F149A" w:rsidRDefault="00A2087C" w:rsidP="00A2087C">
            <w:pPr>
              <w:jc w:val="center"/>
              <w:rPr>
                <w:rFonts w:ascii="GHEA Grapalat" w:hAnsi="GHEA Grapalat"/>
                <w:sz w:val="16"/>
                <w:szCs w:val="16"/>
                <w:lang w:val="pt-BR"/>
              </w:rPr>
            </w:pPr>
          </w:p>
          <w:p w14:paraId="66A80E40" w14:textId="6C5C338E"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70</w:t>
            </w:r>
            <w:r w:rsidRPr="006F149A">
              <w:rPr>
                <w:rFonts w:ascii="GHEA Grapalat" w:hAnsi="GHEA Grapalat"/>
                <w:sz w:val="16"/>
                <w:szCs w:val="16"/>
                <w:lang w:val="pt-BR"/>
              </w:rPr>
              <w:t xml:space="preserve"> %</w:t>
            </w:r>
          </w:p>
        </w:tc>
        <w:tc>
          <w:tcPr>
            <w:tcW w:w="841" w:type="dxa"/>
          </w:tcPr>
          <w:p w14:paraId="2832BE02" w14:textId="77777777" w:rsidR="00A2087C" w:rsidRPr="006F149A" w:rsidRDefault="00A2087C" w:rsidP="00A2087C">
            <w:pPr>
              <w:jc w:val="center"/>
              <w:rPr>
                <w:rFonts w:ascii="GHEA Grapalat" w:hAnsi="GHEA Grapalat"/>
                <w:sz w:val="16"/>
                <w:szCs w:val="16"/>
                <w:lang w:val="pt-BR"/>
              </w:rPr>
            </w:pPr>
          </w:p>
          <w:p w14:paraId="3DB00A19" w14:textId="77777777" w:rsidR="00A2087C" w:rsidRPr="006F149A" w:rsidRDefault="00A2087C" w:rsidP="00A2087C">
            <w:pPr>
              <w:jc w:val="center"/>
              <w:rPr>
                <w:rFonts w:ascii="GHEA Grapalat" w:hAnsi="GHEA Grapalat"/>
                <w:sz w:val="16"/>
                <w:szCs w:val="16"/>
                <w:lang w:val="pt-BR"/>
              </w:rPr>
            </w:pPr>
          </w:p>
          <w:p w14:paraId="5837A19D" w14:textId="258043D7"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80</w:t>
            </w:r>
            <w:r w:rsidRPr="006F149A">
              <w:rPr>
                <w:rFonts w:ascii="GHEA Grapalat" w:hAnsi="GHEA Grapalat"/>
                <w:sz w:val="16"/>
                <w:szCs w:val="16"/>
                <w:lang w:val="pt-BR"/>
              </w:rPr>
              <w:t xml:space="preserve"> %</w:t>
            </w:r>
          </w:p>
        </w:tc>
        <w:tc>
          <w:tcPr>
            <w:tcW w:w="932" w:type="dxa"/>
          </w:tcPr>
          <w:p w14:paraId="44B75204" w14:textId="77777777" w:rsidR="00A2087C" w:rsidRPr="006F149A" w:rsidRDefault="00A2087C" w:rsidP="00A2087C">
            <w:pPr>
              <w:jc w:val="center"/>
              <w:rPr>
                <w:rFonts w:ascii="GHEA Grapalat" w:hAnsi="GHEA Grapalat"/>
                <w:sz w:val="16"/>
                <w:szCs w:val="16"/>
                <w:lang w:val="pt-BR"/>
              </w:rPr>
            </w:pPr>
          </w:p>
          <w:p w14:paraId="47D24529" w14:textId="77777777" w:rsidR="00A2087C" w:rsidRPr="006F149A" w:rsidRDefault="00A2087C" w:rsidP="00A2087C">
            <w:pPr>
              <w:jc w:val="center"/>
              <w:rPr>
                <w:rFonts w:ascii="GHEA Grapalat" w:hAnsi="GHEA Grapalat"/>
                <w:sz w:val="16"/>
                <w:szCs w:val="16"/>
                <w:lang w:val="pt-BR"/>
              </w:rPr>
            </w:pPr>
          </w:p>
          <w:p w14:paraId="693FE13E" w14:textId="68B40A56"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90</w:t>
            </w:r>
            <w:r w:rsidRPr="006F149A">
              <w:rPr>
                <w:rFonts w:ascii="GHEA Grapalat" w:hAnsi="GHEA Grapalat"/>
                <w:sz w:val="16"/>
                <w:szCs w:val="16"/>
                <w:lang w:val="pt-BR"/>
              </w:rPr>
              <w:t>%</w:t>
            </w:r>
          </w:p>
        </w:tc>
        <w:tc>
          <w:tcPr>
            <w:tcW w:w="844" w:type="dxa"/>
          </w:tcPr>
          <w:p w14:paraId="5DFD7A47" w14:textId="77777777" w:rsidR="00A2087C" w:rsidRPr="006F149A" w:rsidRDefault="00A2087C" w:rsidP="00A2087C">
            <w:pPr>
              <w:jc w:val="center"/>
              <w:rPr>
                <w:rFonts w:ascii="GHEA Grapalat" w:hAnsi="GHEA Grapalat"/>
                <w:sz w:val="16"/>
                <w:szCs w:val="16"/>
                <w:lang w:val="pt-BR"/>
              </w:rPr>
            </w:pPr>
          </w:p>
          <w:p w14:paraId="6048EB5B" w14:textId="77777777" w:rsidR="00A2087C" w:rsidRPr="006F149A" w:rsidRDefault="00A2087C" w:rsidP="00A2087C">
            <w:pPr>
              <w:jc w:val="center"/>
              <w:rPr>
                <w:rFonts w:ascii="GHEA Grapalat" w:hAnsi="GHEA Grapalat"/>
                <w:sz w:val="16"/>
                <w:szCs w:val="16"/>
                <w:lang w:val="pt-BR"/>
              </w:rPr>
            </w:pPr>
          </w:p>
          <w:p w14:paraId="52B1063A" w14:textId="6879DBAC"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c>
          <w:tcPr>
            <w:tcW w:w="768" w:type="dxa"/>
          </w:tcPr>
          <w:p w14:paraId="25ED389E" w14:textId="77777777" w:rsidR="00A2087C" w:rsidRPr="006F149A" w:rsidRDefault="00A2087C" w:rsidP="00A2087C">
            <w:pPr>
              <w:jc w:val="center"/>
              <w:rPr>
                <w:rFonts w:ascii="GHEA Grapalat" w:hAnsi="GHEA Grapalat"/>
                <w:sz w:val="16"/>
                <w:szCs w:val="16"/>
                <w:lang w:val="pt-BR"/>
              </w:rPr>
            </w:pPr>
          </w:p>
          <w:p w14:paraId="18A1C4CA" w14:textId="77777777" w:rsidR="00A2087C" w:rsidRPr="006F149A" w:rsidRDefault="00A2087C" w:rsidP="00A2087C">
            <w:pPr>
              <w:jc w:val="center"/>
              <w:rPr>
                <w:rFonts w:ascii="GHEA Grapalat" w:hAnsi="GHEA Grapalat"/>
                <w:sz w:val="16"/>
                <w:szCs w:val="16"/>
                <w:lang w:val="pt-BR"/>
              </w:rPr>
            </w:pPr>
          </w:p>
          <w:p w14:paraId="6C48BED4" w14:textId="1107467D" w:rsidR="00A2087C" w:rsidRDefault="00A2087C" w:rsidP="00A2087C">
            <w:pPr>
              <w:widowControl w:val="0"/>
              <w:jc w:val="center"/>
              <w:rPr>
                <w:rFonts w:ascii="GHEA Grapalat" w:hAnsi="GHEA Grapalat"/>
                <w:sz w:val="16"/>
                <w:szCs w:val="16"/>
                <w:lang w:val="hy-AM"/>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r>
      <w:tr w:rsidR="00A2087C" w:rsidRPr="00B138F3" w14:paraId="09D992DB" w14:textId="77777777" w:rsidTr="00A2087C">
        <w:trPr>
          <w:trHeight w:val="404"/>
          <w:jc w:val="center"/>
        </w:trPr>
        <w:tc>
          <w:tcPr>
            <w:tcW w:w="1676" w:type="dxa"/>
            <w:vAlign w:val="center"/>
          </w:tcPr>
          <w:p w14:paraId="402C4A1A" w14:textId="7AE3A1C3" w:rsidR="00A2087C" w:rsidRDefault="00A2087C" w:rsidP="00A2087C">
            <w:pPr>
              <w:widowControl w:val="0"/>
              <w:jc w:val="center"/>
              <w:rPr>
                <w:rFonts w:ascii="GHEA Grapalat" w:hAnsi="GHEA Grapalat"/>
                <w:sz w:val="18"/>
                <w:szCs w:val="18"/>
                <w:lang w:val="hy-AM"/>
              </w:rPr>
            </w:pPr>
            <w:r>
              <w:rPr>
                <w:rFonts w:ascii="GHEA Grapalat" w:hAnsi="GHEA Grapalat"/>
                <w:sz w:val="18"/>
                <w:szCs w:val="18"/>
                <w:lang w:val="hy-AM"/>
              </w:rPr>
              <w:t>3</w:t>
            </w:r>
          </w:p>
        </w:tc>
        <w:tc>
          <w:tcPr>
            <w:tcW w:w="1985" w:type="dxa"/>
          </w:tcPr>
          <w:p w14:paraId="7E23A0E8" w14:textId="09C1BD9D" w:rsidR="00A2087C" w:rsidRDefault="00A2087C" w:rsidP="00A2087C">
            <w:pPr>
              <w:widowControl w:val="0"/>
              <w:jc w:val="center"/>
              <w:rPr>
                <w:rFonts w:ascii="Times Armenian" w:hAnsi="Times Armenian" w:cs="Sylfaen"/>
                <w:sz w:val="20"/>
                <w:szCs w:val="20"/>
              </w:rPr>
            </w:pPr>
            <w:r>
              <w:rPr>
                <w:rFonts w:ascii="Times Armenian" w:hAnsi="Times Armenian" w:cs="Sylfaen"/>
                <w:sz w:val="20"/>
                <w:szCs w:val="20"/>
              </w:rPr>
              <w:t>33141201</w:t>
            </w:r>
          </w:p>
        </w:tc>
        <w:tc>
          <w:tcPr>
            <w:tcW w:w="1985" w:type="dxa"/>
            <w:vAlign w:val="center"/>
          </w:tcPr>
          <w:p w14:paraId="37E0DFD7" w14:textId="6893E89B" w:rsidR="00A2087C" w:rsidRPr="00183C6D" w:rsidRDefault="00A2087C" w:rsidP="00A2087C">
            <w:pPr>
              <w:widowControl w:val="0"/>
              <w:jc w:val="center"/>
              <w:rPr>
                <w:rFonts w:ascii="Arial" w:hAnsi="Arial" w:cs="Arial"/>
                <w:sz w:val="18"/>
                <w:szCs w:val="18"/>
              </w:rPr>
            </w:pPr>
            <w:r w:rsidRPr="0051572C">
              <w:rPr>
                <w:rStyle w:val="y2iqfc"/>
                <w:rFonts w:ascii="inherit" w:hAnsi="inherit"/>
                <w:color w:val="202124"/>
                <w:sz w:val="18"/>
                <w:szCs w:val="18"/>
              </w:rPr>
              <w:t>Бахил</w:t>
            </w:r>
          </w:p>
        </w:tc>
        <w:tc>
          <w:tcPr>
            <w:tcW w:w="930" w:type="dxa"/>
          </w:tcPr>
          <w:p w14:paraId="5F27D95D" w14:textId="77777777" w:rsidR="00A2087C" w:rsidRPr="006F149A" w:rsidRDefault="00A2087C" w:rsidP="00A2087C">
            <w:pPr>
              <w:jc w:val="center"/>
              <w:rPr>
                <w:rFonts w:ascii="GHEA Grapalat" w:hAnsi="GHEA Grapalat"/>
                <w:sz w:val="16"/>
                <w:szCs w:val="16"/>
                <w:lang w:val="pt-BR"/>
              </w:rPr>
            </w:pPr>
          </w:p>
          <w:p w14:paraId="16CAA838" w14:textId="77777777" w:rsidR="00A2087C" w:rsidRPr="006F149A" w:rsidRDefault="00A2087C" w:rsidP="00A2087C">
            <w:pPr>
              <w:jc w:val="center"/>
              <w:rPr>
                <w:rFonts w:ascii="GHEA Grapalat" w:hAnsi="GHEA Grapalat"/>
                <w:sz w:val="16"/>
                <w:szCs w:val="16"/>
                <w:lang w:val="pt-BR"/>
              </w:rPr>
            </w:pPr>
          </w:p>
          <w:p w14:paraId="48F802D0" w14:textId="77A4213D"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pt-BR"/>
              </w:rPr>
              <w:t>... %</w:t>
            </w:r>
          </w:p>
        </w:tc>
        <w:tc>
          <w:tcPr>
            <w:tcW w:w="960" w:type="dxa"/>
          </w:tcPr>
          <w:p w14:paraId="6E9C2A80" w14:textId="77777777" w:rsidR="00A2087C" w:rsidRPr="006F149A" w:rsidRDefault="00A2087C" w:rsidP="00A2087C">
            <w:pPr>
              <w:jc w:val="center"/>
              <w:rPr>
                <w:rFonts w:ascii="GHEA Grapalat" w:hAnsi="GHEA Grapalat"/>
                <w:sz w:val="16"/>
                <w:szCs w:val="16"/>
                <w:lang w:val="pt-BR"/>
              </w:rPr>
            </w:pPr>
          </w:p>
          <w:p w14:paraId="78176EC0" w14:textId="77777777" w:rsidR="00A2087C" w:rsidRPr="006F149A" w:rsidRDefault="00A2087C" w:rsidP="00A2087C">
            <w:pPr>
              <w:jc w:val="center"/>
              <w:rPr>
                <w:rFonts w:ascii="GHEA Grapalat" w:hAnsi="GHEA Grapalat"/>
                <w:sz w:val="16"/>
                <w:szCs w:val="16"/>
                <w:lang w:val="pt-BR"/>
              </w:rPr>
            </w:pPr>
          </w:p>
          <w:p w14:paraId="6D90B8E1" w14:textId="3600BE80"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pt-BR"/>
              </w:rPr>
              <w:t>... %</w:t>
            </w:r>
          </w:p>
        </w:tc>
        <w:tc>
          <w:tcPr>
            <w:tcW w:w="674" w:type="dxa"/>
          </w:tcPr>
          <w:p w14:paraId="55990CFD" w14:textId="77777777" w:rsidR="00A2087C" w:rsidRPr="006F149A" w:rsidRDefault="00A2087C" w:rsidP="00A2087C">
            <w:pPr>
              <w:jc w:val="center"/>
              <w:rPr>
                <w:rFonts w:ascii="GHEA Grapalat" w:hAnsi="GHEA Grapalat"/>
                <w:sz w:val="16"/>
                <w:szCs w:val="16"/>
                <w:lang w:val="pt-BR"/>
              </w:rPr>
            </w:pPr>
          </w:p>
          <w:p w14:paraId="6B94339A" w14:textId="77777777" w:rsidR="00A2087C" w:rsidRPr="006F149A" w:rsidRDefault="00A2087C" w:rsidP="00A2087C">
            <w:pPr>
              <w:jc w:val="center"/>
              <w:rPr>
                <w:rFonts w:ascii="GHEA Grapalat" w:hAnsi="GHEA Grapalat"/>
                <w:sz w:val="16"/>
                <w:szCs w:val="16"/>
                <w:lang w:val="pt-BR"/>
              </w:rPr>
            </w:pPr>
          </w:p>
          <w:p w14:paraId="64118F57" w14:textId="2F8C9827"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10</w:t>
            </w:r>
            <w:r w:rsidRPr="006F149A">
              <w:rPr>
                <w:rFonts w:ascii="GHEA Grapalat" w:hAnsi="GHEA Grapalat"/>
                <w:sz w:val="16"/>
                <w:szCs w:val="16"/>
                <w:lang w:val="pt-BR"/>
              </w:rPr>
              <w:t>%</w:t>
            </w:r>
          </w:p>
        </w:tc>
        <w:tc>
          <w:tcPr>
            <w:tcW w:w="821" w:type="dxa"/>
          </w:tcPr>
          <w:p w14:paraId="3FB5D7BA" w14:textId="77777777" w:rsidR="00A2087C" w:rsidRPr="006F149A" w:rsidRDefault="00A2087C" w:rsidP="00A2087C">
            <w:pPr>
              <w:jc w:val="center"/>
              <w:rPr>
                <w:rFonts w:ascii="GHEA Grapalat" w:hAnsi="GHEA Grapalat"/>
                <w:sz w:val="16"/>
                <w:szCs w:val="16"/>
                <w:lang w:val="pt-BR"/>
              </w:rPr>
            </w:pPr>
          </w:p>
          <w:p w14:paraId="3E21BFF4" w14:textId="77777777" w:rsidR="00A2087C" w:rsidRPr="006F149A" w:rsidRDefault="00A2087C" w:rsidP="00A2087C">
            <w:pPr>
              <w:jc w:val="center"/>
              <w:rPr>
                <w:rFonts w:ascii="GHEA Grapalat" w:hAnsi="GHEA Grapalat"/>
                <w:sz w:val="16"/>
                <w:szCs w:val="16"/>
                <w:lang w:val="pt-BR"/>
              </w:rPr>
            </w:pPr>
          </w:p>
          <w:p w14:paraId="10B4E356" w14:textId="2FCDD520"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20</w:t>
            </w:r>
            <w:r w:rsidRPr="006F149A">
              <w:rPr>
                <w:rFonts w:ascii="GHEA Grapalat" w:hAnsi="GHEA Grapalat"/>
                <w:sz w:val="16"/>
                <w:szCs w:val="16"/>
                <w:lang w:val="pt-BR"/>
              </w:rPr>
              <w:t>%</w:t>
            </w:r>
          </w:p>
        </w:tc>
        <w:tc>
          <w:tcPr>
            <w:tcW w:w="529" w:type="dxa"/>
          </w:tcPr>
          <w:p w14:paraId="0675EC2B" w14:textId="77777777" w:rsidR="00A2087C" w:rsidRPr="006F149A" w:rsidRDefault="00A2087C" w:rsidP="00A2087C">
            <w:pPr>
              <w:jc w:val="center"/>
              <w:rPr>
                <w:rFonts w:ascii="GHEA Grapalat" w:hAnsi="GHEA Grapalat"/>
                <w:sz w:val="16"/>
                <w:szCs w:val="16"/>
                <w:lang w:val="pt-BR"/>
              </w:rPr>
            </w:pPr>
          </w:p>
          <w:p w14:paraId="74F1E24B" w14:textId="77777777" w:rsidR="00A2087C" w:rsidRPr="006F149A" w:rsidRDefault="00A2087C" w:rsidP="00A2087C">
            <w:pPr>
              <w:jc w:val="center"/>
              <w:rPr>
                <w:rFonts w:ascii="GHEA Grapalat" w:hAnsi="GHEA Grapalat"/>
                <w:sz w:val="16"/>
                <w:szCs w:val="16"/>
                <w:lang w:val="pt-BR"/>
              </w:rPr>
            </w:pPr>
          </w:p>
          <w:p w14:paraId="06820ED8" w14:textId="7E834BAE"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30</w:t>
            </w:r>
            <w:r w:rsidRPr="006F149A">
              <w:rPr>
                <w:rFonts w:ascii="GHEA Grapalat" w:hAnsi="GHEA Grapalat"/>
                <w:sz w:val="16"/>
                <w:szCs w:val="16"/>
                <w:lang w:val="pt-BR"/>
              </w:rPr>
              <w:t xml:space="preserve"> %</w:t>
            </w:r>
          </w:p>
        </w:tc>
        <w:tc>
          <w:tcPr>
            <w:tcW w:w="606" w:type="dxa"/>
          </w:tcPr>
          <w:p w14:paraId="0DFB5CE8" w14:textId="77777777" w:rsidR="00A2087C" w:rsidRPr="006F149A" w:rsidRDefault="00A2087C" w:rsidP="00A2087C">
            <w:pPr>
              <w:jc w:val="center"/>
              <w:rPr>
                <w:rFonts w:ascii="GHEA Grapalat" w:hAnsi="GHEA Grapalat"/>
                <w:sz w:val="16"/>
                <w:szCs w:val="16"/>
                <w:lang w:val="pt-BR"/>
              </w:rPr>
            </w:pPr>
          </w:p>
          <w:p w14:paraId="7F27EC25" w14:textId="77777777" w:rsidR="00A2087C" w:rsidRPr="006F149A" w:rsidRDefault="00A2087C" w:rsidP="00A2087C">
            <w:pPr>
              <w:jc w:val="center"/>
              <w:rPr>
                <w:rFonts w:ascii="GHEA Grapalat" w:hAnsi="GHEA Grapalat"/>
                <w:sz w:val="16"/>
                <w:szCs w:val="16"/>
                <w:lang w:val="pt-BR"/>
              </w:rPr>
            </w:pPr>
          </w:p>
          <w:p w14:paraId="46803B93" w14:textId="399B4CAA"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40</w:t>
            </w:r>
            <w:r w:rsidRPr="006F149A">
              <w:rPr>
                <w:rFonts w:ascii="GHEA Grapalat" w:hAnsi="GHEA Grapalat"/>
                <w:sz w:val="16"/>
                <w:szCs w:val="16"/>
                <w:lang w:val="pt-BR"/>
              </w:rPr>
              <w:t>%</w:t>
            </w:r>
          </w:p>
        </w:tc>
        <w:tc>
          <w:tcPr>
            <w:tcW w:w="685" w:type="dxa"/>
          </w:tcPr>
          <w:p w14:paraId="15D8EE1A" w14:textId="77777777" w:rsidR="00A2087C" w:rsidRPr="006F149A" w:rsidRDefault="00A2087C" w:rsidP="00A2087C">
            <w:pPr>
              <w:jc w:val="center"/>
              <w:rPr>
                <w:rFonts w:ascii="GHEA Grapalat" w:hAnsi="GHEA Grapalat"/>
                <w:sz w:val="16"/>
                <w:szCs w:val="16"/>
                <w:lang w:val="pt-BR"/>
              </w:rPr>
            </w:pPr>
          </w:p>
          <w:p w14:paraId="3E3314D7" w14:textId="77777777" w:rsidR="00A2087C" w:rsidRPr="006F149A" w:rsidRDefault="00A2087C" w:rsidP="00A2087C">
            <w:pPr>
              <w:jc w:val="center"/>
              <w:rPr>
                <w:rFonts w:ascii="GHEA Grapalat" w:hAnsi="GHEA Grapalat"/>
                <w:sz w:val="16"/>
                <w:szCs w:val="16"/>
                <w:lang w:val="pt-BR"/>
              </w:rPr>
            </w:pPr>
          </w:p>
          <w:p w14:paraId="407A5EB4" w14:textId="48B35B30"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50</w:t>
            </w:r>
            <w:r w:rsidRPr="006F149A">
              <w:rPr>
                <w:rFonts w:ascii="GHEA Grapalat" w:hAnsi="GHEA Grapalat"/>
                <w:sz w:val="16"/>
                <w:szCs w:val="16"/>
                <w:lang w:val="pt-BR"/>
              </w:rPr>
              <w:t xml:space="preserve"> %</w:t>
            </w:r>
          </w:p>
        </w:tc>
        <w:tc>
          <w:tcPr>
            <w:tcW w:w="802" w:type="dxa"/>
          </w:tcPr>
          <w:p w14:paraId="23BE2D89" w14:textId="77777777" w:rsidR="00A2087C" w:rsidRPr="006F149A" w:rsidRDefault="00A2087C" w:rsidP="00A2087C">
            <w:pPr>
              <w:jc w:val="center"/>
              <w:rPr>
                <w:rFonts w:ascii="GHEA Grapalat" w:hAnsi="GHEA Grapalat"/>
                <w:sz w:val="16"/>
                <w:szCs w:val="16"/>
                <w:lang w:val="pt-BR"/>
              </w:rPr>
            </w:pPr>
          </w:p>
          <w:p w14:paraId="51E5A63A" w14:textId="77777777" w:rsidR="00A2087C" w:rsidRPr="006F149A" w:rsidRDefault="00A2087C" w:rsidP="00A2087C">
            <w:pPr>
              <w:jc w:val="center"/>
              <w:rPr>
                <w:rFonts w:ascii="GHEA Grapalat" w:hAnsi="GHEA Grapalat"/>
                <w:sz w:val="16"/>
                <w:szCs w:val="16"/>
                <w:lang w:val="pt-BR"/>
              </w:rPr>
            </w:pPr>
          </w:p>
          <w:p w14:paraId="318FF33D" w14:textId="7226E785"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60</w:t>
            </w:r>
            <w:r w:rsidRPr="006F149A">
              <w:rPr>
                <w:rFonts w:ascii="GHEA Grapalat" w:hAnsi="GHEA Grapalat"/>
                <w:sz w:val="16"/>
                <w:szCs w:val="16"/>
                <w:lang w:val="pt-BR"/>
              </w:rPr>
              <w:t xml:space="preserve"> %</w:t>
            </w:r>
          </w:p>
        </w:tc>
        <w:tc>
          <w:tcPr>
            <w:tcW w:w="867" w:type="dxa"/>
          </w:tcPr>
          <w:p w14:paraId="598CBB19" w14:textId="77777777" w:rsidR="00A2087C" w:rsidRPr="006F149A" w:rsidRDefault="00A2087C" w:rsidP="00A2087C">
            <w:pPr>
              <w:jc w:val="center"/>
              <w:rPr>
                <w:rFonts w:ascii="GHEA Grapalat" w:hAnsi="GHEA Grapalat"/>
                <w:sz w:val="16"/>
                <w:szCs w:val="16"/>
                <w:lang w:val="pt-BR"/>
              </w:rPr>
            </w:pPr>
          </w:p>
          <w:p w14:paraId="06F28993" w14:textId="77777777" w:rsidR="00A2087C" w:rsidRPr="006F149A" w:rsidRDefault="00A2087C" w:rsidP="00A2087C">
            <w:pPr>
              <w:jc w:val="center"/>
              <w:rPr>
                <w:rFonts w:ascii="GHEA Grapalat" w:hAnsi="GHEA Grapalat"/>
                <w:sz w:val="16"/>
                <w:szCs w:val="16"/>
                <w:lang w:val="pt-BR"/>
              </w:rPr>
            </w:pPr>
          </w:p>
          <w:p w14:paraId="7A732873" w14:textId="21947790"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70</w:t>
            </w:r>
            <w:r w:rsidRPr="006F149A">
              <w:rPr>
                <w:rFonts w:ascii="GHEA Grapalat" w:hAnsi="GHEA Grapalat"/>
                <w:sz w:val="16"/>
                <w:szCs w:val="16"/>
                <w:lang w:val="pt-BR"/>
              </w:rPr>
              <w:t xml:space="preserve"> %</w:t>
            </w:r>
          </w:p>
        </w:tc>
        <w:tc>
          <w:tcPr>
            <w:tcW w:w="841" w:type="dxa"/>
          </w:tcPr>
          <w:p w14:paraId="57BB9AC4" w14:textId="77777777" w:rsidR="00A2087C" w:rsidRPr="006F149A" w:rsidRDefault="00A2087C" w:rsidP="00A2087C">
            <w:pPr>
              <w:jc w:val="center"/>
              <w:rPr>
                <w:rFonts w:ascii="GHEA Grapalat" w:hAnsi="GHEA Grapalat"/>
                <w:sz w:val="16"/>
                <w:szCs w:val="16"/>
                <w:lang w:val="pt-BR"/>
              </w:rPr>
            </w:pPr>
          </w:p>
          <w:p w14:paraId="532D27AB" w14:textId="77777777" w:rsidR="00A2087C" w:rsidRPr="006F149A" w:rsidRDefault="00A2087C" w:rsidP="00A2087C">
            <w:pPr>
              <w:jc w:val="center"/>
              <w:rPr>
                <w:rFonts w:ascii="GHEA Grapalat" w:hAnsi="GHEA Grapalat"/>
                <w:sz w:val="16"/>
                <w:szCs w:val="16"/>
                <w:lang w:val="pt-BR"/>
              </w:rPr>
            </w:pPr>
          </w:p>
          <w:p w14:paraId="2EE3B3F2" w14:textId="0657BC7E"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80</w:t>
            </w:r>
            <w:r w:rsidRPr="006F149A">
              <w:rPr>
                <w:rFonts w:ascii="GHEA Grapalat" w:hAnsi="GHEA Grapalat"/>
                <w:sz w:val="16"/>
                <w:szCs w:val="16"/>
                <w:lang w:val="pt-BR"/>
              </w:rPr>
              <w:t xml:space="preserve"> %</w:t>
            </w:r>
          </w:p>
        </w:tc>
        <w:tc>
          <w:tcPr>
            <w:tcW w:w="932" w:type="dxa"/>
          </w:tcPr>
          <w:p w14:paraId="6EE6DA6E" w14:textId="77777777" w:rsidR="00A2087C" w:rsidRPr="006F149A" w:rsidRDefault="00A2087C" w:rsidP="00A2087C">
            <w:pPr>
              <w:jc w:val="center"/>
              <w:rPr>
                <w:rFonts w:ascii="GHEA Grapalat" w:hAnsi="GHEA Grapalat"/>
                <w:sz w:val="16"/>
                <w:szCs w:val="16"/>
                <w:lang w:val="pt-BR"/>
              </w:rPr>
            </w:pPr>
          </w:p>
          <w:p w14:paraId="295691B1" w14:textId="77777777" w:rsidR="00A2087C" w:rsidRPr="006F149A" w:rsidRDefault="00A2087C" w:rsidP="00A2087C">
            <w:pPr>
              <w:jc w:val="center"/>
              <w:rPr>
                <w:rFonts w:ascii="GHEA Grapalat" w:hAnsi="GHEA Grapalat"/>
                <w:sz w:val="16"/>
                <w:szCs w:val="16"/>
                <w:lang w:val="pt-BR"/>
              </w:rPr>
            </w:pPr>
          </w:p>
          <w:p w14:paraId="707B219A" w14:textId="79200425"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90</w:t>
            </w:r>
            <w:r w:rsidRPr="006F149A">
              <w:rPr>
                <w:rFonts w:ascii="GHEA Grapalat" w:hAnsi="GHEA Grapalat"/>
                <w:sz w:val="16"/>
                <w:szCs w:val="16"/>
                <w:lang w:val="pt-BR"/>
              </w:rPr>
              <w:t>%</w:t>
            </w:r>
          </w:p>
        </w:tc>
        <w:tc>
          <w:tcPr>
            <w:tcW w:w="844" w:type="dxa"/>
          </w:tcPr>
          <w:p w14:paraId="5C4BFF45" w14:textId="77777777" w:rsidR="00A2087C" w:rsidRPr="006F149A" w:rsidRDefault="00A2087C" w:rsidP="00A2087C">
            <w:pPr>
              <w:jc w:val="center"/>
              <w:rPr>
                <w:rFonts w:ascii="GHEA Grapalat" w:hAnsi="GHEA Grapalat"/>
                <w:sz w:val="16"/>
                <w:szCs w:val="16"/>
                <w:lang w:val="pt-BR"/>
              </w:rPr>
            </w:pPr>
          </w:p>
          <w:p w14:paraId="6A8CCF68" w14:textId="77777777" w:rsidR="00A2087C" w:rsidRPr="006F149A" w:rsidRDefault="00A2087C" w:rsidP="00A2087C">
            <w:pPr>
              <w:jc w:val="center"/>
              <w:rPr>
                <w:rFonts w:ascii="GHEA Grapalat" w:hAnsi="GHEA Grapalat"/>
                <w:sz w:val="16"/>
                <w:szCs w:val="16"/>
                <w:lang w:val="pt-BR"/>
              </w:rPr>
            </w:pPr>
          </w:p>
          <w:p w14:paraId="3EC51738" w14:textId="36FDC4B7"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c>
          <w:tcPr>
            <w:tcW w:w="768" w:type="dxa"/>
          </w:tcPr>
          <w:p w14:paraId="40706497" w14:textId="77777777" w:rsidR="00A2087C" w:rsidRPr="006F149A" w:rsidRDefault="00A2087C" w:rsidP="00A2087C">
            <w:pPr>
              <w:jc w:val="center"/>
              <w:rPr>
                <w:rFonts w:ascii="GHEA Grapalat" w:hAnsi="GHEA Grapalat"/>
                <w:sz w:val="16"/>
                <w:szCs w:val="16"/>
                <w:lang w:val="pt-BR"/>
              </w:rPr>
            </w:pPr>
          </w:p>
          <w:p w14:paraId="32CFD2F7" w14:textId="77777777" w:rsidR="00A2087C" w:rsidRPr="006F149A" w:rsidRDefault="00A2087C" w:rsidP="00A2087C">
            <w:pPr>
              <w:jc w:val="center"/>
              <w:rPr>
                <w:rFonts w:ascii="GHEA Grapalat" w:hAnsi="GHEA Grapalat"/>
                <w:sz w:val="16"/>
                <w:szCs w:val="16"/>
                <w:lang w:val="pt-BR"/>
              </w:rPr>
            </w:pPr>
          </w:p>
          <w:p w14:paraId="2A188601" w14:textId="69DD2CF6" w:rsidR="00A2087C" w:rsidRDefault="00A2087C" w:rsidP="00A2087C">
            <w:pPr>
              <w:widowControl w:val="0"/>
              <w:jc w:val="center"/>
              <w:rPr>
                <w:rFonts w:ascii="GHEA Grapalat" w:hAnsi="GHEA Grapalat"/>
                <w:sz w:val="16"/>
                <w:szCs w:val="16"/>
                <w:lang w:val="hy-AM"/>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r>
      <w:tr w:rsidR="00A2087C" w:rsidRPr="00B138F3" w14:paraId="074A3041" w14:textId="77777777" w:rsidTr="00A2087C">
        <w:trPr>
          <w:trHeight w:val="404"/>
          <w:jc w:val="center"/>
        </w:trPr>
        <w:tc>
          <w:tcPr>
            <w:tcW w:w="1676" w:type="dxa"/>
            <w:vAlign w:val="center"/>
          </w:tcPr>
          <w:p w14:paraId="73F0A553" w14:textId="4429F3AC" w:rsidR="00A2087C" w:rsidRDefault="00A2087C" w:rsidP="00A2087C">
            <w:pPr>
              <w:widowControl w:val="0"/>
              <w:jc w:val="center"/>
              <w:rPr>
                <w:rFonts w:ascii="GHEA Grapalat" w:hAnsi="GHEA Grapalat"/>
                <w:sz w:val="18"/>
                <w:szCs w:val="18"/>
                <w:lang w:val="hy-AM"/>
              </w:rPr>
            </w:pPr>
            <w:r>
              <w:rPr>
                <w:rFonts w:ascii="GHEA Grapalat" w:hAnsi="GHEA Grapalat"/>
                <w:sz w:val="18"/>
                <w:szCs w:val="18"/>
                <w:lang w:val="hy-AM"/>
              </w:rPr>
              <w:t>4</w:t>
            </w:r>
          </w:p>
        </w:tc>
        <w:tc>
          <w:tcPr>
            <w:tcW w:w="1985" w:type="dxa"/>
          </w:tcPr>
          <w:p w14:paraId="72035EEB" w14:textId="1875E0F5" w:rsidR="00A2087C" w:rsidRDefault="00A2087C" w:rsidP="00A2087C">
            <w:pPr>
              <w:widowControl w:val="0"/>
              <w:jc w:val="center"/>
              <w:rPr>
                <w:rFonts w:ascii="Times Armenian" w:hAnsi="Times Armenian" w:cs="Sylfaen"/>
                <w:sz w:val="20"/>
                <w:szCs w:val="20"/>
              </w:rPr>
            </w:pPr>
            <w:r>
              <w:rPr>
                <w:rFonts w:ascii="Times Armenian" w:hAnsi="Times Armenian" w:cs="Sylfaen"/>
                <w:sz w:val="20"/>
                <w:szCs w:val="20"/>
              </w:rPr>
              <w:t>33141121</w:t>
            </w:r>
          </w:p>
        </w:tc>
        <w:tc>
          <w:tcPr>
            <w:tcW w:w="1985" w:type="dxa"/>
            <w:vAlign w:val="center"/>
          </w:tcPr>
          <w:p w14:paraId="065D460D" w14:textId="7D43D7D0" w:rsidR="00A2087C" w:rsidRPr="0051572C" w:rsidRDefault="00A2087C" w:rsidP="00A2087C">
            <w:pPr>
              <w:widowControl w:val="0"/>
              <w:jc w:val="center"/>
              <w:rPr>
                <w:rStyle w:val="y2iqfc"/>
                <w:rFonts w:ascii="inherit" w:hAnsi="inherit"/>
                <w:color w:val="202124"/>
                <w:sz w:val="18"/>
                <w:szCs w:val="18"/>
              </w:rPr>
            </w:pPr>
            <w:r w:rsidRPr="00D04E36">
              <w:rPr>
                <w:rFonts w:ascii="Arial" w:hAnsi="Arial" w:cs="Arial"/>
                <w:spacing w:val="8"/>
                <w:sz w:val="18"/>
                <w:szCs w:val="18"/>
                <w:lang w:val="hy-AM"/>
              </w:rPr>
              <w:t xml:space="preserve">Нож для нарезки бинтов шелковыми нитями N </w:t>
            </w:r>
            <w:r>
              <w:rPr>
                <w:rFonts w:ascii="Arial" w:hAnsi="Arial" w:cs="Arial"/>
                <w:spacing w:val="8"/>
                <w:sz w:val="18"/>
                <w:szCs w:val="18"/>
                <w:lang w:val="hy-AM"/>
              </w:rPr>
              <w:t>5</w:t>
            </w:r>
            <w:r w:rsidRPr="00D04E36">
              <w:rPr>
                <w:rFonts w:ascii="Arial" w:hAnsi="Arial" w:cs="Arial"/>
                <w:spacing w:val="8"/>
                <w:sz w:val="18"/>
                <w:szCs w:val="18"/>
                <w:lang w:val="hy-AM"/>
              </w:rPr>
              <w:t>.0</w:t>
            </w:r>
          </w:p>
        </w:tc>
        <w:tc>
          <w:tcPr>
            <w:tcW w:w="930" w:type="dxa"/>
          </w:tcPr>
          <w:p w14:paraId="6512D466" w14:textId="77777777" w:rsidR="00A2087C" w:rsidRPr="006F149A" w:rsidRDefault="00A2087C" w:rsidP="00A2087C">
            <w:pPr>
              <w:jc w:val="center"/>
              <w:rPr>
                <w:rFonts w:ascii="GHEA Grapalat" w:hAnsi="GHEA Grapalat"/>
                <w:sz w:val="16"/>
                <w:szCs w:val="16"/>
                <w:lang w:val="pt-BR"/>
              </w:rPr>
            </w:pPr>
          </w:p>
          <w:p w14:paraId="1E6B30A3" w14:textId="77777777" w:rsidR="00A2087C" w:rsidRPr="006F149A" w:rsidRDefault="00A2087C" w:rsidP="00A2087C">
            <w:pPr>
              <w:jc w:val="center"/>
              <w:rPr>
                <w:rFonts w:ascii="GHEA Grapalat" w:hAnsi="GHEA Grapalat"/>
                <w:sz w:val="16"/>
                <w:szCs w:val="16"/>
                <w:lang w:val="pt-BR"/>
              </w:rPr>
            </w:pPr>
          </w:p>
          <w:p w14:paraId="43550AC2" w14:textId="1135A00E"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pt-BR"/>
              </w:rPr>
              <w:t>... %</w:t>
            </w:r>
          </w:p>
        </w:tc>
        <w:tc>
          <w:tcPr>
            <w:tcW w:w="960" w:type="dxa"/>
          </w:tcPr>
          <w:p w14:paraId="5149ED76" w14:textId="77777777" w:rsidR="00A2087C" w:rsidRPr="006F149A" w:rsidRDefault="00A2087C" w:rsidP="00A2087C">
            <w:pPr>
              <w:jc w:val="center"/>
              <w:rPr>
                <w:rFonts w:ascii="GHEA Grapalat" w:hAnsi="GHEA Grapalat"/>
                <w:sz w:val="16"/>
                <w:szCs w:val="16"/>
                <w:lang w:val="pt-BR"/>
              </w:rPr>
            </w:pPr>
          </w:p>
          <w:p w14:paraId="1C27A06F" w14:textId="77777777" w:rsidR="00A2087C" w:rsidRPr="006F149A" w:rsidRDefault="00A2087C" w:rsidP="00A2087C">
            <w:pPr>
              <w:jc w:val="center"/>
              <w:rPr>
                <w:rFonts w:ascii="GHEA Grapalat" w:hAnsi="GHEA Grapalat"/>
                <w:sz w:val="16"/>
                <w:szCs w:val="16"/>
                <w:lang w:val="pt-BR"/>
              </w:rPr>
            </w:pPr>
          </w:p>
          <w:p w14:paraId="308A8A7F" w14:textId="374290A0"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pt-BR"/>
              </w:rPr>
              <w:t>... %</w:t>
            </w:r>
          </w:p>
        </w:tc>
        <w:tc>
          <w:tcPr>
            <w:tcW w:w="674" w:type="dxa"/>
          </w:tcPr>
          <w:p w14:paraId="0FB31CD9" w14:textId="77777777" w:rsidR="00A2087C" w:rsidRPr="006F149A" w:rsidRDefault="00A2087C" w:rsidP="00A2087C">
            <w:pPr>
              <w:jc w:val="center"/>
              <w:rPr>
                <w:rFonts w:ascii="GHEA Grapalat" w:hAnsi="GHEA Grapalat"/>
                <w:sz w:val="16"/>
                <w:szCs w:val="16"/>
                <w:lang w:val="pt-BR"/>
              </w:rPr>
            </w:pPr>
          </w:p>
          <w:p w14:paraId="656678B0" w14:textId="77777777" w:rsidR="00A2087C" w:rsidRPr="006F149A" w:rsidRDefault="00A2087C" w:rsidP="00A2087C">
            <w:pPr>
              <w:jc w:val="center"/>
              <w:rPr>
                <w:rFonts w:ascii="GHEA Grapalat" w:hAnsi="GHEA Grapalat"/>
                <w:sz w:val="16"/>
                <w:szCs w:val="16"/>
                <w:lang w:val="pt-BR"/>
              </w:rPr>
            </w:pPr>
          </w:p>
          <w:p w14:paraId="4DEFF1B1" w14:textId="2730D932"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10</w:t>
            </w:r>
            <w:r w:rsidRPr="006F149A">
              <w:rPr>
                <w:rFonts w:ascii="GHEA Grapalat" w:hAnsi="GHEA Grapalat"/>
                <w:sz w:val="16"/>
                <w:szCs w:val="16"/>
                <w:lang w:val="pt-BR"/>
              </w:rPr>
              <w:t>%</w:t>
            </w:r>
          </w:p>
        </w:tc>
        <w:tc>
          <w:tcPr>
            <w:tcW w:w="821" w:type="dxa"/>
          </w:tcPr>
          <w:p w14:paraId="1809242A" w14:textId="77777777" w:rsidR="00A2087C" w:rsidRPr="006F149A" w:rsidRDefault="00A2087C" w:rsidP="00A2087C">
            <w:pPr>
              <w:jc w:val="center"/>
              <w:rPr>
                <w:rFonts w:ascii="GHEA Grapalat" w:hAnsi="GHEA Grapalat"/>
                <w:sz w:val="16"/>
                <w:szCs w:val="16"/>
                <w:lang w:val="pt-BR"/>
              </w:rPr>
            </w:pPr>
          </w:p>
          <w:p w14:paraId="31BD204C" w14:textId="77777777" w:rsidR="00A2087C" w:rsidRPr="006F149A" w:rsidRDefault="00A2087C" w:rsidP="00A2087C">
            <w:pPr>
              <w:jc w:val="center"/>
              <w:rPr>
                <w:rFonts w:ascii="GHEA Grapalat" w:hAnsi="GHEA Grapalat"/>
                <w:sz w:val="16"/>
                <w:szCs w:val="16"/>
                <w:lang w:val="pt-BR"/>
              </w:rPr>
            </w:pPr>
          </w:p>
          <w:p w14:paraId="0917FF0D" w14:textId="3F8CD090"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20</w:t>
            </w:r>
            <w:r w:rsidRPr="006F149A">
              <w:rPr>
                <w:rFonts w:ascii="GHEA Grapalat" w:hAnsi="GHEA Grapalat"/>
                <w:sz w:val="16"/>
                <w:szCs w:val="16"/>
                <w:lang w:val="pt-BR"/>
              </w:rPr>
              <w:t>%</w:t>
            </w:r>
          </w:p>
        </w:tc>
        <w:tc>
          <w:tcPr>
            <w:tcW w:w="529" w:type="dxa"/>
          </w:tcPr>
          <w:p w14:paraId="1829ECB2" w14:textId="77777777" w:rsidR="00A2087C" w:rsidRPr="006F149A" w:rsidRDefault="00A2087C" w:rsidP="00A2087C">
            <w:pPr>
              <w:jc w:val="center"/>
              <w:rPr>
                <w:rFonts w:ascii="GHEA Grapalat" w:hAnsi="GHEA Grapalat"/>
                <w:sz w:val="16"/>
                <w:szCs w:val="16"/>
                <w:lang w:val="pt-BR"/>
              </w:rPr>
            </w:pPr>
          </w:p>
          <w:p w14:paraId="1B6A2DFA" w14:textId="77777777" w:rsidR="00A2087C" w:rsidRPr="006F149A" w:rsidRDefault="00A2087C" w:rsidP="00A2087C">
            <w:pPr>
              <w:jc w:val="center"/>
              <w:rPr>
                <w:rFonts w:ascii="GHEA Grapalat" w:hAnsi="GHEA Grapalat"/>
                <w:sz w:val="16"/>
                <w:szCs w:val="16"/>
                <w:lang w:val="pt-BR"/>
              </w:rPr>
            </w:pPr>
          </w:p>
          <w:p w14:paraId="78A050D7" w14:textId="537283F8"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30</w:t>
            </w:r>
            <w:r w:rsidRPr="006F149A">
              <w:rPr>
                <w:rFonts w:ascii="GHEA Grapalat" w:hAnsi="GHEA Grapalat"/>
                <w:sz w:val="16"/>
                <w:szCs w:val="16"/>
                <w:lang w:val="pt-BR"/>
              </w:rPr>
              <w:t xml:space="preserve"> %</w:t>
            </w:r>
          </w:p>
        </w:tc>
        <w:tc>
          <w:tcPr>
            <w:tcW w:w="606" w:type="dxa"/>
          </w:tcPr>
          <w:p w14:paraId="6B3DAB1D" w14:textId="77777777" w:rsidR="00A2087C" w:rsidRPr="006F149A" w:rsidRDefault="00A2087C" w:rsidP="00A2087C">
            <w:pPr>
              <w:jc w:val="center"/>
              <w:rPr>
                <w:rFonts w:ascii="GHEA Grapalat" w:hAnsi="GHEA Grapalat"/>
                <w:sz w:val="16"/>
                <w:szCs w:val="16"/>
                <w:lang w:val="pt-BR"/>
              </w:rPr>
            </w:pPr>
          </w:p>
          <w:p w14:paraId="37DA7890" w14:textId="77777777" w:rsidR="00A2087C" w:rsidRPr="006F149A" w:rsidRDefault="00A2087C" w:rsidP="00A2087C">
            <w:pPr>
              <w:jc w:val="center"/>
              <w:rPr>
                <w:rFonts w:ascii="GHEA Grapalat" w:hAnsi="GHEA Grapalat"/>
                <w:sz w:val="16"/>
                <w:szCs w:val="16"/>
                <w:lang w:val="pt-BR"/>
              </w:rPr>
            </w:pPr>
          </w:p>
          <w:p w14:paraId="394A2E02" w14:textId="534FFE0F"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40</w:t>
            </w:r>
            <w:r w:rsidRPr="006F149A">
              <w:rPr>
                <w:rFonts w:ascii="GHEA Grapalat" w:hAnsi="GHEA Grapalat"/>
                <w:sz w:val="16"/>
                <w:szCs w:val="16"/>
                <w:lang w:val="pt-BR"/>
              </w:rPr>
              <w:t>%</w:t>
            </w:r>
          </w:p>
        </w:tc>
        <w:tc>
          <w:tcPr>
            <w:tcW w:w="685" w:type="dxa"/>
          </w:tcPr>
          <w:p w14:paraId="3ED265CF" w14:textId="77777777" w:rsidR="00A2087C" w:rsidRPr="006F149A" w:rsidRDefault="00A2087C" w:rsidP="00A2087C">
            <w:pPr>
              <w:jc w:val="center"/>
              <w:rPr>
                <w:rFonts w:ascii="GHEA Grapalat" w:hAnsi="GHEA Grapalat"/>
                <w:sz w:val="16"/>
                <w:szCs w:val="16"/>
                <w:lang w:val="pt-BR"/>
              </w:rPr>
            </w:pPr>
          </w:p>
          <w:p w14:paraId="2898804E" w14:textId="77777777" w:rsidR="00A2087C" w:rsidRPr="006F149A" w:rsidRDefault="00A2087C" w:rsidP="00A2087C">
            <w:pPr>
              <w:jc w:val="center"/>
              <w:rPr>
                <w:rFonts w:ascii="GHEA Grapalat" w:hAnsi="GHEA Grapalat"/>
                <w:sz w:val="16"/>
                <w:szCs w:val="16"/>
                <w:lang w:val="pt-BR"/>
              </w:rPr>
            </w:pPr>
          </w:p>
          <w:p w14:paraId="6DD3DDC3" w14:textId="7D7EFC76"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50</w:t>
            </w:r>
            <w:r w:rsidRPr="006F149A">
              <w:rPr>
                <w:rFonts w:ascii="GHEA Grapalat" w:hAnsi="GHEA Grapalat"/>
                <w:sz w:val="16"/>
                <w:szCs w:val="16"/>
                <w:lang w:val="pt-BR"/>
              </w:rPr>
              <w:t xml:space="preserve"> %</w:t>
            </w:r>
          </w:p>
        </w:tc>
        <w:tc>
          <w:tcPr>
            <w:tcW w:w="802" w:type="dxa"/>
          </w:tcPr>
          <w:p w14:paraId="0BA829B1" w14:textId="77777777" w:rsidR="00A2087C" w:rsidRPr="006F149A" w:rsidRDefault="00A2087C" w:rsidP="00A2087C">
            <w:pPr>
              <w:jc w:val="center"/>
              <w:rPr>
                <w:rFonts w:ascii="GHEA Grapalat" w:hAnsi="GHEA Grapalat"/>
                <w:sz w:val="16"/>
                <w:szCs w:val="16"/>
                <w:lang w:val="pt-BR"/>
              </w:rPr>
            </w:pPr>
          </w:p>
          <w:p w14:paraId="4D54114A" w14:textId="77777777" w:rsidR="00A2087C" w:rsidRPr="006F149A" w:rsidRDefault="00A2087C" w:rsidP="00A2087C">
            <w:pPr>
              <w:jc w:val="center"/>
              <w:rPr>
                <w:rFonts w:ascii="GHEA Grapalat" w:hAnsi="GHEA Grapalat"/>
                <w:sz w:val="16"/>
                <w:szCs w:val="16"/>
                <w:lang w:val="pt-BR"/>
              </w:rPr>
            </w:pPr>
          </w:p>
          <w:p w14:paraId="73EF7647" w14:textId="2D28213F"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60</w:t>
            </w:r>
            <w:r w:rsidRPr="006F149A">
              <w:rPr>
                <w:rFonts w:ascii="GHEA Grapalat" w:hAnsi="GHEA Grapalat"/>
                <w:sz w:val="16"/>
                <w:szCs w:val="16"/>
                <w:lang w:val="pt-BR"/>
              </w:rPr>
              <w:t xml:space="preserve"> %</w:t>
            </w:r>
          </w:p>
        </w:tc>
        <w:tc>
          <w:tcPr>
            <w:tcW w:w="867" w:type="dxa"/>
          </w:tcPr>
          <w:p w14:paraId="77902DCC" w14:textId="77777777" w:rsidR="00A2087C" w:rsidRPr="006F149A" w:rsidRDefault="00A2087C" w:rsidP="00A2087C">
            <w:pPr>
              <w:jc w:val="center"/>
              <w:rPr>
                <w:rFonts w:ascii="GHEA Grapalat" w:hAnsi="GHEA Grapalat"/>
                <w:sz w:val="16"/>
                <w:szCs w:val="16"/>
                <w:lang w:val="pt-BR"/>
              </w:rPr>
            </w:pPr>
          </w:p>
          <w:p w14:paraId="7139E8FC" w14:textId="77777777" w:rsidR="00A2087C" w:rsidRPr="006F149A" w:rsidRDefault="00A2087C" w:rsidP="00A2087C">
            <w:pPr>
              <w:jc w:val="center"/>
              <w:rPr>
                <w:rFonts w:ascii="GHEA Grapalat" w:hAnsi="GHEA Grapalat"/>
                <w:sz w:val="16"/>
                <w:szCs w:val="16"/>
                <w:lang w:val="pt-BR"/>
              </w:rPr>
            </w:pPr>
          </w:p>
          <w:p w14:paraId="4499661F" w14:textId="55AC11BE"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70</w:t>
            </w:r>
            <w:r w:rsidRPr="006F149A">
              <w:rPr>
                <w:rFonts w:ascii="GHEA Grapalat" w:hAnsi="GHEA Grapalat"/>
                <w:sz w:val="16"/>
                <w:szCs w:val="16"/>
                <w:lang w:val="pt-BR"/>
              </w:rPr>
              <w:t xml:space="preserve"> %</w:t>
            </w:r>
          </w:p>
        </w:tc>
        <w:tc>
          <w:tcPr>
            <w:tcW w:w="841" w:type="dxa"/>
          </w:tcPr>
          <w:p w14:paraId="45318C27" w14:textId="77777777" w:rsidR="00A2087C" w:rsidRPr="006F149A" w:rsidRDefault="00A2087C" w:rsidP="00A2087C">
            <w:pPr>
              <w:jc w:val="center"/>
              <w:rPr>
                <w:rFonts w:ascii="GHEA Grapalat" w:hAnsi="GHEA Grapalat"/>
                <w:sz w:val="16"/>
                <w:szCs w:val="16"/>
                <w:lang w:val="pt-BR"/>
              </w:rPr>
            </w:pPr>
          </w:p>
          <w:p w14:paraId="18DA7DC0" w14:textId="77777777" w:rsidR="00A2087C" w:rsidRPr="006F149A" w:rsidRDefault="00A2087C" w:rsidP="00A2087C">
            <w:pPr>
              <w:jc w:val="center"/>
              <w:rPr>
                <w:rFonts w:ascii="GHEA Grapalat" w:hAnsi="GHEA Grapalat"/>
                <w:sz w:val="16"/>
                <w:szCs w:val="16"/>
                <w:lang w:val="pt-BR"/>
              </w:rPr>
            </w:pPr>
          </w:p>
          <w:p w14:paraId="4BEF957E" w14:textId="1116F077"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80</w:t>
            </w:r>
            <w:r w:rsidRPr="006F149A">
              <w:rPr>
                <w:rFonts w:ascii="GHEA Grapalat" w:hAnsi="GHEA Grapalat"/>
                <w:sz w:val="16"/>
                <w:szCs w:val="16"/>
                <w:lang w:val="pt-BR"/>
              </w:rPr>
              <w:t xml:space="preserve"> %</w:t>
            </w:r>
          </w:p>
        </w:tc>
        <w:tc>
          <w:tcPr>
            <w:tcW w:w="932" w:type="dxa"/>
          </w:tcPr>
          <w:p w14:paraId="3813C42C" w14:textId="77777777" w:rsidR="00A2087C" w:rsidRPr="006F149A" w:rsidRDefault="00A2087C" w:rsidP="00A2087C">
            <w:pPr>
              <w:jc w:val="center"/>
              <w:rPr>
                <w:rFonts w:ascii="GHEA Grapalat" w:hAnsi="GHEA Grapalat"/>
                <w:sz w:val="16"/>
                <w:szCs w:val="16"/>
                <w:lang w:val="pt-BR"/>
              </w:rPr>
            </w:pPr>
          </w:p>
          <w:p w14:paraId="695995A3" w14:textId="77777777" w:rsidR="00A2087C" w:rsidRPr="006F149A" w:rsidRDefault="00A2087C" w:rsidP="00A2087C">
            <w:pPr>
              <w:jc w:val="center"/>
              <w:rPr>
                <w:rFonts w:ascii="GHEA Grapalat" w:hAnsi="GHEA Grapalat"/>
                <w:sz w:val="16"/>
                <w:szCs w:val="16"/>
                <w:lang w:val="pt-BR"/>
              </w:rPr>
            </w:pPr>
          </w:p>
          <w:p w14:paraId="4146E1A2" w14:textId="2CCE7D43"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90</w:t>
            </w:r>
            <w:r w:rsidRPr="006F149A">
              <w:rPr>
                <w:rFonts w:ascii="GHEA Grapalat" w:hAnsi="GHEA Grapalat"/>
                <w:sz w:val="16"/>
                <w:szCs w:val="16"/>
                <w:lang w:val="pt-BR"/>
              </w:rPr>
              <w:t>%</w:t>
            </w:r>
          </w:p>
        </w:tc>
        <w:tc>
          <w:tcPr>
            <w:tcW w:w="844" w:type="dxa"/>
          </w:tcPr>
          <w:p w14:paraId="08A82E2A" w14:textId="77777777" w:rsidR="00A2087C" w:rsidRPr="006F149A" w:rsidRDefault="00A2087C" w:rsidP="00A2087C">
            <w:pPr>
              <w:jc w:val="center"/>
              <w:rPr>
                <w:rFonts w:ascii="GHEA Grapalat" w:hAnsi="GHEA Grapalat"/>
                <w:sz w:val="16"/>
                <w:szCs w:val="16"/>
                <w:lang w:val="pt-BR"/>
              </w:rPr>
            </w:pPr>
          </w:p>
          <w:p w14:paraId="36FFA4ED" w14:textId="77777777" w:rsidR="00A2087C" w:rsidRPr="006F149A" w:rsidRDefault="00A2087C" w:rsidP="00A2087C">
            <w:pPr>
              <w:jc w:val="center"/>
              <w:rPr>
                <w:rFonts w:ascii="GHEA Grapalat" w:hAnsi="GHEA Grapalat"/>
                <w:sz w:val="16"/>
                <w:szCs w:val="16"/>
                <w:lang w:val="pt-BR"/>
              </w:rPr>
            </w:pPr>
          </w:p>
          <w:p w14:paraId="574ADC0B" w14:textId="0866DD43"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c>
          <w:tcPr>
            <w:tcW w:w="768" w:type="dxa"/>
          </w:tcPr>
          <w:p w14:paraId="6D42F98D" w14:textId="77777777" w:rsidR="00A2087C" w:rsidRPr="006F149A" w:rsidRDefault="00A2087C" w:rsidP="00A2087C">
            <w:pPr>
              <w:jc w:val="center"/>
              <w:rPr>
                <w:rFonts w:ascii="GHEA Grapalat" w:hAnsi="GHEA Grapalat"/>
                <w:sz w:val="16"/>
                <w:szCs w:val="16"/>
                <w:lang w:val="pt-BR"/>
              </w:rPr>
            </w:pPr>
          </w:p>
          <w:p w14:paraId="3D6C887D" w14:textId="77777777" w:rsidR="00A2087C" w:rsidRPr="006F149A" w:rsidRDefault="00A2087C" w:rsidP="00A2087C">
            <w:pPr>
              <w:jc w:val="center"/>
              <w:rPr>
                <w:rFonts w:ascii="GHEA Grapalat" w:hAnsi="GHEA Grapalat"/>
                <w:sz w:val="16"/>
                <w:szCs w:val="16"/>
                <w:lang w:val="pt-BR"/>
              </w:rPr>
            </w:pPr>
          </w:p>
          <w:p w14:paraId="6DE863D1" w14:textId="07BCFD67" w:rsidR="00A2087C" w:rsidRDefault="00A2087C" w:rsidP="00A2087C">
            <w:pPr>
              <w:widowControl w:val="0"/>
              <w:jc w:val="center"/>
              <w:rPr>
                <w:rFonts w:ascii="GHEA Grapalat" w:hAnsi="GHEA Grapalat"/>
                <w:sz w:val="16"/>
                <w:szCs w:val="16"/>
                <w:lang w:val="hy-AM"/>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r>
      <w:tr w:rsidR="00A2087C" w:rsidRPr="00B138F3" w14:paraId="50BC9CE5" w14:textId="77777777" w:rsidTr="00A2087C">
        <w:trPr>
          <w:trHeight w:val="404"/>
          <w:jc w:val="center"/>
        </w:trPr>
        <w:tc>
          <w:tcPr>
            <w:tcW w:w="1676" w:type="dxa"/>
            <w:vAlign w:val="center"/>
          </w:tcPr>
          <w:p w14:paraId="070B3A3C" w14:textId="6EDBEE1B" w:rsidR="00A2087C" w:rsidRDefault="00A2087C" w:rsidP="00A2087C">
            <w:pPr>
              <w:widowControl w:val="0"/>
              <w:jc w:val="center"/>
              <w:rPr>
                <w:rFonts w:ascii="GHEA Grapalat" w:hAnsi="GHEA Grapalat"/>
                <w:sz w:val="18"/>
                <w:szCs w:val="18"/>
                <w:lang w:val="hy-AM"/>
              </w:rPr>
            </w:pPr>
            <w:r>
              <w:rPr>
                <w:rFonts w:ascii="GHEA Grapalat" w:hAnsi="GHEA Grapalat"/>
                <w:sz w:val="18"/>
                <w:szCs w:val="18"/>
                <w:lang w:val="hy-AM"/>
              </w:rPr>
              <w:lastRenderedPageBreak/>
              <w:t>5</w:t>
            </w:r>
          </w:p>
        </w:tc>
        <w:tc>
          <w:tcPr>
            <w:tcW w:w="1985" w:type="dxa"/>
          </w:tcPr>
          <w:p w14:paraId="54C5CCCA" w14:textId="064A77C0" w:rsidR="00A2087C" w:rsidRDefault="00A2087C" w:rsidP="00A2087C">
            <w:pPr>
              <w:widowControl w:val="0"/>
              <w:jc w:val="center"/>
              <w:rPr>
                <w:rFonts w:ascii="Times Armenian" w:hAnsi="Times Armenian" w:cs="Sylfaen"/>
                <w:sz w:val="20"/>
                <w:szCs w:val="20"/>
              </w:rPr>
            </w:pPr>
            <w:r>
              <w:rPr>
                <w:rFonts w:ascii="Times Armenian" w:hAnsi="Times Armenian" w:cs="Sylfaen"/>
                <w:sz w:val="20"/>
                <w:szCs w:val="20"/>
              </w:rPr>
              <w:t>33141121</w:t>
            </w:r>
          </w:p>
        </w:tc>
        <w:tc>
          <w:tcPr>
            <w:tcW w:w="1985" w:type="dxa"/>
            <w:vAlign w:val="center"/>
          </w:tcPr>
          <w:p w14:paraId="434E4CAC" w14:textId="71E0B0A0" w:rsidR="00A2087C" w:rsidRPr="00D04E36" w:rsidRDefault="00A2087C" w:rsidP="00A2087C">
            <w:pPr>
              <w:widowControl w:val="0"/>
              <w:jc w:val="center"/>
              <w:rPr>
                <w:rFonts w:ascii="Arial" w:hAnsi="Arial" w:cs="Arial"/>
                <w:spacing w:val="8"/>
                <w:sz w:val="18"/>
                <w:szCs w:val="18"/>
                <w:lang w:val="hy-AM"/>
              </w:rPr>
            </w:pPr>
            <w:r w:rsidRPr="00D04E36">
              <w:rPr>
                <w:rFonts w:ascii="Arial" w:hAnsi="Arial" w:cs="Arial"/>
                <w:sz w:val="18"/>
                <w:szCs w:val="18"/>
                <w:shd w:val="clear" w:color="auto" w:fill="FFFFFF"/>
                <w:lang w:val="hy-AM"/>
              </w:rPr>
              <w:t>Нож для нарезки бинтов шелковыми нитями N 3.0</w:t>
            </w:r>
          </w:p>
        </w:tc>
        <w:tc>
          <w:tcPr>
            <w:tcW w:w="930" w:type="dxa"/>
          </w:tcPr>
          <w:p w14:paraId="785211A9" w14:textId="77777777" w:rsidR="00A2087C" w:rsidRPr="006F149A" w:rsidRDefault="00A2087C" w:rsidP="00A2087C">
            <w:pPr>
              <w:jc w:val="center"/>
              <w:rPr>
                <w:rFonts w:ascii="GHEA Grapalat" w:hAnsi="GHEA Grapalat"/>
                <w:sz w:val="16"/>
                <w:szCs w:val="16"/>
                <w:lang w:val="pt-BR"/>
              </w:rPr>
            </w:pPr>
          </w:p>
          <w:p w14:paraId="7F7C77E7" w14:textId="77777777" w:rsidR="00A2087C" w:rsidRPr="006F149A" w:rsidRDefault="00A2087C" w:rsidP="00A2087C">
            <w:pPr>
              <w:jc w:val="center"/>
              <w:rPr>
                <w:rFonts w:ascii="GHEA Grapalat" w:hAnsi="GHEA Grapalat"/>
                <w:sz w:val="16"/>
                <w:szCs w:val="16"/>
                <w:lang w:val="pt-BR"/>
              </w:rPr>
            </w:pPr>
          </w:p>
          <w:p w14:paraId="2DE0313C" w14:textId="6510CE54"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pt-BR"/>
              </w:rPr>
              <w:t>... %</w:t>
            </w:r>
          </w:p>
        </w:tc>
        <w:tc>
          <w:tcPr>
            <w:tcW w:w="960" w:type="dxa"/>
          </w:tcPr>
          <w:p w14:paraId="50C85EA1" w14:textId="77777777" w:rsidR="00A2087C" w:rsidRPr="006F149A" w:rsidRDefault="00A2087C" w:rsidP="00A2087C">
            <w:pPr>
              <w:jc w:val="center"/>
              <w:rPr>
                <w:rFonts w:ascii="GHEA Grapalat" w:hAnsi="GHEA Grapalat"/>
                <w:sz w:val="16"/>
                <w:szCs w:val="16"/>
                <w:lang w:val="pt-BR"/>
              </w:rPr>
            </w:pPr>
          </w:p>
          <w:p w14:paraId="31E338D4" w14:textId="77777777" w:rsidR="00A2087C" w:rsidRPr="006F149A" w:rsidRDefault="00A2087C" w:rsidP="00A2087C">
            <w:pPr>
              <w:jc w:val="center"/>
              <w:rPr>
                <w:rFonts w:ascii="GHEA Grapalat" w:hAnsi="GHEA Grapalat"/>
                <w:sz w:val="16"/>
                <w:szCs w:val="16"/>
                <w:lang w:val="pt-BR"/>
              </w:rPr>
            </w:pPr>
          </w:p>
          <w:p w14:paraId="0CCDA0F8" w14:textId="7507FDE5"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pt-BR"/>
              </w:rPr>
              <w:t>... %</w:t>
            </w:r>
          </w:p>
        </w:tc>
        <w:tc>
          <w:tcPr>
            <w:tcW w:w="674" w:type="dxa"/>
          </w:tcPr>
          <w:p w14:paraId="4EA43513" w14:textId="77777777" w:rsidR="00A2087C" w:rsidRPr="006F149A" w:rsidRDefault="00A2087C" w:rsidP="00A2087C">
            <w:pPr>
              <w:jc w:val="center"/>
              <w:rPr>
                <w:rFonts w:ascii="GHEA Grapalat" w:hAnsi="GHEA Grapalat"/>
                <w:sz w:val="16"/>
                <w:szCs w:val="16"/>
                <w:lang w:val="pt-BR"/>
              </w:rPr>
            </w:pPr>
          </w:p>
          <w:p w14:paraId="0C94EF8D" w14:textId="77777777" w:rsidR="00A2087C" w:rsidRPr="006F149A" w:rsidRDefault="00A2087C" w:rsidP="00A2087C">
            <w:pPr>
              <w:jc w:val="center"/>
              <w:rPr>
                <w:rFonts w:ascii="GHEA Grapalat" w:hAnsi="GHEA Grapalat"/>
                <w:sz w:val="16"/>
                <w:szCs w:val="16"/>
                <w:lang w:val="pt-BR"/>
              </w:rPr>
            </w:pPr>
          </w:p>
          <w:p w14:paraId="47A4F939" w14:textId="48B698F0"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10</w:t>
            </w:r>
            <w:r w:rsidRPr="006F149A">
              <w:rPr>
                <w:rFonts w:ascii="GHEA Grapalat" w:hAnsi="GHEA Grapalat"/>
                <w:sz w:val="16"/>
                <w:szCs w:val="16"/>
                <w:lang w:val="pt-BR"/>
              </w:rPr>
              <w:t>%</w:t>
            </w:r>
          </w:p>
        </w:tc>
        <w:tc>
          <w:tcPr>
            <w:tcW w:w="821" w:type="dxa"/>
          </w:tcPr>
          <w:p w14:paraId="2016092E" w14:textId="77777777" w:rsidR="00A2087C" w:rsidRPr="006F149A" w:rsidRDefault="00A2087C" w:rsidP="00A2087C">
            <w:pPr>
              <w:jc w:val="center"/>
              <w:rPr>
                <w:rFonts w:ascii="GHEA Grapalat" w:hAnsi="GHEA Grapalat"/>
                <w:sz w:val="16"/>
                <w:szCs w:val="16"/>
                <w:lang w:val="pt-BR"/>
              </w:rPr>
            </w:pPr>
          </w:p>
          <w:p w14:paraId="086AE2F6" w14:textId="77777777" w:rsidR="00A2087C" w:rsidRPr="006F149A" w:rsidRDefault="00A2087C" w:rsidP="00A2087C">
            <w:pPr>
              <w:jc w:val="center"/>
              <w:rPr>
                <w:rFonts w:ascii="GHEA Grapalat" w:hAnsi="GHEA Grapalat"/>
                <w:sz w:val="16"/>
                <w:szCs w:val="16"/>
                <w:lang w:val="pt-BR"/>
              </w:rPr>
            </w:pPr>
          </w:p>
          <w:p w14:paraId="1EF9E337" w14:textId="0791A228"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20</w:t>
            </w:r>
            <w:r w:rsidRPr="006F149A">
              <w:rPr>
                <w:rFonts w:ascii="GHEA Grapalat" w:hAnsi="GHEA Grapalat"/>
                <w:sz w:val="16"/>
                <w:szCs w:val="16"/>
                <w:lang w:val="pt-BR"/>
              </w:rPr>
              <w:t>%</w:t>
            </w:r>
          </w:p>
        </w:tc>
        <w:tc>
          <w:tcPr>
            <w:tcW w:w="529" w:type="dxa"/>
          </w:tcPr>
          <w:p w14:paraId="79068124" w14:textId="77777777" w:rsidR="00A2087C" w:rsidRPr="006F149A" w:rsidRDefault="00A2087C" w:rsidP="00A2087C">
            <w:pPr>
              <w:jc w:val="center"/>
              <w:rPr>
                <w:rFonts w:ascii="GHEA Grapalat" w:hAnsi="GHEA Grapalat"/>
                <w:sz w:val="16"/>
                <w:szCs w:val="16"/>
                <w:lang w:val="pt-BR"/>
              </w:rPr>
            </w:pPr>
          </w:p>
          <w:p w14:paraId="09952D28" w14:textId="77777777" w:rsidR="00A2087C" w:rsidRPr="006F149A" w:rsidRDefault="00A2087C" w:rsidP="00A2087C">
            <w:pPr>
              <w:jc w:val="center"/>
              <w:rPr>
                <w:rFonts w:ascii="GHEA Grapalat" w:hAnsi="GHEA Grapalat"/>
                <w:sz w:val="16"/>
                <w:szCs w:val="16"/>
                <w:lang w:val="pt-BR"/>
              </w:rPr>
            </w:pPr>
          </w:p>
          <w:p w14:paraId="738E70D8" w14:textId="3AF1FA60"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30</w:t>
            </w:r>
            <w:r w:rsidRPr="006F149A">
              <w:rPr>
                <w:rFonts w:ascii="GHEA Grapalat" w:hAnsi="GHEA Grapalat"/>
                <w:sz w:val="16"/>
                <w:szCs w:val="16"/>
                <w:lang w:val="pt-BR"/>
              </w:rPr>
              <w:t xml:space="preserve"> %</w:t>
            </w:r>
          </w:p>
        </w:tc>
        <w:tc>
          <w:tcPr>
            <w:tcW w:w="606" w:type="dxa"/>
          </w:tcPr>
          <w:p w14:paraId="701EFA1B" w14:textId="77777777" w:rsidR="00A2087C" w:rsidRPr="006F149A" w:rsidRDefault="00A2087C" w:rsidP="00A2087C">
            <w:pPr>
              <w:jc w:val="center"/>
              <w:rPr>
                <w:rFonts w:ascii="GHEA Grapalat" w:hAnsi="GHEA Grapalat"/>
                <w:sz w:val="16"/>
                <w:szCs w:val="16"/>
                <w:lang w:val="pt-BR"/>
              </w:rPr>
            </w:pPr>
          </w:p>
          <w:p w14:paraId="6F6DD7B7" w14:textId="77777777" w:rsidR="00A2087C" w:rsidRPr="006F149A" w:rsidRDefault="00A2087C" w:rsidP="00A2087C">
            <w:pPr>
              <w:jc w:val="center"/>
              <w:rPr>
                <w:rFonts w:ascii="GHEA Grapalat" w:hAnsi="GHEA Grapalat"/>
                <w:sz w:val="16"/>
                <w:szCs w:val="16"/>
                <w:lang w:val="pt-BR"/>
              </w:rPr>
            </w:pPr>
          </w:p>
          <w:p w14:paraId="3A8C13B1" w14:textId="63F975B3"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40</w:t>
            </w:r>
            <w:r w:rsidRPr="006F149A">
              <w:rPr>
                <w:rFonts w:ascii="GHEA Grapalat" w:hAnsi="GHEA Grapalat"/>
                <w:sz w:val="16"/>
                <w:szCs w:val="16"/>
                <w:lang w:val="pt-BR"/>
              </w:rPr>
              <w:t>%</w:t>
            </w:r>
          </w:p>
        </w:tc>
        <w:tc>
          <w:tcPr>
            <w:tcW w:w="685" w:type="dxa"/>
          </w:tcPr>
          <w:p w14:paraId="7425355B" w14:textId="77777777" w:rsidR="00A2087C" w:rsidRPr="006F149A" w:rsidRDefault="00A2087C" w:rsidP="00A2087C">
            <w:pPr>
              <w:jc w:val="center"/>
              <w:rPr>
                <w:rFonts w:ascii="GHEA Grapalat" w:hAnsi="GHEA Grapalat"/>
                <w:sz w:val="16"/>
                <w:szCs w:val="16"/>
                <w:lang w:val="pt-BR"/>
              </w:rPr>
            </w:pPr>
          </w:p>
          <w:p w14:paraId="527CE263" w14:textId="77777777" w:rsidR="00A2087C" w:rsidRPr="006F149A" w:rsidRDefault="00A2087C" w:rsidP="00A2087C">
            <w:pPr>
              <w:jc w:val="center"/>
              <w:rPr>
                <w:rFonts w:ascii="GHEA Grapalat" w:hAnsi="GHEA Grapalat"/>
                <w:sz w:val="16"/>
                <w:szCs w:val="16"/>
                <w:lang w:val="pt-BR"/>
              </w:rPr>
            </w:pPr>
          </w:p>
          <w:p w14:paraId="2ADC45A5" w14:textId="1C05D366"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50</w:t>
            </w:r>
            <w:r w:rsidRPr="006F149A">
              <w:rPr>
                <w:rFonts w:ascii="GHEA Grapalat" w:hAnsi="GHEA Grapalat"/>
                <w:sz w:val="16"/>
                <w:szCs w:val="16"/>
                <w:lang w:val="pt-BR"/>
              </w:rPr>
              <w:t xml:space="preserve"> %</w:t>
            </w:r>
          </w:p>
        </w:tc>
        <w:tc>
          <w:tcPr>
            <w:tcW w:w="802" w:type="dxa"/>
          </w:tcPr>
          <w:p w14:paraId="268BA4F5" w14:textId="77777777" w:rsidR="00A2087C" w:rsidRPr="006F149A" w:rsidRDefault="00A2087C" w:rsidP="00A2087C">
            <w:pPr>
              <w:jc w:val="center"/>
              <w:rPr>
                <w:rFonts w:ascii="GHEA Grapalat" w:hAnsi="GHEA Grapalat"/>
                <w:sz w:val="16"/>
                <w:szCs w:val="16"/>
                <w:lang w:val="pt-BR"/>
              </w:rPr>
            </w:pPr>
          </w:p>
          <w:p w14:paraId="5644079F" w14:textId="77777777" w:rsidR="00A2087C" w:rsidRPr="006F149A" w:rsidRDefault="00A2087C" w:rsidP="00A2087C">
            <w:pPr>
              <w:jc w:val="center"/>
              <w:rPr>
                <w:rFonts w:ascii="GHEA Grapalat" w:hAnsi="GHEA Grapalat"/>
                <w:sz w:val="16"/>
                <w:szCs w:val="16"/>
                <w:lang w:val="pt-BR"/>
              </w:rPr>
            </w:pPr>
          </w:p>
          <w:p w14:paraId="5F688456" w14:textId="0AE53695"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60</w:t>
            </w:r>
            <w:r w:rsidRPr="006F149A">
              <w:rPr>
                <w:rFonts w:ascii="GHEA Grapalat" w:hAnsi="GHEA Grapalat"/>
                <w:sz w:val="16"/>
                <w:szCs w:val="16"/>
                <w:lang w:val="pt-BR"/>
              </w:rPr>
              <w:t xml:space="preserve"> %</w:t>
            </w:r>
          </w:p>
        </w:tc>
        <w:tc>
          <w:tcPr>
            <w:tcW w:w="867" w:type="dxa"/>
          </w:tcPr>
          <w:p w14:paraId="166BA11D" w14:textId="77777777" w:rsidR="00A2087C" w:rsidRPr="006F149A" w:rsidRDefault="00A2087C" w:rsidP="00A2087C">
            <w:pPr>
              <w:jc w:val="center"/>
              <w:rPr>
                <w:rFonts w:ascii="GHEA Grapalat" w:hAnsi="GHEA Grapalat"/>
                <w:sz w:val="16"/>
                <w:szCs w:val="16"/>
                <w:lang w:val="pt-BR"/>
              </w:rPr>
            </w:pPr>
          </w:p>
          <w:p w14:paraId="3A1084BE" w14:textId="77777777" w:rsidR="00A2087C" w:rsidRPr="006F149A" w:rsidRDefault="00A2087C" w:rsidP="00A2087C">
            <w:pPr>
              <w:jc w:val="center"/>
              <w:rPr>
                <w:rFonts w:ascii="GHEA Grapalat" w:hAnsi="GHEA Grapalat"/>
                <w:sz w:val="16"/>
                <w:szCs w:val="16"/>
                <w:lang w:val="pt-BR"/>
              </w:rPr>
            </w:pPr>
          </w:p>
          <w:p w14:paraId="47A9B653" w14:textId="26C13123"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70</w:t>
            </w:r>
            <w:r w:rsidRPr="006F149A">
              <w:rPr>
                <w:rFonts w:ascii="GHEA Grapalat" w:hAnsi="GHEA Grapalat"/>
                <w:sz w:val="16"/>
                <w:szCs w:val="16"/>
                <w:lang w:val="pt-BR"/>
              </w:rPr>
              <w:t xml:space="preserve"> %</w:t>
            </w:r>
          </w:p>
        </w:tc>
        <w:tc>
          <w:tcPr>
            <w:tcW w:w="841" w:type="dxa"/>
          </w:tcPr>
          <w:p w14:paraId="5C86C376" w14:textId="77777777" w:rsidR="00A2087C" w:rsidRPr="006F149A" w:rsidRDefault="00A2087C" w:rsidP="00A2087C">
            <w:pPr>
              <w:jc w:val="center"/>
              <w:rPr>
                <w:rFonts w:ascii="GHEA Grapalat" w:hAnsi="GHEA Grapalat"/>
                <w:sz w:val="16"/>
                <w:szCs w:val="16"/>
                <w:lang w:val="pt-BR"/>
              </w:rPr>
            </w:pPr>
          </w:p>
          <w:p w14:paraId="3905651A" w14:textId="77777777" w:rsidR="00A2087C" w:rsidRPr="006F149A" w:rsidRDefault="00A2087C" w:rsidP="00A2087C">
            <w:pPr>
              <w:jc w:val="center"/>
              <w:rPr>
                <w:rFonts w:ascii="GHEA Grapalat" w:hAnsi="GHEA Grapalat"/>
                <w:sz w:val="16"/>
                <w:szCs w:val="16"/>
                <w:lang w:val="pt-BR"/>
              </w:rPr>
            </w:pPr>
          </w:p>
          <w:p w14:paraId="54C47B3F" w14:textId="1F046B1E"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80</w:t>
            </w:r>
            <w:r w:rsidRPr="006F149A">
              <w:rPr>
                <w:rFonts w:ascii="GHEA Grapalat" w:hAnsi="GHEA Grapalat"/>
                <w:sz w:val="16"/>
                <w:szCs w:val="16"/>
                <w:lang w:val="pt-BR"/>
              </w:rPr>
              <w:t xml:space="preserve"> %</w:t>
            </w:r>
          </w:p>
        </w:tc>
        <w:tc>
          <w:tcPr>
            <w:tcW w:w="932" w:type="dxa"/>
          </w:tcPr>
          <w:p w14:paraId="078E1B1E" w14:textId="77777777" w:rsidR="00A2087C" w:rsidRPr="006F149A" w:rsidRDefault="00A2087C" w:rsidP="00A2087C">
            <w:pPr>
              <w:jc w:val="center"/>
              <w:rPr>
                <w:rFonts w:ascii="GHEA Grapalat" w:hAnsi="GHEA Grapalat"/>
                <w:sz w:val="16"/>
                <w:szCs w:val="16"/>
                <w:lang w:val="pt-BR"/>
              </w:rPr>
            </w:pPr>
          </w:p>
          <w:p w14:paraId="71B310BB" w14:textId="77777777" w:rsidR="00A2087C" w:rsidRPr="006F149A" w:rsidRDefault="00A2087C" w:rsidP="00A2087C">
            <w:pPr>
              <w:jc w:val="center"/>
              <w:rPr>
                <w:rFonts w:ascii="GHEA Grapalat" w:hAnsi="GHEA Grapalat"/>
                <w:sz w:val="16"/>
                <w:szCs w:val="16"/>
                <w:lang w:val="pt-BR"/>
              </w:rPr>
            </w:pPr>
          </w:p>
          <w:p w14:paraId="10B90BB6" w14:textId="7D95D708"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90</w:t>
            </w:r>
            <w:r w:rsidRPr="006F149A">
              <w:rPr>
                <w:rFonts w:ascii="GHEA Grapalat" w:hAnsi="GHEA Grapalat"/>
                <w:sz w:val="16"/>
                <w:szCs w:val="16"/>
                <w:lang w:val="pt-BR"/>
              </w:rPr>
              <w:t>%</w:t>
            </w:r>
          </w:p>
        </w:tc>
        <w:tc>
          <w:tcPr>
            <w:tcW w:w="844" w:type="dxa"/>
          </w:tcPr>
          <w:p w14:paraId="78674CE8" w14:textId="77777777" w:rsidR="00A2087C" w:rsidRPr="006F149A" w:rsidRDefault="00A2087C" w:rsidP="00A2087C">
            <w:pPr>
              <w:jc w:val="center"/>
              <w:rPr>
                <w:rFonts w:ascii="GHEA Grapalat" w:hAnsi="GHEA Grapalat"/>
                <w:sz w:val="16"/>
                <w:szCs w:val="16"/>
                <w:lang w:val="pt-BR"/>
              </w:rPr>
            </w:pPr>
          </w:p>
          <w:p w14:paraId="2DFE5BFD" w14:textId="77777777" w:rsidR="00A2087C" w:rsidRPr="006F149A" w:rsidRDefault="00A2087C" w:rsidP="00A2087C">
            <w:pPr>
              <w:jc w:val="center"/>
              <w:rPr>
                <w:rFonts w:ascii="GHEA Grapalat" w:hAnsi="GHEA Grapalat"/>
                <w:sz w:val="16"/>
                <w:szCs w:val="16"/>
                <w:lang w:val="pt-BR"/>
              </w:rPr>
            </w:pPr>
          </w:p>
          <w:p w14:paraId="26030735" w14:textId="121BCE8E"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c>
          <w:tcPr>
            <w:tcW w:w="768" w:type="dxa"/>
          </w:tcPr>
          <w:p w14:paraId="4FCFE8AA" w14:textId="77777777" w:rsidR="00A2087C" w:rsidRPr="006F149A" w:rsidRDefault="00A2087C" w:rsidP="00A2087C">
            <w:pPr>
              <w:jc w:val="center"/>
              <w:rPr>
                <w:rFonts w:ascii="GHEA Grapalat" w:hAnsi="GHEA Grapalat"/>
                <w:sz w:val="16"/>
                <w:szCs w:val="16"/>
                <w:lang w:val="pt-BR"/>
              </w:rPr>
            </w:pPr>
          </w:p>
          <w:p w14:paraId="761D9BBE" w14:textId="77777777" w:rsidR="00A2087C" w:rsidRPr="006F149A" w:rsidRDefault="00A2087C" w:rsidP="00A2087C">
            <w:pPr>
              <w:jc w:val="center"/>
              <w:rPr>
                <w:rFonts w:ascii="GHEA Grapalat" w:hAnsi="GHEA Grapalat"/>
                <w:sz w:val="16"/>
                <w:szCs w:val="16"/>
                <w:lang w:val="pt-BR"/>
              </w:rPr>
            </w:pPr>
          </w:p>
          <w:p w14:paraId="5D3837AC" w14:textId="68ECCDFE" w:rsidR="00A2087C" w:rsidRDefault="00A2087C" w:rsidP="00A2087C">
            <w:pPr>
              <w:widowControl w:val="0"/>
              <w:jc w:val="center"/>
              <w:rPr>
                <w:rFonts w:ascii="GHEA Grapalat" w:hAnsi="GHEA Grapalat"/>
                <w:sz w:val="16"/>
                <w:szCs w:val="16"/>
                <w:lang w:val="hy-AM"/>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r>
      <w:tr w:rsidR="00A2087C" w:rsidRPr="00B138F3" w14:paraId="07A217F0" w14:textId="77777777" w:rsidTr="00A2087C">
        <w:trPr>
          <w:trHeight w:val="404"/>
          <w:jc w:val="center"/>
        </w:trPr>
        <w:tc>
          <w:tcPr>
            <w:tcW w:w="1676" w:type="dxa"/>
            <w:vAlign w:val="center"/>
          </w:tcPr>
          <w:p w14:paraId="027F71BA" w14:textId="707D182C" w:rsidR="00A2087C" w:rsidRDefault="00A2087C" w:rsidP="00A2087C">
            <w:pPr>
              <w:widowControl w:val="0"/>
              <w:jc w:val="center"/>
              <w:rPr>
                <w:rFonts w:ascii="GHEA Grapalat" w:hAnsi="GHEA Grapalat"/>
                <w:sz w:val="18"/>
                <w:szCs w:val="18"/>
                <w:lang w:val="hy-AM"/>
              </w:rPr>
            </w:pPr>
            <w:r>
              <w:rPr>
                <w:rFonts w:ascii="GHEA Grapalat" w:hAnsi="GHEA Grapalat"/>
                <w:sz w:val="18"/>
                <w:szCs w:val="18"/>
                <w:lang w:val="hy-AM"/>
              </w:rPr>
              <w:t>6</w:t>
            </w:r>
          </w:p>
        </w:tc>
        <w:tc>
          <w:tcPr>
            <w:tcW w:w="1985" w:type="dxa"/>
          </w:tcPr>
          <w:p w14:paraId="6E3A9FBE" w14:textId="0A15337C" w:rsidR="00A2087C" w:rsidRDefault="00A2087C" w:rsidP="00A2087C">
            <w:pPr>
              <w:widowControl w:val="0"/>
              <w:jc w:val="center"/>
              <w:rPr>
                <w:rFonts w:ascii="Times Armenian" w:hAnsi="Times Armenian" w:cs="Sylfaen"/>
                <w:sz w:val="20"/>
                <w:szCs w:val="20"/>
              </w:rPr>
            </w:pPr>
            <w:r>
              <w:rPr>
                <w:rFonts w:ascii="Times Armenian" w:hAnsi="Times Armenian" w:cs="Sylfaen"/>
                <w:sz w:val="20"/>
                <w:szCs w:val="20"/>
              </w:rPr>
              <w:t>33111210</w:t>
            </w:r>
          </w:p>
        </w:tc>
        <w:tc>
          <w:tcPr>
            <w:tcW w:w="1985" w:type="dxa"/>
            <w:vAlign w:val="center"/>
          </w:tcPr>
          <w:p w14:paraId="5A0F3E8D" w14:textId="6A64C8C7" w:rsidR="00A2087C" w:rsidRPr="00D04E36" w:rsidRDefault="00A2087C" w:rsidP="00A2087C">
            <w:pPr>
              <w:widowControl w:val="0"/>
              <w:jc w:val="center"/>
              <w:rPr>
                <w:rFonts w:ascii="Arial" w:hAnsi="Arial" w:cs="Arial"/>
                <w:sz w:val="18"/>
                <w:szCs w:val="18"/>
                <w:shd w:val="clear" w:color="auto" w:fill="FFFFFF"/>
                <w:lang w:val="hy-AM"/>
              </w:rPr>
            </w:pPr>
            <w:r w:rsidRPr="00183C6D">
              <w:rPr>
                <w:rFonts w:ascii="Arial" w:hAnsi="Arial" w:cs="Arial"/>
                <w:color w:val="222222"/>
                <w:sz w:val="18"/>
                <w:szCs w:val="18"/>
                <w:shd w:val="clear" w:color="auto" w:fill="FFFFFF"/>
              </w:rPr>
              <w:t>Резиновая груша для ЭКГ-аппарата /ЭКГ 300/взрослый</w:t>
            </w:r>
          </w:p>
        </w:tc>
        <w:tc>
          <w:tcPr>
            <w:tcW w:w="930" w:type="dxa"/>
          </w:tcPr>
          <w:p w14:paraId="5FA780C8" w14:textId="77777777" w:rsidR="00A2087C" w:rsidRPr="006F149A" w:rsidRDefault="00A2087C" w:rsidP="00A2087C">
            <w:pPr>
              <w:jc w:val="center"/>
              <w:rPr>
                <w:rFonts w:ascii="GHEA Grapalat" w:hAnsi="GHEA Grapalat"/>
                <w:sz w:val="16"/>
                <w:szCs w:val="16"/>
                <w:lang w:val="pt-BR"/>
              </w:rPr>
            </w:pPr>
          </w:p>
          <w:p w14:paraId="38046DFF" w14:textId="77777777" w:rsidR="00A2087C" w:rsidRPr="006F149A" w:rsidRDefault="00A2087C" w:rsidP="00A2087C">
            <w:pPr>
              <w:jc w:val="center"/>
              <w:rPr>
                <w:rFonts w:ascii="GHEA Grapalat" w:hAnsi="GHEA Grapalat"/>
                <w:sz w:val="16"/>
                <w:szCs w:val="16"/>
                <w:lang w:val="pt-BR"/>
              </w:rPr>
            </w:pPr>
          </w:p>
          <w:p w14:paraId="15DF81D0" w14:textId="1CFC9459"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pt-BR"/>
              </w:rPr>
              <w:t>... %</w:t>
            </w:r>
          </w:p>
        </w:tc>
        <w:tc>
          <w:tcPr>
            <w:tcW w:w="960" w:type="dxa"/>
          </w:tcPr>
          <w:p w14:paraId="20D3E377" w14:textId="77777777" w:rsidR="00A2087C" w:rsidRPr="006F149A" w:rsidRDefault="00A2087C" w:rsidP="00A2087C">
            <w:pPr>
              <w:jc w:val="center"/>
              <w:rPr>
                <w:rFonts w:ascii="GHEA Grapalat" w:hAnsi="GHEA Grapalat"/>
                <w:sz w:val="16"/>
                <w:szCs w:val="16"/>
                <w:lang w:val="pt-BR"/>
              </w:rPr>
            </w:pPr>
          </w:p>
          <w:p w14:paraId="7BCA0A7E" w14:textId="77777777" w:rsidR="00A2087C" w:rsidRPr="006F149A" w:rsidRDefault="00A2087C" w:rsidP="00A2087C">
            <w:pPr>
              <w:jc w:val="center"/>
              <w:rPr>
                <w:rFonts w:ascii="GHEA Grapalat" w:hAnsi="GHEA Grapalat"/>
                <w:sz w:val="16"/>
                <w:szCs w:val="16"/>
                <w:lang w:val="pt-BR"/>
              </w:rPr>
            </w:pPr>
          </w:p>
          <w:p w14:paraId="3A83D331" w14:textId="110181CE"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pt-BR"/>
              </w:rPr>
              <w:t>... %</w:t>
            </w:r>
          </w:p>
        </w:tc>
        <w:tc>
          <w:tcPr>
            <w:tcW w:w="674" w:type="dxa"/>
          </w:tcPr>
          <w:p w14:paraId="01DD8366" w14:textId="77777777" w:rsidR="00A2087C" w:rsidRPr="006F149A" w:rsidRDefault="00A2087C" w:rsidP="00A2087C">
            <w:pPr>
              <w:jc w:val="center"/>
              <w:rPr>
                <w:rFonts w:ascii="GHEA Grapalat" w:hAnsi="GHEA Grapalat"/>
                <w:sz w:val="16"/>
                <w:szCs w:val="16"/>
                <w:lang w:val="pt-BR"/>
              </w:rPr>
            </w:pPr>
          </w:p>
          <w:p w14:paraId="2A067F14" w14:textId="77777777" w:rsidR="00A2087C" w:rsidRPr="006F149A" w:rsidRDefault="00A2087C" w:rsidP="00A2087C">
            <w:pPr>
              <w:jc w:val="center"/>
              <w:rPr>
                <w:rFonts w:ascii="GHEA Grapalat" w:hAnsi="GHEA Grapalat"/>
                <w:sz w:val="16"/>
                <w:szCs w:val="16"/>
                <w:lang w:val="pt-BR"/>
              </w:rPr>
            </w:pPr>
          </w:p>
          <w:p w14:paraId="6E49D557" w14:textId="5645DD63"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10</w:t>
            </w:r>
            <w:r w:rsidRPr="006F149A">
              <w:rPr>
                <w:rFonts w:ascii="GHEA Grapalat" w:hAnsi="GHEA Grapalat"/>
                <w:sz w:val="16"/>
                <w:szCs w:val="16"/>
                <w:lang w:val="pt-BR"/>
              </w:rPr>
              <w:t>%</w:t>
            </w:r>
          </w:p>
        </w:tc>
        <w:tc>
          <w:tcPr>
            <w:tcW w:w="821" w:type="dxa"/>
          </w:tcPr>
          <w:p w14:paraId="514AF582" w14:textId="77777777" w:rsidR="00A2087C" w:rsidRPr="006F149A" w:rsidRDefault="00A2087C" w:rsidP="00A2087C">
            <w:pPr>
              <w:jc w:val="center"/>
              <w:rPr>
                <w:rFonts w:ascii="GHEA Grapalat" w:hAnsi="GHEA Grapalat"/>
                <w:sz w:val="16"/>
                <w:szCs w:val="16"/>
                <w:lang w:val="pt-BR"/>
              </w:rPr>
            </w:pPr>
          </w:p>
          <w:p w14:paraId="43B94E33" w14:textId="77777777" w:rsidR="00A2087C" w:rsidRPr="006F149A" w:rsidRDefault="00A2087C" w:rsidP="00A2087C">
            <w:pPr>
              <w:jc w:val="center"/>
              <w:rPr>
                <w:rFonts w:ascii="GHEA Grapalat" w:hAnsi="GHEA Grapalat"/>
                <w:sz w:val="16"/>
                <w:szCs w:val="16"/>
                <w:lang w:val="pt-BR"/>
              </w:rPr>
            </w:pPr>
          </w:p>
          <w:p w14:paraId="218A62F1" w14:textId="36F9C96D"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20</w:t>
            </w:r>
            <w:r w:rsidRPr="006F149A">
              <w:rPr>
                <w:rFonts w:ascii="GHEA Grapalat" w:hAnsi="GHEA Grapalat"/>
                <w:sz w:val="16"/>
                <w:szCs w:val="16"/>
                <w:lang w:val="pt-BR"/>
              </w:rPr>
              <w:t>%</w:t>
            </w:r>
          </w:p>
        </w:tc>
        <w:tc>
          <w:tcPr>
            <w:tcW w:w="529" w:type="dxa"/>
          </w:tcPr>
          <w:p w14:paraId="27B13EB4" w14:textId="77777777" w:rsidR="00A2087C" w:rsidRPr="006F149A" w:rsidRDefault="00A2087C" w:rsidP="00A2087C">
            <w:pPr>
              <w:jc w:val="center"/>
              <w:rPr>
                <w:rFonts w:ascii="GHEA Grapalat" w:hAnsi="GHEA Grapalat"/>
                <w:sz w:val="16"/>
                <w:szCs w:val="16"/>
                <w:lang w:val="pt-BR"/>
              </w:rPr>
            </w:pPr>
          </w:p>
          <w:p w14:paraId="55BF4CA4" w14:textId="77777777" w:rsidR="00A2087C" w:rsidRPr="006F149A" w:rsidRDefault="00A2087C" w:rsidP="00A2087C">
            <w:pPr>
              <w:jc w:val="center"/>
              <w:rPr>
                <w:rFonts w:ascii="GHEA Grapalat" w:hAnsi="GHEA Grapalat"/>
                <w:sz w:val="16"/>
                <w:szCs w:val="16"/>
                <w:lang w:val="pt-BR"/>
              </w:rPr>
            </w:pPr>
          </w:p>
          <w:p w14:paraId="55028699" w14:textId="26EC13D6"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30</w:t>
            </w:r>
            <w:r w:rsidRPr="006F149A">
              <w:rPr>
                <w:rFonts w:ascii="GHEA Grapalat" w:hAnsi="GHEA Grapalat"/>
                <w:sz w:val="16"/>
                <w:szCs w:val="16"/>
                <w:lang w:val="pt-BR"/>
              </w:rPr>
              <w:t xml:space="preserve"> %</w:t>
            </w:r>
          </w:p>
        </w:tc>
        <w:tc>
          <w:tcPr>
            <w:tcW w:w="606" w:type="dxa"/>
          </w:tcPr>
          <w:p w14:paraId="49C1AD91" w14:textId="77777777" w:rsidR="00A2087C" w:rsidRPr="006F149A" w:rsidRDefault="00A2087C" w:rsidP="00A2087C">
            <w:pPr>
              <w:jc w:val="center"/>
              <w:rPr>
                <w:rFonts w:ascii="GHEA Grapalat" w:hAnsi="GHEA Grapalat"/>
                <w:sz w:val="16"/>
                <w:szCs w:val="16"/>
                <w:lang w:val="pt-BR"/>
              </w:rPr>
            </w:pPr>
          </w:p>
          <w:p w14:paraId="262C6FB1" w14:textId="77777777" w:rsidR="00A2087C" w:rsidRPr="006F149A" w:rsidRDefault="00A2087C" w:rsidP="00A2087C">
            <w:pPr>
              <w:jc w:val="center"/>
              <w:rPr>
                <w:rFonts w:ascii="GHEA Grapalat" w:hAnsi="GHEA Grapalat"/>
                <w:sz w:val="16"/>
                <w:szCs w:val="16"/>
                <w:lang w:val="pt-BR"/>
              </w:rPr>
            </w:pPr>
          </w:p>
          <w:p w14:paraId="5CF28D9F" w14:textId="11C58EE1"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40</w:t>
            </w:r>
            <w:r w:rsidRPr="006F149A">
              <w:rPr>
                <w:rFonts w:ascii="GHEA Grapalat" w:hAnsi="GHEA Grapalat"/>
                <w:sz w:val="16"/>
                <w:szCs w:val="16"/>
                <w:lang w:val="pt-BR"/>
              </w:rPr>
              <w:t>%</w:t>
            </w:r>
          </w:p>
        </w:tc>
        <w:tc>
          <w:tcPr>
            <w:tcW w:w="685" w:type="dxa"/>
          </w:tcPr>
          <w:p w14:paraId="6306FC58" w14:textId="77777777" w:rsidR="00A2087C" w:rsidRPr="006F149A" w:rsidRDefault="00A2087C" w:rsidP="00A2087C">
            <w:pPr>
              <w:jc w:val="center"/>
              <w:rPr>
                <w:rFonts w:ascii="GHEA Grapalat" w:hAnsi="GHEA Grapalat"/>
                <w:sz w:val="16"/>
                <w:szCs w:val="16"/>
                <w:lang w:val="pt-BR"/>
              </w:rPr>
            </w:pPr>
          </w:p>
          <w:p w14:paraId="1E0B9510" w14:textId="77777777" w:rsidR="00A2087C" w:rsidRPr="006F149A" w:rsidRDefault="00A2087C" w:rsidP="00A2087C">
            <w:pPr>
              <w:jc w:val="center"/>
              <w:rPr>
                <w:rFonts w:ascii="GHEA Grapalat" w:hAnsi="GHEA Grapalat"/>
                <w:sz w:val="16"/>
                <w:szCs w:val="16"/>
                <w:lang w:val="pt-BR"/>
              </w:rPr>
            </w:pPr>
          </w:p>
          <w:p w14:paraId="602FF822" w14:textId="3D62392A"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50</w:t>
            </w:r>
            <w:r w:rsidRPr="006F149A">
              <w:rPr>
                <w:rFonts w:ascii="GHEA Grapalat" w:hAnsi="GHEA Grapalat"/>
                <w:sz w:val="16"/>
                <w:szCs w:val="16"/>
                <w:lang w:val="pt-BR"/>
              </w:rPr>
              <w:t xml:space="preserve"> %</w:t>
            </w:r>
          </w:p>
        </w:tc>
        <w:tc>
          <w:tcPr>
            <w:tcW w:w="802" w:type="dxa"/>
          </w:tcPr>
          <w:p w14:paraId="7C37DC7E" w14:textId="77777777" w:rsidR="00A2087C" w:rsidRPr="006F149A" w:rsidRDefault="00A2087C" w:rsidP="00A2087C">
            <w:pPr>
              <w:jc w:val="center"/>
              <w:rPr>
                <w:rFonts w:ascii="GHEA Grapalat" w:hAnsi="GHEA Grapalat"/>
                <w:sz w:val="16"/>
                <w:szCs w:val="16"/>
                <w:lang w:val="pt-BR"/>
              </w:rPr>
            </w:pPr>
          </w:p>
          <w:p w14:paraId="0612BE9F" w14:textId="77777777" w:rsidR="00A2087C" w:rsidRPr="006F149A" w:rsidRDefault="00A2087C" w:rsidP="00A2087C">
            <w:pPr>
              <w:jc w:val="center"/>
              <w:rPr>
                <w:rFonts w:ascii="GHEA Grapalat" w:hAnsi="GHEA Grapalat"/>
                <w:sz w:val="16"/>
                <w:szCs w:val="16"/>
                <w:lang w:val="pt-BR"/>
              </w:rPr>
            </w:pPr>
          </w:p>
          <w:p w14:paraId="2B4F155B" w14:textId="18277C28"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60</w:t>
            </w:r>
            <w:r w:rsidRPr="006F149A">
              <w:rPr>
                <w:rFonts w:ascii="GHEA Grapalat" w:hAnsi="GHEA Grapalat"/>
                <w:sz w:val="16"/>
                <w:szCs w:val="16"/>
                <w:lang w:val="pt-BR"/>
              </w:rPr>
              <w:t xml:space="preserve"> %</w:t>
            </w:r>
          </w:p>
        </w:tc>
        <w:tc>
          <w:tcPr>
            <w:tcW w:w="867" w:type="dxa"/>
          </w:tcPr>
          <w:p w14:paraId="3DD2CC52" w14:textId="77777777" w:rsidR="00A2087C" w:rsidRPr="006F149A" w:rsidRDefault="00A2087C" w:rsidP="00A2087C">
            <w:pPr>
              <w:jc w:val="center"/>
              <w:rPr>
                <w:rFonts w:ascii="GHEA Grapalat" w:hAnsi="GHEA Grapalat"/>
                <w:sz w:val="16"/>
                <w:szCs w:val="16"/>
                <w:lang w:val="pt-BR"/>
              </w:rPr>
            </w:pPr>
          </w:p>
          <w:p w14:paraId="5AF52BB2" w14:textId="77777777" w:rsidR="00A2087C" w:rsidRPr="006F149A" w:rsidRDefault="00A2087C" w:rsidP="00A2087C">
            <w:pPr>
              <w:jc w:val="center"/>
              <w:rPr>
                <w:rFonts w:ascii="GHEA Grapalat" w:hAnsi="GHEA Grapalat"/>
                <w:sz w:val="16"/>
                <w:szCs w:val="16"/>
                <w:lang w:val="pt-BR"/>
              </w:rPr>
            </w:pPr>
          </w:p>
          <w:p w14:paraId="13F31835" w14:textId="0A9A3790"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70</w:t>
            </w:r>
            <w:r w:rsidRPr="006F149A">
              <w:rPr>
                <w:rFonts w:ascii="GHEA Grapalat" w:hAnsi="GHEA Grapalat"/>
                <w:sz w:val="16"/>
                <w:szCs w:val="16"/>
                <w:lang w:val="pt-BR"/>
              </w:rPr>
              <w:t xml:space="preserve"> %</w:t>
            </w:r>
          </w:p>
        </w:tc>
        <w:tc>
          <w:tcPr>
            <w:tcW w:w="841" w:type="dxa"/>
          </w:tcPr>
          <w:p w14:paraId="5952585E" w14:textId="77777777" w:rsidR="00A2087C" w:rsidRPr="006F149A" w:rsidRDefault="00A2087C" w:rsidP="00A2087C">
            <w:pPr>
              <w:jc w:val="center"/>
              <w:rPr>
                <w:rFonts w:ascii="GHEA Grapalat" w:hAnsi="GHEA Grapalat"/>
                <w:sz w:val="16"/>
                <w:szCs w:val="16"/>
                <w:lang w:val="pt-BR"/>
              </w:rPr>
            </w:pPr>
          </w:p>
          <w:p w14:paraId="4714EBCF" w14:textId="77777777" w:rsidR="00A2087C" w:rsidRPr="006F149A" w:rsidRDefault="00A2087C" w:rsidP="00A2087C">
            <w:pPr>
              <w:jc w:val="center"/>
              <w:rPr>
                <w:rFonts w:ascii="GHEA Grapalat" w:hAnsi="GHEA Grapalat"/>
                <w:sz w:val="16"/>
                <w:szCs w:val="16"/>
                <w:lang w:val="pt-BR"/>
              </w:rPr>
            </w:pPr>
          </w:p>
          <w:p w14:paraId="6FF45C0D" w14:textId="08A73FFD"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80</w:t>
            </w:r>
            <w:r w:rsidRPr="006F149A">
              <w:rPr>
                <w:rFonts w:ascii="GHEA Grapalat" w:hAnsi="GHEA Grapalat"/>
                <w:sz w:val="16"/>
                <w:szCs w:val="16"/>
                <w:lang w:val="pt-BR"/>
              </w:rPr>
              <w:t xml:space="preserve"> %</w:t>
            </w:r>
          </w:p>
        </w:tc>
        <w:tc>
          <w:tcPr>
            <w:tcW w:w="932" w:type="dxa"/>
          </w:tcPr>
          <w:p w14:paraId="134E93F2" w14:textId="77777777" w:rsidR="00A2087C" w:rsidRPr="006F149A" w:rsidRDefault="00A2087C" w:rsidP="00A2087C">
            <w:pPr>
              <w:jc w:val="center"/>
              <w:rPr>
                <w:rFonts w:ascii="GHEA Grapalat" w:hAnsi="GHEA Grapalat"/>
                <w:sz w:val="16"/>
                <w:szCs w:val="16"/>
                <w:lang w:val="pt-BR"/>
              </w:rPr>
            </w:pPr>
          </w:p>
          <w:p w14:paraId="488E65E2" w14:textId="77777777" w:rsidR="00A2087C" w:rsidRPr="006F149A" w:rsidRDefault="00A2087C" w:rsidP="00A2087C">
            <w:pPr>
              <w:jc w:val="center"/>
              <w:rPr>
                <w:rFonts w:ascii="GHEA Grapalat" w:hAnsi="GHEA Grapalat"/>
                <w:sz w:val="16"/>
                <w:szCs w:val="16"/>
                <w:lang w:val="pt-BR"/>
              </w:rPr>
            </w:pPr>
          </w:p>
          <w:p w14:paraId="0C7C64C6" w14:textId="19E76712"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90</w:t>
            </w:r>
            <w:r w:rsidRPr="006F149A">
              <w:rPr>
                <w:rFonts w:ascii="GHEA Grapalat" w:hAnsi="GHEA Grapalat"/>
                <w:sz w:val="16"/>
                <w:szCs w:val="16"/>
                <w:lang w:val="pt-BR"/>
              </w:rPr>
              <w:t>%</w:t>
            </w:r>
          </w:p>
        </w:tc>
        <w:tc>
          <w:tcPr>
            <w:tcW w:w="844" w:type="dxa"/>
          </w:tcPr>
          <w:p w14:paraId="5D69DA74" w14:textId="77777777" w:rsidR="00A2087C" w:rsidRPr="006F149A" w:rsidRDefault="00A2087C" w:rsidP="00A2087C">
            <w:pPr>
              <w:jc w:val="center"/>
              <w:rPr>
                <w:rFonts w:ascii="GHEA Grapalat" w:hAnsi="GHEA Grapalat"/>
                <w:sz w:val="16"/>
                <w:szCs w:val="16"/>
                <w:lang w:val="pt-BR"/>
              </w:rPr>
            </w:pPr>
          </w:p>
          <w:p w14:paraId="40EE87D5" w14:textId="77777777" w:rsidR="00A2087C" w:rsidRPr="006F149A" w:rsidRDefault="00A2087C" w:rsidP="00A2087C">
            <w:pPr>
              <w:jc w:val="center"/>
              <w:rPr>
                <w:rFonts w:ascii="GHEA Grapalat" w:hAnsi="GHEA Grapalat"/>
                <w:sz w:val="16"/>
                <w:szCs w:val="16"/>
                <w:lang w:val="pt-BR"/>
              </w:rPr>
            </w:pPr>
          </w:p>
          <w:p w14:paraId="1B32B1C2" w14:textId="19DDBB3E"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c>
          <w:tcPr>
            <w:tcW w:w="768" w:type="dxa"/>
          </w:tcPr>
          <w:p w14:paraId="6A64EA39" w14:textId="77777777" w:rsidR="00A2087C" w:rsidRPr="006F149A" w:rsidRDefault="00A2087C" w:rsidP="00A2087C">
            <w:pPr>
              <w:jc w:val="center"/>
              <w:rPr>
                <w:rFonts w:ascii="GHEA Grapalat" w:hAnsi="GHEA Grapalat"/>
                <w:sz w:val="16"/>
                <w:szCs w:val="16"/>
                <w:lang w:val="pt-BR"/>
              </w:rPr>
            </w:pPr>
          </w:p>
          <w:p w14:paraId="3C7A8F75" w14:textId="77777777" w:rsidR="00A2087C" w:rsidRPr="006F149A" w:rsidRDefault="00A2087C" w:rsidP="00A2087C">
            <w:pPr>
              <w:jc w:val="center"/>
              <w:rPr>
                <w:rFonts w:ascii="GHEA Grapalat" w:hAnsi="GHEA Grapalat"/>
                <w:sz w:val="16"/>
                <w:szCs w:val="16"/>
                <w:lang w:val="pt-BR"/>
              </w:rPr>
            </w:pPr>
          </w:p>
          <w:p w14:paraId="02DA314D" w14:textId="44DE53EB" w:rsidR="00A2087C" w:rsidRDefault="00A2087C" w:rsidP="00A2087C">
            <w:pPr>
              <w:widowControl w:val="0"/>
              <w:jc w:val="center"/>
              <w:rPr>
                <w:rFonts w:ascii="GHEA Grapalat" w:hAnsi="GHEA Grapalat"/>
                <w:sz w:val="16"/>
                <w:szCs w:val="16"/>
                <w:lang w:val="hy-AM"/>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r>
      <w:tr w:rsidR="00A2087C" w:rsidRPr="00B138F3" w14:paraId="460F9132" w14:textId="77777777" w:rsidTr="00A2087C">
        <w:trPr>
          <w:trHeight w:val="404"/>
          <w:jc w:val="center"/>
        </w:trPr>
        <w:tc>
          <w:tcPr>
            <w:tcW w:w="1676" w:type="dxa"/>
            <w:vAlign w:val="center"/>
          </w:tcPr>
          <w:p w14:paraId="06EA3EDF" w14:textId="5E41FB90" w:rsidR="00A2087C" w:rsidRDefault="00A2087C" w:rsidP="00A2087C">
            <w:pPr>
              <w:widowControl w:val="0"/>
              <w:jc w:val="center"/>
              <w:rPr>
                <w:rFonts w:ascii="GHEA Grapalat" w:hAnsi="GHEA Grapalat"/>
                <w:sz w:val="18"/>
                <w:szCs w:val="18"/>
                <w:lang w:val="hy-AM"/>
              </w:rPr>
            </w:pPr>
            <w:r>
              <w:rPr>
                <w:rFonts w:ascii="GHEA Grapalat" w:hAnsi="GHEA Grapalat"/>
                <w:sz w:val="18"/>
                <w:szCs w:val="18"/>
                <w:lang w:val="hy-AM"/>
              </w:rPr>
              <w:t>7</w:t>
            </w:r>
          </w:p>
        </w:tc>
        <w:tc>
          <w:tcPr>
            <w:tcW w:w="1985" w:type="dxa"/>
          </w:tcPr>
          <w:p w14:paraId="637AAC21" w14:textId="245C9955" w:rsidR="00A2087C" w:rsidRDefault="00A2087C" w:rsidP="00A2087C">
            <w:pPr>
              <w:widowControl w:val="0"/>
              <w:jc w:val="center"/>
              <w:rPr>
                <w:rFonts w:ascii="Times Armenian" w:hAnsi="Times Armenian" w:cs="Sylfaen"/>
                <w:sz w:val="20"/>
                <w:szCs w:val="20"/>
              </w:rPr>
            </w:pPr>
            <w:r>
              <w:rPr>
                <w:rFonts w:ascii="Times Armenian" w:hAnsi="Times Armenian" w:cs="Sylfaen"/>
                <w:sz w:val="20"/>
                <w:szCs w:val="20"/>
              </w:rPr>
              <w:t>33111210</w:t>
            </w:r>
          </w:p>
        </w:tc>
        <w:tc>
          <w:tcPr>
            <w:tcW w:w="1985" w:type="dxa"/>
            <w:vAlign w:val="center"/>
          </w:tcPr>
          <w:p w14:paraId="742A53E3" w14:textId="0F731970" w:rsidR="00A2087C" w:rsidRPr="00183C6D" w:rsidRDefault="00A2087C" w:rsidP="00A2087C">
            <w:pPr>
              <w:widowControl w:val="0"/>
              <w:jc w:val="center"/>
              <w:rPr>
                <w:rFonts w:ascii="Arial" w:hAnsi="Arial" w:cs="Arial"/>
                <w:color w:val="222222"/>
                <w:sz w:val="18"/>
                <w:szCs w:val="18"/>
                <w:shd w:val="clear" w:color="auto" w:fill="FFFFFF"/>
              </w:rPr>
            </w:pPr>
            <w:r w:rsidRPr="00183C6D">
              <w:rPr>
                <w:rFonts w:ascii="Arial" w:hAnsi="Arial" w:cs="Arial"/>
                <w:color w:val="222222"/>
                <w:sz w:val="18"/>
                <w:szCs w:val="18"/>
                <w:shd w:val="clear" w:color="auto" w:fill="FFFFFF"/>
              </w:rPr>
              <w:t xml:space="preserve">Электрокардиограф </w:t>
            </w:r>
            <w:proofErr w:type="spellStart"/>
            <w:r w:rsidRPr="00183C6D">
              <w:rPr>
                <w:rFonts w:ascii="Arial" w:hAnsi="Arial" w:cs="Arial"/>
                <w:color w:val="222222"/>
                <w:sz w:val="18"/>
                <w:szCs w:val="18"/>
                <w:shd w:val="clear" w:color="auto" w:fill="FFFFFF"/>
              </w:rPr>
              <w:t>Krakadil</w:t>
            </w:r>
            <w:proofErr w:type="spellEnd"/>
            <w:r w:rsidRPr="00183C6D">
              <w:rPr>
                <w:rFonts w:ascii="Arial" w:hAnsi="Arial" w:cs="Arial"/>
                <w:color w:val="222222"/>
                <w:sz w:val="18"/>
                <w:szCs w:val="18"/>
                <w:shd w:val="clear" w:color="auto" w:fill="FFFFFF"/>
              </w:rPr>
              <w:t xml:space="preserve"> /ECG 300/взрослый</w:t>
            </w:r>
          </w:p>
        </w:tc>
        <w:tc>
          <w:tcPr>
            <w:tcW w:w="930" w:type="dxa"/>
          </w:tcPr>
          <w:p w14:paraId="2046451A" w14:textId="77777777" w:rsidR="00A2087C" w:rsidRPr="006F149A" w:rsidRDefault="00A2087C" w:rsidP="00A2087C">
            <w:pPr>
              <w:jc w:val="center"/>
              <w:rPr>
                <w:rFonts w:ascii="GHEA Grapalat" w:hAnsi="GHEA Grapalat"/>
                <w:sz w:val="16"/>
                <w:szCs w:val="16"/>
                <w:lang w:val="pt-BR"/>
              </w:rPr>
            </w:pPr>
          </w:p>
          <w:p w14:paraId="42D5AB0C" w14:textId="77777777" w:rsidR="00A2087C" w:rsidRPr="006F149A" w:rsidRDefault="00A2087C" w:rsidP="00A2087C">
            <w:pPr>
              <w:jc w:val="center"/>
              <w:rPr>
                <w:rFonts w:ascii="GHEA Grapalat" w:hAnsi="GHEA Grapalat"/>
                <w:sz w:val="16"/>
                <w:szCs w:val="16"/>
                <w:lang w:val="pt-BR"/>
              </w:rPr>
            </w:pPr>
          </w:p>
          <w:p w14:paraId="16E12CDE" w14:textId="1A0FB278"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pt-BR"/>
              </w:rPr>
              <w:t>... %</w:t>
            </w:r>
          </w:p>
        </w:tc>
        <w:tc>
          <w:tcPr>
            <w:tcW w:w="960" w:type="dxa"/>
          </w:tcPr>
          <w:p w14:paraId="673E6787" w14:textId="77777777" w:rsidR="00A2087C" w:rsidRPr="006F149A" w:rsidRDefault="00A2087C" w:rsidP="00A2087C">
            <w:pPr>
              <w:jc w:val="center"/>
              <w:rPr>
                <w:rFonts w:ascii="GHEA Grapalat" w:hAnsi="GHEA Grapalat"/>
                <w:sz w:val="16"/>
                <w:szCs w:val="16"/>
                <w:lang w:val="pt-BR"/>
              </w:rPr>
            </w:pPr>
          </w:p>
          <w:p w14:paraId="6016A040" w14:textId="77777777" w:rsidR="00A2087C" w:rsidRPr="006F149A" w:rsidRDefault="00A2087C" w:rsidP="00A2087C">
            <w:pPr>
              <w:jc w:val="center"/>
              <w:rPr>
                <w:rFonts w:ascii="GHEA Grapalat" w:hAnsi="GHEA Grapalat"/>
                <w:sz w:val="16"/>
                <w:szCs w:val="16"/>
                <w:lang w:val="pt-BR"/>
              </w:rPr>
            </w:pPr>
          </w:p>
          <w:p w14:paraId="57830ECC" w14:textId="5F0E9AE7"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pt-BR"/>
              </w:rPr>
              <w:t>... %</w:t>
            </w:r>
          </w:p>
        </w:tc>
        <w:tc>
          <w:tcPr>
            <w:tcW w:w="674" w:type="dxa"/>
          </w:tcPr>
          <w:p w14:paraId="4E598016" w14:textId="77777777" w:rsidR="00A2087C" w:rsidRPr="006F149A" w:rsidRDefault="00A2087C" w:rsidP="00A2087C">
            <w:pPr>
              <w:jc w:val="center"/>
              <w:rPr>
                <w:rFonts w:ascii="GHEA Grapalat" w:hAnsi="GHEA Grapalat"/>
                <w:sz w:val="16"/>
                <w:szCs w:val="16"/>
                <w:lang w:val="pt-BR"/>
              </w:rPr>
            </w:pPr>
          </w:p>
          <w:p w14:paraId="5A93A29C" w14:textId="77777777" w:rsidR="00A2087C" w:rsidRPr="006F149A" w:rsidRDefault="00A2087C" w:rsidP="00A2087C">
            <w:pPr>
              <w:jc w:val="center"/>
              <w:rPr>
                <w:rFonts w:ascii="GHEA Grapalat" w:hAnsi="GHEA Grapalat"/>
                <w:sz w:val="16"/>
                <w:szCs w:val="16"/>
                <w:lang w:val="pt-BR"/>
              </w:rPr>
            </w:pPr>
          </w:p>
          <w:p w14:paraId="59DB9341" w14:textId="6CD2139C"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10</w:t>
            </w:r>
            <w:r w:rsidRPr="006F149A">
              <w:rPr>
                <w:rFonts w:ascii="GHEA Grapalat" w:hAnsi="GHEA Grapalat"/>
                <w:sz w:val="16"/>
                <w:szCs w:val="16"/>
                <w:lang w:val="pt-BR"/>
              </w:rPr>
              <w:t>%</w:t>
            </w:r>
          </w:p>
        </w:tc>
        <w:tc>
          <w:tcPr>
            <w:tcW w:w="821" w:type="dxa"/>
          </w:tcPr>
          <w:p w14:paraId="524738D0" w14:textId="77777777" w:rsidR="00A2087C" w:rsidRPr="006F149A" w:rsidRDefault="00A2087C" w:rsidP="00A2087C">
            <w:pPr>
              <w:jc w:val="center"/>
              <w:rPr>
                <w:rFonts w:ascii="GHEA Grapalat" w:hAnsi="GHEA Grapalat"/>
                <w:sz w:val="16"/>
                <w:szCs w:val="16"/>
                <w:lang w:val="pt-BR"/>
              </w:rPr>
            </w:pPr>
          </w:p>
          <w:p w14:paraId="115B6832" w14:textId="77777777" w:rsidR="00A2087C" w:rsidRPr="006F149A" w:rsidRDefault="00A2087C" w:rsidP="00A2087C">
            <w:pPr>
              <w:jc w:val="center"/>
              <w:rPr>
                <w:rFonts w:ascii="GHEA Grapalat" w:hAnsi="GHEA Grapalat"/>
                <w:sz w:val="16"/>
                <w:szCs w:val="16"/>
                <w:lang w:val="pt-BR"/>
              </w:rPr>
            </w:pPr>
          </w:p>
          <w:p w14:paraId="57AD1B13" w14:textId="7AB8F777"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20</w:t>
            </w:r>
            <w:r w:rsidRPr="006F149A">
              <w:rPr>
                <w:rFonts w:ascii="GHEA Grapalat" w:hAnsi="GHEA Grapalat"/>
                <w:sz w:val="16"/>
                <w:szCs w:val="16"/>
                <w:lang w:val="pt-BR"/>
              </w:rPr>
              <w:t>%</w:t>
            </w:r>
          </w:p>
        </w:tc>
        <w:tc>
          <w:tcPr>
            <w:tcW w:w="529" w:type="dxa"/>
          </w:tcPr>
          <w:p w14:paraId="24FA7E01" w14:textId="77777777" w:rsidR="00A2087C" w:rsidRPr="006F149A" w:rsidRDefault="00A2087C" w:rsidP="00A2087C">
            <w:pPr>
              <w:jc w:val="center"/>
              <w:rPr>
                <w:rFonts w:ascii="GHEA Grapalat" w:hAnsi="GHEA Grapalat"/>
                <w:sz w:val="16"/>
                <w:szCs w:val="16"/>
                <w:lang w:val="pt-BR"/>
              </w:rPr>
            </w:pPr>
          </w:p>
          <w:p w14:paraId="38C0A3E3" w14:textId="77777777" w:rsidR="00A2087C" w:rsidRPr="006F149A" w:rsidRDefault="00A2087C" w:rsidP="00A2087C">
            <w:pPr>
              <w:jc w:val="center"/>
              <w:rPr>
                <w:rFonts w:ascii="GHEA Grapalat" w:hAnsi="GHEA Grapalat"/>
                <w:sz w:val="16"/>
                <w:szCs w:val="16"/>
                <w:lang w:val="pt-BR"/>
              </w:rPr>
            </w:pPr>
          </w:p>
          <w:p w14:paraId="26F48869" w14:textId="515C05CB"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30</w:t>
            </w:r>
            <w:r w:rsidRPr="006F149A">
              <w:rPr>
                <w:rFonts w:ascii="GHEA Grapalat" w:hAnsi="GHEA Grapalat"/>
                <w:sz w:val="16"/>
                <w:szCs w:val="16"/>
                <w:lang w:val="pt-BR"/>
              </w:rPr>
              <w:t xml:space="preserve"> %</w:t>
            </w:r>
          </w:p>
        </w:tc>
        <w:tc>
          <w:tcPr>
            <w:tcW w:w="606" w:type="dxa"/>
          </w:tcPr>
          <w:p w14:paraId="52571DC7" w14:textId="77777777" w:rsidR="00A2087C" w:rsidRPr="006F149A" w:rsidRDefault="00A2087C" w:rsidP="00A2087C">
            <w:pPr>
              <w:jc w:val="center"/>
              <w:rPr>
                <w:rFonts w:ascii="GHEA Grapalat" w:hAnsi="GHEA Grapalat"/>
                <w:sz w:val="16"/>
                <w:szCs w:val="16"/>
                <w:lang w:val="pt-BR"/>
              </w:rPr>
            </w:pPr>
          </w:p>
          <w:p w14:paraId="731E3DBF" w14:textId="77777777" w:rsidR="00A2087C" w:rsidRPr="006F149A" w:rsidRDefault="00A2087C" w:rsidP="00A2087C">
            <w:pPr>
              <w:jc w:val="center"/>
              <w:rPr>
                <w:rFonts w:ascii="GHEA Grapalat" w:hAnsi="GHEA Grapalat"/>
                <w:sz w:val="16"/>
                <w:szCs w:val="16"/>
                <w:lang w:val="pt-BR"/>
              </w:rPr>
            </w:pPr>
          </w:p>
          <w:p w14:paraId="0E21FC30" w14:textId="6A33BC26"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40</w:t>
            </w:r>
            <w:r w:rsidRPr="006F149A">
              <w:rPr>
                <w:rFonts w:ascii="GHEA Grapalat" w:hAnsi="GHEA Grapalat"/>
                <w:sz w:val="16"/>
                <w:szCs w:val="16"/>
                <w:lang w:val="pt-BR"/>
              </w:rPr>
              <w:t>%</w:t>
            </w:r>
          </w:p>
        </w:tc>
        <w:tc>
          <w:tcPr>
            <w:tcW w:w="685" w:type="dxa"/>
          </w:tcPr>
          <w:p w14:paraId="5DC5F012" w14:textId="77777777" w:rsidR="00A2087C" w:rsidRPr="006F149A" w:rsidRDefault="00A2087C" w:rsidP="00A2087C">
            <w:pPr>
              <w:jc w:val="center"/>
              <w:rPr>
                <w:rFonts w:ascii="GHEA Grapalat" w:hAnsi="GHEA Grapalat"/>
                <w:sz w:val="16"/>
                <w:szCs w:val="16"/>
                <w:lang w:val="pt-BR"/>
              </w:rPr>
            </w:pPr>
          </w:p>
          <w:p w14:paraId="0D97BC75" w14:textId="77777777" w:rsidR="00A2087C" w:rsidRPr="006F149A" w:rsidRDefault="00A2087C" w:rsidP="00A2087C">
            <w:pPr>
              <w:jc w:val="center"/>
              <w:rPr>
                <w:rFonts w:ascii="GHEA Grapalat" w:hAnsi="GHEA Grapalat"/>
                <w:sz w:val="16"/>
                <w:szCs w:val="16"/>
                <w:lang w:val="pt-BR"/>
              </w:rPr>
            </w:pPr>
          </w:p>
          <w:p w14:paraId="48D48153" w14:textId="112586C9"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50</w:t>
            </w:r>
            <w:r w:rsidRPr="006F149A">
              <w:rPr>
                <w:rFonts w:ascii="GHEA Grapalat" w:hAnsi="GHEA Grapalat"/>
                <w:sz w:val="16"/>
                <w:szCs w:val="16"/>
                <w:lang w:val="pt-BR"/>
              </w:rPr>
              <w:t xml:space="preserve"> %</w:t>
            </w:r>
          </w:p>
        </w:tc>
        <w:tc>
          <w:tcPr>
            <w:tcW w:w="802" w:type="dxa"/>
          </w:tcPr>
          <w:p w14:paraId="67B07BEC" w14:textId="77777777" w:rsidR="00A2087C" w:rsidRPr="006F149A" w:rsidRDefault="00A2087C" w:rsidP="00A2087C">
            <w:pPr>
              <w:jc w:val="center"/>
              <w:rPr>
                <w:rFonts w:ascii="GHEA Grapalat" w:hAnsi="GHEA Grapalat"/>
                <w:sz w:val="16"/>
                <w:szCs w:val="16"/>
                <w:lang w:val="pt-BR"/>
              </w:rPr>
            </w:pPr>
          </w:p>
          <w:p w14:paraId="788F01B2" w14:textId="77777777" w:rsidR="00A2087C" w:rsidRPr="006F149A" w:rsidRDefault="00A2087C" w:rsidP="00A2087C">
            <w:pPr>
              <w:jc w:val="center"/>
              <w:rPr>
                <w:rFonts w:ascii="GHEA Grapalat" w:hAnsi="GHEA Grapalat"/>
                <w:sz w:val="16"/>
                <w:szCs w:val="16"/>
                <w:lang w:val="pt-BR"/>
              </w:rPr>
            </w:pPr>
          </w:p>
          <w:p w14:paraId="1B72165C" w14:textId="2140F843"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60</w:t>
            </w:r>
            <w:r w:rsidRPr="006F149A">
              <w:rPr>
                <w:rFonts w:ascii="GHEA Grapalat" w:hAnsi="GHEA Grapalat"/>
                <w:sz w:val="16"/>
                <w:szCs w:val="16"/>
                <w:lang w:val="pt-BR"/>
              </w:rPr>
              <w:t xml:space="preserve"> %</w:t>
            </w:r>
          </w:p>
        </w:tc>
        <w:tc>
          <w:tcPr>
            <w:tcW w:w="867" w:type="dxa"/>
          </w:tcPr>
          <w:p w14:paraId="5480D9B6" w14:textId="77777777" w:rsidR="00A2087C" w:rsidRPr="006F149A" w:rsidRDefault="00A2087C" w:rsidP="00A2087C">
            <w:pPr>
              <w:jc w:val="center"/>
              <w:rPr>
                <w:rFonts w:ascii="GHEA Grapalat" w:hAnsi="GHEA Grapalat"/>
                <w:sz w:val="16"/>
                <w:szCs w:val="16"/>
                <w:lang w:val="pt-BR"/>
              </w:rPr>
            </w:pPr>
          </w:p>
          <w:p w14:paraId="6E2CFDDF" w14:textId="77777777" w:rsidR="00A2087C" w:rsidRPr="006F149A" w:rsidRDefault="00A2087C" w:rsidP="00A2087C">
            <w:pPr>
              <w:jc w:val="center"/>
              <w:rPr>
                <w:rFonts w:ascii="GHEA Grapalat" w:hAnsi="GHEA Grapalat"/>
                <w:sz w:val="16"/>
                <w:szCs w:val="16"/>
                <w:lang w:val="pt-BR"/>
              </w:rPr>
            </w:pPr>
          </w:p>
          <w:p w14:paraId="02D08CA9" w14:textId="4F143D49"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70</w:t>
            </w:r>
            <w:r w:rsidRPr="006F149A">
              <w:rPr>
                <w:rFonts w:ascii="GHEA Grapalat" w:hAnsi="GHEA Grapalat"/>
                <w:sz w:val="16"/>
                <w:szCs w:val="16"/>
                <w:lang w:val="pt-BR"/>
              </w:rPr>
              <w:t xml:space="preserve"> %</w:t>
            </w:r>
          </w:p>
        </w:tc>
        <w:tc>
          <w:tcPr>
            <w:tcW w:w="841" w:type="dxa"/>
          </w:tcPr>
          <w:p w14:paraId="567FFB4D" w14:textId="77777777" w:rsidR="00A2087C" w:rsidRPr="006F149A" w:rsidRDefault="00A2087C" w:rsidP="00A2087C">
            <w:pPr>
              <w:jc w:val="center"/>
              <w:rPr>
                <w:rFonts w:ascii="GHEA Grapalat" w:hAnsi="GHEA Grapalat"/>
                <w:sz w:val="16"/>
                <w:szCs w:val="16"/>
                <w:lang w:val="pt-BR"/>
              </w:rPr>
            </w:pPr>
          </w:p>
          <w:p w14:paraId="06D89464" w14:textId="77777777" w:rsidR="00A2087C" w:rsidRPr="006F149A" w:rsidRDefault="00A2087C" w:rsidP="00A2087C">
            <w:pPr>
              <w:jc w:val="center"/>
              <w:rPr>
                <w:rFonts w:ascii="GHEA Grapalat" w:hAnsi="GHEA Grapalat"/>
                <w:sz w:val="16"/>
                <w:szCs w:val="16"/>
                <w:lang w:val="pt-BR"/>
              </w:rPr>
            </w:pPr>
          </w:p>
          <w:p w14:paraId="15B0DC94" w14:textId="3DC16485"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80</w:t>
            </w:r>
            <w:r w:rsidRPr="006F149A">
              <w:rPr>
                <w:rFonts w:ascii="GHEA Grapalat" w:hAnsi="GHEA Grapalat"/>
                <w:sz w:val="16"/>
                <w:szCs w:val="16"/>
                <w:lang w:val="pt-BR"/>
              </w:rPr>
              <w:t xml:space="preserve"> %</w:t>
            </w:r>
          </w:p>
        </w:tc>
        <w:tc>
          <w:tcPr>
            <w:tcW w:w="932" w:type="dxa"/>
          </w:tcPr>
          <w:p w14:paraId="3F3A11E4" w14:textId="77777777" w:rsidR="00A2087C" w:rsidRPr="006F149A" w:rsidRDefault="00A2087C" w:rsidP="00A2087C">
            <w:pPr>
              <w:jc w:val="center"/>
              <w:rPr>
                <w:rFonts w:ascii="GHEA Grapalat" w:hAnsi="GHEA Grapalat"/>
                <w:sz w:val="16"/>
                <w:szCs w:val="16"/>
                <w:lang w:val="pt-BR"/>
              </w:rPr>
            </w:pPr>
          </w:p>
          <w:p w14:paraId="31CD2DEC" w14:textId="77777777" w:rsidR="00A2087C" w:rsidRPr="006F149A" w:rsidRDefault="00A2087C" w:rsidP="00A2087C">
            <w:pPr>
              <w:jc w:val="center"/>
              <w:rPr>
                <w:rFonts w:ascii="GHEA Grapalat" w:hAnsi="GHEA Grapalat"/>
                <w:sz w:val="16"/>
                <w:szCs w:val="16"/>
                <w:lang w:val="pt-BR"/>
              </w:rPr>
            </w:pPr>
          </w:p>
          <w:p w14:paraId="3D0AE18D" w14:textId="27678543"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90</w:t>
            </w:r>
            <w:r w:rsidRPr="006F149A">
              <w:rPr>
                <w:rFonts w:ascii="GHEA Grapalat" w:hAnsi="GHEA Grapalat"/>
                <w:sz w:val="16"/>
                <w:szCs w:val="16"/>
                <w:lang w:val="pt-BR"/>
              </w:rPr>
              <w:t>%</w:t>
            </w:r>
          </w:p>
        </w:tc>
        <w:tc>
          <w:tcPr>
            <w:tcW w:w="844" w:type="dxa"/>
          </w:tcPr>
          <w:p w14:paraId="49701C9A" w14:textId="77777777" w:rsidR="00A2087C" w:rsidRPr="006F149A" w:rsidRDefault="00A2087C" w:rsidP="00A2087C">
            <w:pPr>
              <w:jc w:val="center"/>
              <w:rPr>
                <w:rFonts w:ascii="GHEA Grapalat" w:hAnsi="GHEA Grapalat"/>
                <w:sz w:val="16"/>
                <w:szCs w:val="16"/>
                <w:lang w:val="pt-BR"/>
              </w:rPr>
            </w:pPr>
          </w:p>
          <w:p w14:paraId="6D0621CD" w14:textId="77777777" w:rsidR="00A2087C" w:rsidRPr="006F149A" w:rsidRDefault="00A2087C" w:rsidP="00A2087C">
            <w:pPr>
              <w:jc w:val="center"/>
              <w:rPr>
                <w:rFonts w:ascii="GHEA Grapalat" w:hAnsi="GHEA Grapalat"/>
                <w:sz w:val="16"/>
                <w:szCs w:val="16"/>
                <w:lang w:val="pt-BR"/>
              </w:rPr>
            </w:pPr>
          </w:p>
          <w:p w14:paraId="657BA926" w14:textId="1F4B97DB" w:rsidR="00A2087C" w:rsidRPr="00B138F3" w:rsidRDefault="00A2087C" w:rsidP="00A2087C">
            <w:pPr>
              <w:widowControl w:val="0"/>
              <w:jc w:val="center"/>
              <w:rPr>
                <w:rFonts w:ascii="GHEA Grapalat" w:hAnsi="GHEA Grapalat"/>
                <w:sz w:val="16"/>
                <w:szCs w:val="16"/>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c>
          <w:tcPr>
            <w:tcW w:w="768" w:type="dxa"/>
          </w:tcPr>
          <w:p w14:paraId="320D7311" w14:textId="77777777" w:rsidR="00A2087C" w:rsidRPr="006F149A" w:rsidRDefault="00A2087C" w:rsidP="00A2087C">
            <w:pPr>
              <w:jc w:val="center"/>
              <w:rPr>
                <w:rFonts w:ascii="GHEA Grapalat" w:hAnsi="GHEA Grapalat"/>
                <w:sz w:val="16"/>
                <w:szCs w:val="16"/>
                <w:lang w:val="pt-BR"/>
              </w:rPr>
            </w:pPr>
          </w:p>
          <w:p w14:paraId="49042A18" w14:textId="77777777" w:rsidR="00A2087C" w:rsidRPr="006F149A" w:rsidRDefault="00A2087C" w:rsidP="00A2087C">
            <w:pPr>
              <w:jc w:val="center"/>
              <w:rPr>
                <w:rFonts w:ascii="GHEA Grapalat" w:hAnsi="GHEA Grapalat"/>
                <w:sz w:val="16"/>
                <w:szCs w:val="16"/>
                <w:lang w:val="pt-BR"/>
              </w:rPr>
            </w:pPr>
          </w:p>
          <w:p w14:paraId="54150938" w14:textId="3FCFA92B" w:rsidR="00A2087C" w:rsidRDefault="00A2087C" w:rsidP="00A2087C">
            <w:pPr>
              <w:widowControl w:val="0"/>
              <w:jc w:val="center"/>
              <w:rPr>
                <w:rFonts w:ascii="GHEA Grapalat" w:hAnsi="GHEA Grapalat"/>
                <w:sz w:val="16"/>
                <w:szCs w:val="16"/>
                <w:lang w:val="hy-AM"/>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r>
    </w:tbl>
    <w:p w14:paraId="3F003134" w14:textId="77777777" w:rsidR="001C0CA8" w:rsidRPr="00B138F3" w:rsidRDefault="001C0CA8" w:rsidP="001C0CA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1C0CA8" w:rsidRPr="00B138F3" w14:paraId="43AEB8EC" w14:textId="77777777" w:rsidTr="00C873FF">
        <w:trPr>
          <w:jc w:val="center"/>
        </w:trPr>
        <w:tc>
          <w:tcPr>
            <w:tcW w:w="4536" w:type="dxa"/>
          </w:tcPr>
          <w:p w14:paraId="056C66A5" w14:textId="77777777" w:rsidR="001C0CA8" w:rsidRPr="00B138F3" w:rsidRDefault="001C0CA8" w:rsidP="00C873FF">
            <w:pPr>
              <w:widowControl w:val="0"/>
              <w:spacing w:after="160"/>
              <w:jc w:val="center"/>
              <w:rPr>
                <w:rFonts w:ascii="GHEA Grapalat" w:hAnsi="GHEA Grapalat" w:cs="Sylfaen"/>
                <w:b/>
                <w:bCs/>
              </w:rPr>
            </w:pPr>
            <w:r w:rsidRPr="00B138F3">
              <w:rPr>
                <w:rFonts w:ascii="GHEA Grapalat" w:hAnsi="GHEA Grapalat"/>
                <w:b/>
              </w:rPr>
              <w:t>ПОКУПАТЕЛЬ</w:t>
            </w:r>
          </w:p>
          <w:p w14:paraId="2AAA77BF" w14:textId="77777777" w:rsidR="001C0CA8" w:rsidRPr="00B138F3" w:rsidRDefault="001C0CA8" w:rsidP="00C873FF">
            <w:pPr>
              <w:widowControl w:val="0"/>
              <w:jc w:val="center"/>
              <w:rPr>
                <w:rFonts w:ascii="GHEA Grapalat" w:hAnsi="GHEA Grapalat"/>
                <w:lang w:val="en-US"/>
              </w:rPr>
            </w:pPr>
            <w:r w:rsidRPr="00B138F3">
              <w:rPr>
                <w:rFonts w:ascii="GHEA Grapalat" w:hAnsi="GHEA Grapalat"/>
                <w:lang w:val="en-US"/>
              </w:rPr>
              <w:t>______________________</w:t>
            </w:r>
          </w:p>
          <w:p w14:paraId="68C0AFE1" w14:textId="77777777" w:rsidR="001C0CA8" w:rsidRPr="00B138F3" w:rsidRDefault="001C0CA8" w:rsidP="00C873FF">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43282E3E" w14:textId="77777777" w:rsidR="001C0CA8" w:rsidRPr="00B138F3" w:rsidRDefault="001C0CA8" w:rsidP="00C873FF">
            <w:pPr>
              <w:widowControl w:val="0"/>
              <w:spacing w:after="160"/>
              <w:jc w:val="center"/>
              <w:rPr>
                <w:rFonts w:ascii="GHEA Grapalat" w:hAnsi="GHEA Grapalat"/>
              </w:rPr>
            </w:pPr>
            <w:r w:rsidRPr="00B138F3">
              <w:rPr>
                <w:rFonts w:ascii="GHEA Grapalat" w:hAnsi="GHEA Grapalat"/>
              </w:rPr>
              <w:t>М. П.</w:t>
            </w:r>
          </w:p>
        </w:tc>
        <w:tc>
          <w:tcPr>
            <w:tcW w:w="760" w:type="dxa"/>
          </w:tcPr>
          <w:p w14:paraId="7782E2C0" w14:textId="77777777" w:rsidR="001C0CA8" w:rsidRPr="00B138F3" w:rsidRDefault="001C0CA8" w:rsidP="00C873FF">
            <w:pPr>
              <w:widowControl w:val="0"/>
              <w:spacing w:after="160"/>
              <w:jc w:val="center"/>
              <w:rPr>
                <w:rFonts w:ascii="GHEA Grapalat" w:hAnsi="GHEA Grapalat"/>
              </w:rPr>
            </w:pPr>
          </w:p>
        </w:tc>
        <w:tc>
          <w:tcPr>
            <w:tcW w:w="4343" w:type="dxa"/>
          </w:tcPr>
          <w:p w14:paraId="7341E4F8" w14:textId="77777777" w:rsidR="001C0CA8" w:rsidRPr="00B138F3" w:rsidRDefault="001C0CA8" w:rsidP="00C873FF">
            <w:pPr>
              <w:widowControl w:val="0"/>
              <w:spacing w:after="160"/>
              <w:jc w:val="center"/>
              <w:rPr>
                <w:rFonts w:ascii="GHEA Grapalat" w:hAnsi="GHEA Grapalat" w:cs="Sylfaen"/>
                <w:b/>
                <w:bCs/>
              </w:rPr>
            </w:pPr>
            <w:r w:rsidRPr="00B138F3">
              <w:rPr>
                <w:rFonts w:ascii="GHEA Grapalat" w:hAnsi="GHEA Grapalat"/>
                <w:b/>
              </w:rPr>
              <w:t>ПРОДАВЕЦ</w:t>
            </w:r>
          </w:p>
          <w:p w14:paraId="41F9FCCC" w14:textId="77777777" w:rsidR="001C0CA8" w:rsidRPr="00B138F3" w:rsidRDefault="001C0CA8" w:rsidP="00C873FF">
            <w:pPr>
              <w:widowControl w:val="0"/>
              <w:jc w:val="center"/>
              <w:rPr>
                <w:rFonts w:ascii="GHEA Grapalat" w:hAnsi="GHEA Grapalat"/>
                <w:lang w:val="en-US"/>
              </w:rPr>
            </w:pPr>
            <w:r w:rsidRPr="00B138F3">
              <w:rPr>
                <w:rFonts w:ascii="GHEA Grapalat" w:hAnsi="GHEA Grapalat"/>
                <w:lang w:val="en-US"/>
              </w:rPr>
              <w:t>______________________</w:t>
            </w:r>
          </w:p>
          <w:p w14:paraId="2E63FDF2" w14:textId="77777777" w:rsidR="001C0CA8" w:rsidRPr="00B138F3" w:rsidRDefault="001C0CA8" w:rsidP="00C873FF">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4D11EC9A" w14:textId="77777777" w:rsidR="001C0CA8" w:rsidRPr="00B138F3" w:rsidRDefault="001C0CA8" w:rsidP="00C873FF">
            <w:pPr>
              <w:widowControl w:val="0"/>
              <w:spacing w:after="160"/>
              <w:jc w:val="center"/>
              <w:rPr>
                <w:rFonts w:ascii="GHEA Grapalat" w:hAnsi="GHEA Grapalat"/>
              </w:rPr>
            </w:pPr>
            <w:r w:rsidRPr="00B138F3">
              <w:rPr>
                <w:rFonts w:ascii="GHEA Grapalat" w:hAnsi="GHEA Grapalat"/>
              </w:rPr>
              <w:t>М. П.</w:t>
            </w:r>
          </w:p>
        </w:tc>
      </w:tr>
    </w:tbl>
    <w:p w14:paraId="20F8FB92" w14:textId="77777777" w:rsidR="001C0CA8" w:rsidRPr="00B138F3" w:rsidRDefault="001C0CA8" w:rsidP="001C0CA8">
      <w:pPr>
        <w:widowControl w:val="0"/>
        <w:spacing w:after="160"/>
        <w:rPr>
          <w:rFonts w:ascii="GHEA Grapalat" w:hAnsi="GHEA Grapalat"/>
        </w:rPr>
        <w:sectPr w:rsidR="001C0CA8" w:rsidRPr="00B138F3" w:rsidSect="00430AC9">
          <w:footnotePr>
            <w:pos w:val="beneathText"/>
          </w:footnotePr>
          <w:pgSz w:w="16838" w:h="11906" w:orient="landscape" w:code="9"/>
          <w:pgMar w:top="1418" w:right="1418" w:bottom="993" w:left="1418" w:header="561" w:footer="561" w:gutter="0"/>
          <w:cols w:space="720"/>
        </w:sectPr>
      </w:pPr>
    </w:p>
    <w:p w14:paraId="0AD7CE9C" w14:textId="77777777" w:rsidR="001C0CA8" w:rsidRPr="00B138F3" w:rsidRDefault="001C0CA8" w:rsidP="001C0CA8">
      <w:pPr>
        <w:widowControl w:val="0"/>
        <w:spacing w:after="160"/>
        <w:jc w:val="right"/>
        <w:rPr>
          <w:rFonts w:ascii="GHEA Grapalat" w:hAnsi="GHEA Grapalat"/>
          <w:i/>
        </w:rPr>
      </w:pPr>
      <w:r w:rsidRPr="00B138F3">
        <w:rPr>
          <w:rFonts w:ascii="GHEA Grapalat" w:hAnsi="GHEA Grapalat"/>
          <w:i/>
        </w:rPr>
        <w:lastRenderedPageBreak/>
        <w:t>Приложение № 3</w:t>
      </w:r>
    </w:p>
    <w:p w14:paraId="141DDD7D" w14:textId="77777777" w:rsidR="001C0CA8" w:rsidRPr="00B138F3" w:rsidRDefault="001C0CA8" w:rsidP="001C0CA8">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58C6BB55" w14:textId="77777777" w:rsidR="001C0CA8" w:rsidRPr="00B138F3" w:rsidRDefault="001C0CA8" w:rsidP="001C0CA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1C0CA8" w:rsidRPr="00B138F3" w14:paraId="3496443A" w14:textId="77777777" w:rsidTr="00C873FF">
        <w:trPr>
          <w:tblCellSpacing w:w="7" w:type="dxa"/>
          <w:jc w:val="center"/>
        </w:trPr>
        <w:tc>
          <w:tcPr>
            <w:tcW w:w="0" w:type="auto"/>
            <w:vAlign w:val="center"/>
          </w:tcPr>
          <w:p w14:paraId="5B0D8B30" w14:textId="77777777" w:rsidR="001C0CA8" w:rsidRPr="00B138F3" w:rsidRDefault="001C0CA8" w:rsidP="00C873FF">
            <w:pPr>
              <w:widowControl w:val="0"/>
              <w:spacing w:after="160"/>
              <w:jc w:val="center"/>
              <w:rPr>
                <w:rFonts w:ascii="GHEA Grapalat" w:hAnsi="GHEA Grapalat"/>
                <w:iCs/>
              </w:rPr>
            </w:pPr>
            <w:r w:rsidRPr="00B138F3">
              <w:rPr>
                <w:rFonts w:ascii="GHEA Grapalat" w:hAnsi="GHEA Grapalat"/>
              </w:rPr>
              <w:t xml:space="preserve">Сторона договора </w:t>
            </w:r>
          </w:p>
          <w:p w14:paraId="31A18C13" w14:textId="77777777" w:rsidR="001C0CA8" w:rsidRPr="00B138F3" w:rsidRDefault="001C0CA8" w:rsidP="00C873FF">
            <w:pPr>
              <w:widowControl w:val="0"/>
              <w:spacing w:after="160"/>
              <w:jc w:val="center"/>
              <w:rPr>
                <w:rFonts w:ascii="GHEA Grapalat" w:hAnsi="GHEA Grapalat"/>
                <w:iCs/>
              </w:rPr>
            </w:pPr>
            <w:r w:rsidRPr="00B138F3">
              <w:rPr>
                <w:rFonts w:ascii="GHEA Grapalat" w:hAnsi="GHEA Grapalat"/>
              </w:rPr>
              <w:t>_______________________________</w:t>
            </w:r>
          </w:p>
          <w:p w14:paraId="1D87945D" w14:textId="77777777" w:rsidR="001C0CA8" w:rsidRPr="00B138F3" w:rsidRDefault="001C0CA8" w:rsidP="00C873FF">
            <w:pPr>
              <w:widowControl w:val="0"/>
              <w:spacing w:after="160"/>
              <w:jc w:val="center"/>
              <w:rPr>
                <w:rFonts w:ascii="GHEA Grapalat" w:hAnsi="GHEA Grapalat"/>
                <w:iCs/>
              </w:rPr>
            </w:pPr>
            <w:r w:rsidRPr="00B138F3">
              <w:rPr>
                <w:rFonts w:ascii="GHEA Grapalat" w:hAnsi="GHEA Grapalat"/>
              </w:rPr>
              <w:t>_______________________________</w:t>
            </w:r>
          </w:p>
          <w:p w14:paraId="755376FE" w14:textId="77777777" w:rsidR="001C0CA8" w:rsidRPr="00B138F3" w:rsidRDefault="001C0CA8" w:rsidP="00C873FF">
            <w:pPr>
              <w:widowControl w:val="0"/>
              <w:spacing w:after="160"/>
              <w:jc w:val="center"/>
              <w:rPr>
                <w:rFonts w:ascii="GHEA Grapalat" w:hAnsi="GHEA Grapalat"/>
                <w:iCs/>
              </w:rPr>
            </w:pPr>
            <w:r w:rsidRPr="00B138F3">
              <w:rPr>
                <w:rFonts w:ascii="GHEA Grapalat" w:hAnsi="GHEA Grapalat"/>
              </w:rPr>
              <w:t>место нахождения _______________</w:t>
            </w:r>
          </w:p>
          <w:p w14:paraId="1E08EBDB" w14:textId="77777777" w:rsidR="001C0CA8" w:rsidRPr="00B138F3" w:rsidRDefault="001C0CA8" w:rsidP="00C873FF">
            <w:pPr>
              <w:widowControl w:val="0"/>
              <w:spacing w:after="160"/>
              <w:jc w:val="center"/>
              <w:rPr>
                <w:rFonts w:ascii="GHEA Grapalat" w:hAnsi="GHEA Grapalat"/>
                <w:iCs/>
              </w:rPr>
            </w:pPr>
            <w:r w:rsidRPr="00B138F3">
              <w:rPr>
                <w:rFonts w:ascii="GHEA Grapalat" w:hAnsi="GHEA Grapalat"/>
              </w:rPr>
              <w:t>Р/С____________________________</w:t>
            </w:r>
          </w:p>
          <w:p w14:paraId="574CF484" w14:textId="77777777" w:rsidR="001C0CA8" w:rsidRPr="00B138F3" w:rsidRDefault="001C0CA8" w:rsidP="00C873FF">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14:paraId="3E4D627D" w14:textId="77777777" w:rsidR="001C0CA8" w:rsidRPr="00B138F3" w:rsidRDefault="001C0CA8" w:rsidP="00C873FF">
            <w:pPr>
              <w:widowControl w:val="0"/>
              <w:spacing w:after="160"/>
              <w:jc w:val="center"/>
              <w:rPr>
                <w:rFonts w:ascii="GHEA Grapalat" w:hAnsi="GHEA Grapalat"/>
                <w:iCs/>
              </w:rPr>
            </w:pPr>
            <w:r w:rsidRPr="00B138F3">
              <w:rPr>
                <w:rFonts w:ascii="GHEA Grapalat" w:hAnsi="GHEA Grapalat"/>
              </w:rPr>
              <w:t xml:space="preserve">Заказчик </w:t>
            </w:r>
          </w:p>
          <w:p w14:paraId="39C83CE3" w14:textId="77777777" w:rsidR="001C0CA8" w:rsidRPr="00B138F3" w:rsidRDefault="001C0CA8" w:rsidP="00C873FF">
            <w:pPr>
              <w:widowControl w:val="0"/>
              <w:spacing w:after="160"/>
              <w:jc w:val="center"/>
              <w:rPr>
                <w:rFonts w:ascii="GHEA Grapalat" w:hAnsi="GHEA Grapalat"/>
                <w:iCs/>
              </w:rPr>
            </w:pPr>
            <w:r w:rsidRPr="00B138F3">
              <w:rPr>
                <w:rFonts w:ascii="GHEA Grapalat" w:hAnsi="GHEA Grapalat"/>
              </w:rPr>
              <w:t>__________________________________</w:t>
            </w:r>
          </w:p>
          <w:p w14:paraId="51D4A462" w14:textId="77777777" w:rsidR="001C0CA8" w:rsidRPr="00B138F3" w:rsidRDefault="001C0CA8" w:rsidP="00C873FF">
            <w:pPr>
              <w:widowControl w:val="0"/>
              <w:spacing w:after="160"/>
              <w:jc w:val="center"/>
              <w:rPr>
                <w:rFonts w:ascii="GHEA Grapalat" w:hAnsi="GHEA Grapalat"/>
                <w:iCs/>
              </w:rPr>
            </w:pPr>
            <w:r w:rsidRPr="00B138F3">
              <w:rPr>
                <w:rFonts w:ascii="GHEA Grapalat" w:hAnsi="GHEA Grapalat"/>
              </w:rPr>
              <w:t>__________________________________</w:t>
            </w:r>
          </w:p>
          <w:p w14:paraId="65B32E39" w14:textId="77777777" w:rsidR="001C0CA8" w:rsidRPr="00B138F3" w:rsidRDefault="001C0CA8" w:rsidP="00C873FF">
            <w:pPr>
              <w:widowControl w:val="0"/>
              <w:spacing w:after="160"/>
              <w:jc w:val="center"/>
              <w:rPr>
                <w:rFonts w:ascii="GHEA Grapalat" w:hAnsi="GHEA Grapalat"/>
                <w:iCs/>
              </w:rPr>
            </w:pPr>
            <w:r w:rsidRPr="00B138F3">
              <w:rPr>
                <w:rFonts w:ascii="GHEA Grapalat" w:hAnsi="GHEA Grapalat"/>
              </w:rPr>
              <w:t>место нахождения _________________</w:t>
            </w:r>
          </w:p>
          <w:p w14:paraId="26012CC1" w14:textId="77777777" w:rsidR="001C0CA8" w:rsidRPr="00B138F3" w:rsidRDefault="001C0CA8" w:rsidP="00C873FF">
            <w:pPr>
              <w:widowControl w:val="0"/>
              <w:spacing w:after="160"/>
              <w:jc w:val="center"/>
              <w:rPr>
                <w:rFonts w:ascii="GHEA Grapalat" w:hAnsi="GHEA Grapalat"/>
                <w:iCs/>
              </w:rPr>
            </w:pPr>
            <w:r w:rsidRPr="00B138F3">
              <w:rPr>
                <w:rFonts w:ascii="GHEA Grapalat" w:hAnsi="GHEA Grapalat"/>
              </w:rPr>
              <w:t>Р/С_______________________________</w:t>
            </w:r>
          </w:p>
          <w:p w14:paraId="161EBF1C" w14:textId="77777777" w:rsidR="001C0CA8" w:rsidRPr="00B138F3" w:rsidRDefault="001C0CA8" w:rsidP="00C873FF">
            <w:pPr>
              <w:widowControl w:val="0"/>
              <w:spacing w:after="160"/>
              <w:jc w:val="center"/>
              <w:rPr>
                <w:rFonts w:ascii="GHEA Grapalat" w:hAnsi="GHEA Grapalat"/>
                <w:iCs/>
              </w:rPr>
            </w:pPr>
            <w:r w:rsidRPr="00B138F3">
              <w:rPr>
                <w:rFonts w:ascii="GHEA Grapalat" w:hAnsi="GHEA Grapalat"/>
              </w:rPr>
              <w:t>УНН______________________________</w:t>
            </w:r>
          </w:p>
        </w:tc>
      </w:tr>
    </w:tbl>
    <w:p w14:paraId="03C4419C" w14:textId="77777777" w:rsidR="001C0CA8" w:rsidRPr="00B138F3" w:rsidRDefault="001C0CA8" w:rsidP="001C0CA8">
      <w:pPr>
        <w:widowControl w:val="0"/>
        <w:spacing w:after="160"/>
        <w:ind w:firstLine="375"/>
        <w:rPr>
          <w:rFonts w:ascii="GHEA Grapalat" w:hAnsi="GHEA Grapalat"/>
          <w:iCs/>
        </w:rPr>
      </w:pPr>
    </w:p>
    <w:p w14:paraId="1B15BDAA" w14:textId="77777777" w:rsidR="001C0CA8" w:rsidRPr="00B138F3" w:rsidRDefault="001C0CA8" w:rsidP="001C0CA8">
      <w:pPr>
        <w:widowControl w:val="0"/>
        <w:spacing w:after="160"/>
        <w:ind w:left="567" w:right="467"/>
        <w:jc w:val="center"/>
        <w:rPr>
          <w:rFonts w:ascii="GHEA Grapalat" w:hAnsi="GHEA Grapalat"/>
          <w:iCs/>
        </w:rPr>
      </w:pPr>
      <w:r w:rsidRPr="00B138F3">
        <w:rPr>
          <w:rFonts w:ascii="GHEA Grapalat" w:hAnsi="GHEA Grapalat"/>
          <w:b/>
        </w:rPr>
        <w:t>АКТ №</w:t>
      </w:r>
    </w:p>
    <w:p w14:paraId="2C19DAE1" w14:textId="77777777" w:rsidR="001C0CA8" w:rsidRPr="00B138F3" w:rsidRDefault="001C0CA8" w:rsidP="001C0CA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14:paraId="76EEC573" w14:textId="77777777" w:rsidR="001C0CA8" w:rsidRPr="00B138F3" w:rsidRDefault="001C0CA8" w:rsidP="001C0CA8">
      <w:pPr>
        <w:pStyle w:val="BodyTextIndent"/>
        <w:widowControl w:val="0"/>
        <w:spacing w:after="160" w:line="240" w:lineRule="auto"/>
        <w:ind w:firstLine="0"/>
        <w:jc w:val="center"/>
        <w:rPr>
          <w:rFonts w:ascii="GHEA Grapalat" w:hAnsi="GHEA Grapalat"/>
          <w:b/>
          <w:bCs/>
          <w:iCs/>
          <w:sz w:val="24"/>
          <w:szCs w:val="24"/>
        </w:rPr>
      </w:pPr>
    </w:p>
    <w:p w14:paraId="4119B334" w14:textId="77777777" w:rsidR="001C0CA8" w:rsidRPr="00B138F3" w:rsidRDefault="001C0CA8" w:rsidP="001C0CA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14:paraId="11FCB76C" w14:textId="77777777" w:rsidR="001C0CA8" w:rsidRPr="00B138F3" w:rsidRDefault="001C0CA8" w:rsidP="001C0CA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14:paraId="2715626F" w14:textId="77777777" w:rsidR="001C0CA8" w:rsidRPr="00B138F3" w:rsidRDefault="001C0CA8" w:rsidP="001C0CA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14:paraId="7A6DF8A3" w14:textId="77777777" w:rsidR="001C0CA8" w:rsidRPr="00B138F3" w:rsidRDefault="001C0CA8" w:rsidP="001C0CA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14:paraId="67E88DE2" w14:textId="77777777" w:rsidR="001C0CA8" w:rsidRPr="00B138F3" w:rsidRDefault="001C0CA8" w:rsidP="001C0CA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14:paraId="5F97FCED" w14:textId="77777777" w:rsidR="001C0CA8" w:rsidRPr="00B138F3" w:rsidRDefault="001C0CA8" w:rsidP="001C0CA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1C0CA8" w:rsidRPr="00B138F3" w14:paraId="5AB658C0" w14:textId="77777777" w:rsidTr="00C873FF">
        <w:trPr>
          <w:jc w:val="center"/>
        </w:trPr>
        <w:tc>
          <w:tcPr>
            <w:tcW w:w="442" w:type="dxa"/>
            <w:vMerge w:val="restart"/>
            <w:shd w:val="clear" w:color="auto" w:fill="auto"/>
            <w:vAlign w:val="center"/>
          </w:tcPr>
          <w:p w14:paraId="64CF0A87"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75D3D59A" w14:textId="77777777" w:rsidR="001C0CA8" w:rsidRPr="00B138F3" w:rsidRDefault="001C0CA8" w:rsidP="00C873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1C0CA8" w:rsidRPr="00B138F3" w14:paraId="30560BB0" w14:textId="77777777" w:rsidTr="00C873FF">
        <w:trPr>
          <w:jc w:val="center"/>
        </w:trPr>
        <w:tc>
          <w:tcPr>
            <w:tcW w:w="442" w:type="dxa"/>
            <w:vMerge/>
            <w:shd w:val="clear" w:color="auto" w:fill="auto"/>
          </w:tcPr>
          <w:p w14:paraId="2077957E"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26AED126"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1B9A787F"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100D63E0"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6CBD43A4"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33D8DE6B"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14:paraId="21D981D2"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1C0CA8" w:rsidRPr="00B138F3" w14:paraId="1E863EC6" w14:textId="77777777" w:rsidTr="00C873FF">
        <w:trPr>
          <w:trHeight w:val="1105"/>
          <w:jc w:val="center"/>
        </w:trPr>
        <w:tc>
          <w:tcPr>
            <w:tcW w:w="442" w:type="dxa"/>
            <w:vMerge/>
            <w:tcBorders>
              <w:bottom w:val="single" w:sz="4" w:space="0" w:color="auto"/>
            </w:tcBorders>
            <w:shd w:val="clear" w:color="auto" w:fill="auto"/>
          </w:tcPr>
          <w:p w14:paraId="700B33D4"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78D0447F"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68E0BF56"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1119222F"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0C4113AF"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379CD34D"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166309B1"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7077812C"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3A365D4"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r>
      <w:tr w:rsidR="001C0CA8" w:rsidRPr="00B138F3" w14:paraId="5FBBAD48" w14:textId="77777777" w:rsidTr="00C873FF">
        <w:trPr>
          <w:jc w:val="center"/>
        </w:trPr>
        <w:tc>
          <w:tcPr>
            <w:tcW w:w="442" w:type="dxa"/>
            <w:shd w:val="clear" w:color="auto" w:fill="auto"/>
            <w:vAlign w:val="center"/>
          </w:tcPr>
          <w:p w14:paraId="1F22F3B8"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1AEC9FC1"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02B974A7"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1FBCCD5D"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291F2016"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2A1EB86C"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7795C532"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47BB17AF"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6F886C9D"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r>
      <w:tr w:rsidR="001C0CA8" w:rsidRPr="00B138F3" w14:paraId="40A82E42" w14:textId="77777777" w:rsidTr="00C873FF">
        <w:trPr>
          <w:jc w:val="center"/>
        </w:trPr>
        <w:tc>
          <w:tcPr>
            <w:tcW w:w="442" w:type="dxa"/>
            <w:shd w:val="clear" w:color="auto" w:fill="auto"/>
          </w:tcPr>
          <w:p w14:paraId="3DF392E0"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44566E8C"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42DBBC2A"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02CE5FCB"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423D9BA1"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508841C3"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164FB141"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0A4FD52C"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33B1A232" w14:textId="77777777" w:rsidR="001C0CA8" w:rsidRPr="00B138F3" w:rsidRDefault="001C0CA8" w:rsidP="00C873FF">
            <w:pPr>
              <w:pStyle w:val="NormalWeb"/>
              <w:widowControl w:val="0"/>
              <w:spacing w:before="0" w:beforeAutospacing="0" w:after="120" w:afterAutospacing="0"/>
              <w:jc w:val="center"/>
              <w:rPr>
                <w:rFonts w:ascii="GHEA Grapalat" w:hAnsi="GHEA Grapalat"/>
                <w:sz w:val="16"/>
                <w:szCs w:val="16"/>
              </w:rPr>
            </w:pPr>
          </w:p>
        </w:tc>
      </w:tr>
    </w:tbl>
    <w:p w14:paraId="0F036881" w14:textId="77777777" w:rsidR="001C0CA8" w:rsidRPr="00B138F3" w:rsidRDefault="001C0CA8" w:rsidP="001C0CA8">
      <w:pPr>
        <w:widowControl w:val="0"/>
        <w:spacing w:after="160"/>
        <w:ind w:firstLine="375"/>
        <w:jc w:val="both"/>
        <w:rPr>
          <w:rFonts w:ascii="GHEA Grapalat" w:hAnsi="GHEA Grapalat" w:cs="Arial"/>
          <w:iCs/>
          <w:lang w:val="en-US"/>
        </w:rPr>
      </w:pPr>
    </w:p>
    <w:p w14:paraId="10CCDE21" w14:textId="77777777" w:rsidR="001C0CA8" w:rsidRPr="00B138F3" w:rsidRDefault="001C0CA8" w:rsidP="001C0CA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14:paraId="1E72537C" w14:textId="77777777" w:rsidR="001C0CA8" w:rsidRPr="00B138F3" w:rsidRDefault="001C0CA8" w:rsidP="001C0CA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1C0CA8" w:rsidRPr="00B138F3" w14:paraId="6158329E" w14:textId="77777777" w:rsidTr="00C873FF">
        <w:trPr>
          <w:trHeight w:val="266"/>
          <w:tblCellSpacing w:w="7" w:type="dxa"/>
          <w:jc w:val="center"/>
        </w:trPr>
        <w:tc>
          <w:tcPr>
            <w:tcW w:w="0" w:type="auto"/>
            <w:vAlign w:val="center"/>
          </w:tcPr>
          <w:p w14:paraId="22F97811" w14:textId="77777777" w:rsidR="001C0CA8" w:rsidRPr="00B138F3" w:rsidRDefault="001C0CA8" w:rsidP="00C873FF">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577FEA9B" w14:textId="77777777" w:rsidR="001C0CA8" w:rsidRPr="00B138F3" w:rsidRDefault="001C0CA8" w:rsidP="00C873FF">
            <w:pPr>
              <w:widowControl w:val="0"/>
              <w:spacing w:after="160"/>
              <w:jc w:val="center"/>
              <w:rPr>
                <w:rFonts w:ascii="GHEA Grapalat" w:hAnsi="GHEA Grapalat"/>
                <w:iCs/>
              </w:rPr>
            </w:pPr>
            <w:r w:rsidRPr="00B138F3">
              <w:rPr>
                <w:rFonts w:ascii="GHEA Grapalat" w:hAnsi="GHEA Grapalat"/>
              </w:rPr>
              <w:t>Товар принят</w:t>
            </w:r>
          </w:p>
        </w:tc>
      </w:tr>
      <w:tr w:rsidR="001C0CA8" w:rsidRPr="00B138F3" w14:paraId="57CBAEB5" w14:textId="77777777" w:rsidTr="00C873FF">
        <w:trPr>
          <w:trHeight w:val="473"/>
          <w:tblCellSpacing w:w="7" w:type="dxa"/>
          <w:jc w:val="center"/>
        </w:trPr>
        <w:tc>
          <w:tcPr>
            <w:tcW w:w="0" w:type="auto"/>
            <w:vAlign w:val="center"/>
          </w:tcPr>
          <w:p w14:paraId="0F9AD056" w14:textId="77777777" w:rsidR="001C0CA8" w:rsidRPr="00B138F3" w:rsidRDefault="001C0CA8" w:rsidP="00C873FF">
            <w:pPr>
              <w:widowControl w:val="0"/>
              <w:jc w:val="center"/>
              <w:rPr>
                <w:rFonts w:ascii="GHEA Grapalat" w:hAnsi="GHEA Grapalat"/>
                <w:iCs/>
              </w:rPr>
            </w:pPr>
            <w:r w:rsidRPr="00B138F3">
              <w:rPr>
                <w:rFonts w:ascii="GHEA Grapalat" w:hAnsi="GHEA Grapalat"/>
              </w:rPr>
              <w:t xml:space="preserve">_______________________ </w:t>
            </w:r>
          </w:p>
          <w:p w14:paraId="41372D29" w14:textId="77777777" w:rsidR="001C0CA8" w:rsidRPr="00B138F3" w:rsidRDefault="001C0CA8" w:rsidP="00C873FF">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7CCC6764" w14:textId="77777777" w:rsidR="001C0CA8" w:rsidRPr="00B138F3" w:rsidRDefault="001C0CA8" w:rsidP="00C873FF">
            <w:pPr>
              <w:widowControl w:val="0"/>
              <w:jc w:val="center"/>
              <w:rPr>
                <w:rFonts w:ascii="GHEA Grapalat" w:hAnsi="GHEA Grapalat"/>
                <w:iCs/>
              </w:rPr>
            </w:pPr>
            <w:r w:rsidRPr="00B138F3">
              <w:rPr>
                <w:rFonts w:ascii="GHEA Grapalat" w:hAnsi="GHEA Grapalat"/>
              </w:rPr>
              <w:t>_______________________</w:t>
            </w:r>
          </w:p>
          <w:p w14:paraId="48A75DF0" w14:textId="77777777" w:rsidR="001C0CA8" w:rsidRPr="00B138F3" w:rsidRDefault="001C0CA8" w:rsidP="00C873FF">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1C0CA8" w:rsidRPr="00B138F3" w14:paraId="2FF8D3BD" w14:textId="77777777" w:rsidTr="00C873FF">
        <w:trPr>
          <w:trHeight w:val="503"/>
          <w:tblCellSpacing w:w="7" w:type="dxa"/>
          <w:jc w:val="center"/>
        </w:trPr>
        <w:tc>
          <w:tcPr>
            <w:tcW w:w="0" w:type="auto"/>
            <w:vAlign w:val="center"/>
          </w:tcPr>
          <w:p w14:paraId="3BFA2C85" w14:textId="77777777" w:rsidR="001C0CA8" w:rsidRPr="00B138F3" w:rsidRDefault="001C0CA8" w:rsidP="00C873FF">
            <w:pPr>
              <w:widowControl w:val="0"/>
              <w:jc w:val="center"/>
              <w:rPr>
                <w:rFonts w:ascii="GHEA Grapalat" w:hAnsi="GHEA Grapalat"/>
                <w:iCs/>
              </w:rPr>
            </w:pPr>
            <w:r w:rsidRPr="00B138F3">
              <w:rPr>
                <w:rFonts w:ascii="GHEA Grapalat" w:hAnsi="GHEA Grapalat"/>
              </w:rPr>
              <w:t xml:space="preserve">______________________ </w:t>
            </w:r>
          </w:p>
          <w:p w14:paraId="078AD132" w14:textId="77777777" w:rsidR="001C0CA8" w:rsidRPr="00B138F3" w:rsidRDefault="001C0CA8" w:rsidP="00C873FF">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3882DB3" w14:textId="77777777" w:rsidR="001C0CA8" w:rsidRPr="00B138F3" w:rsidRDefault="001C0CA8" w:rsidP="00C873FF">
            <w:pPr>
              <w:widowControl w:val="0"/>
              <w:jc w:val="center"/>
              <w:rPr>
                <w:rFonts w:ascii="GHEA Grapalat" w:hAnsi="GHEA Grapalat"/>
                <w:iCs/>
              </w:rPr>
            </w:pPr>
            <w:r w:rsidRPr="00B138F3">
              <w:rPr>
                <w:rFonts w:ascii="GHEA Grapalat" w:hAnsi="GHEA Grapalat"/>
              </w:rPr>
              <w:t>_______________________</w:t>
            </w:r>
          </w:p>
          <w:p w14:paraId="4A4E1141" w14:textId="77777777" w:rsidR="001C0CA8" w:rsidRPr="00B138F3" w:rsidRDefault="001C0CA8" w:rsidP="00C873FF">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1C0CA8" w:rsidRPr="00B138F3" w14:paraId="1BEF9B4F" w14:textId="77777777" w:rsidTr="00C873FF">
        <w:trPr>
          <w:trHeight w:val="281"/>
          <w:tblCellSpacing w:w="7" w:type="dxa"/>
          <w:jc w:val="center"/>
        </w:trPr>
        <w:tc>
          <w:tcPr>
            <w:tcW w:w="0" w:type="auto"/>
            <w:vAlign w:val="center"/>
          </w:tcPr>
          <w:p w14:paraId="77DFCD6D" w14:textId="77777777" w:rsidR="001C0CA8" w:rsidRPr="00B138F3" w:rsidRDefault="001C0CA8" w:rsidP="00C873FF">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5FD8D1A5" w14:textId="77777777" w:rsidR="001C0CA8" w:rsidRPr="00B138F3" w:rsidRDefault="001C0CA8" w:rsidP="00C873FF">
            <w:pPr>
              <w:widowControl w:val="0"/>
              <w:spacing w:after="160"/>
              <w:jc w:val="center"/>
              <w:rPr>
                <w:rFonts w:ascii="GHEA Grapalat" w:hAnsi="GHEA Grapalat"/>
                <w:iCs/>
              </w:rPr>
            </w:pPr>
            <w:r w:rsidRPr="00B138F3">
              <w:rPr>
                <w:rFonts w:ascii="GHEA Grapalat" w:hAnsi="GHEA Grapalat"/>
              </w:rPr>
              <w:t>М. П.</w:t>
            </w:r>
          </w:p>
        </w:tc>
      </w:tr>
    </w:tbl>
    <w:p w14:paraId="5225DC8C" w14:textId="77777777" w:rsidR="001C0CA8" w:rsidRPr="00B138F3" w:rsidRDefault="001C0CA8" w:rsidP="001C0CA8">
      <w:pPr>
        <w:widowControl w:val="0"/>
        <w:spacing w:after="160"/>
        <w:jc w:val="right"/>
        <w:rPr>
          <w:rFonts w:ascii="GHEA Grapalat" w:hAnsi="GHEA Grapalat" w:cs="Sylfaen"/>
          <w:b/>
        </w:rPr>
      </w:pPr>
    </w:p>
    <w:p w14:paraId="118ABF34" w14:textId="77777777" w:rsidR="001C0CA8" w:rsidRPr="00B138F3" w:rsidRDefault="001C0CA8" w:rsidP="001C0CA8">
      <w:pPr>
        <w:rPr>
          <w:rFonts w:ascii="GHEA Grapalat" w:hAnsi="GHEA Grapalat" w:cs="Sylfaen"/>
          <w:b/>
        </w:rPr>
      </w:pPr>
      <w:r w:rsidRPr="00B138F3">
        <w:rPr>
          <w:rFonts w:ascii="GHEA Grapalat" w:hAnsi="GHEA Grapalat" w:cs="Sylfaen"/>
          <w:b/>
        </w:rPr>
        <w:br w:type="page"/>
      </w:r>
    </w:p>
    <w:p w14:paraId="12D5E74A" w14:textId="77777777" w:rsidR="001C0CA8" w:rsidRPr="00B138F3" w:rsidRDefault="001C0CA8" w:rsidP="001C0CA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3316BA9B" w14:textId="77777777" w:rsidR="001C0CA8" w:rsidRPr="00B138F3" w:rsidRDefault="001C0CA8" w:rsidP="001C0CA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14:paraId="0A01930B" w14:textId="77777777" w:rsidR="001C0CA8" w:rsidRPr="00B138F3" w:rsidRDefault="001C0CA8" w:rsidP="001C0CA8">
      <w:pPr>
        <w:widowControl w:val="0"/>
        <w:tabs>
          <w:tab w:val="left" w:pos="360"/>
          <w:tab w:val="left" w:pos="540"/>
        </w:tabs>
        <w:spacing w:after="160"/>
        <w:jc w:val="center"/>
        <w:rPr>
          <w:rFonts w:ascii="GHEA Grapalat" w:hAnsi="GHEA Grapalat" w:cs="Sylfaen"/>
          <w:b/>
          <w:bCs/>
        </w:rPr>
      </w:pPr>
    </w:p>
    <w:p w14:paraId="7972D274" w14:textId="77777777" w:rsidR="001C0CA8" w:rsidRPr="00B138F3" w:rsidRDefault="001C0CA8" w:rsidP="001C0CA8">
      <w:pPr>
        <w:widowControl w:val="0"/>
        <w:spacing w:after="160"/>
        <w:jc w:val="center"/>
        <w:rPr>
          <w:rFonts w:ascii="GHEA Grapalat" w:hAnsi="GHEA Grapalat" w:cs="Sylfaen"/>
          <w:bCs/>
        </w:rPr>
      </w:pPr>
      <w:r w:rsidRPr="00B138F3">
        <w:rPr>
          <w:rFonts w:ascii="GHEA Grapalat" w:hAnsi="GHEA Grapalat"/>
        </w:rPr>
        <w:t>АКТ №———</w:t>
      </w:r>
    </w:p>
    <w:p w14:paraId="45009497" w14:textId="77777777" w:rsidR="001C0CA8" w:rsidRPr="00B138F3" w:rsidRDefault="001C0CA8" w:rsidP="001C0CA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425146C9" w14:textId="77777777" w:rsidR="001C0CA8" w:rsidRPr="00B138F3" w:rsidRDefault="001C0CA8" w:rsidP="001C0CA8">
      <w:pPr>
        <w:widowControl w:val="0"/>
        <w:tabs>
          <w:tab w:val="left" w:pos="360"/>
          <w:tab w:val="left" w:pos="540"/>
        </w:tabs>
        <w:spacing w:after="160"/>
        <w:jc w:val="center"/>
        <w:rPr>
          <w:rFonts w:ascii="GHEA Grapalat" w:hAnsi="GHEA Grapalat" w:cs="Sylfaen"/>
        </w:rPr>
      </w:pPr>
    </w:p>
    <w:p w14:paraId="4315765E" w14:textId="77777777" w:rsidR="001C0CA8" w:rsidRPr="00B138F3" w:rsidRDefault="001C0CA8" w:rsidP="001C0CA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296ADCD3" w14:textId="77777777" w:rsidR="001C0CA8" w:rsidRPr="00B138F3" w:rsidRDefault="001C0CA8" w:rsidP="001C0CA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03A65AFB" w14:textId="77777777" w:rsidR="001C0CA8" w:rsidRPr="00B138F3" w:rsidRDefault="001C0CA8" w:rsidP="001C0CA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1FFCF7DF" w14:textId="77777777" w:rsidR="001C0CA8" w:rsidRPr="00B138F3" w:rsidRDefault="001C0CA8" w:rsidP="001C0CA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46BDF1B0" w14:textId="77777777" w:rsidR="001C0CA8" w:rsidRPr="00B138F3" w:rsidRDefault="001C0CA8" w:rsidP="001C0CA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7FEDD84E" w14:textId="77777777" w:rsidR="001C0CA8" w:rsidRPr="00B138F3" w:rsidRDefault="001C0CA8" w:rsidP="001C0CA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629033B3" w14:textId="77777777" w:rsidR="001C0CA8" w:rsidRPr="00B138F3" w:rsidRDefault="001C0CA8" w:rsidP="001C0CA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C0CA8" w:rsidRPr="00B138F3" w14:paraId="46E3E4EF" w14:textId="77777777" w:rsidTr="00C873F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11C5489" w14:textId="77777777" w:rsidR="001C0CA8" w:rsidRPr="00B138F3" w:rsidRDefault="001C0CA8" w:rsidP="00C873FF">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1C0CA8" w:rsidRPr="00B138F3" w14:paraId="179CF4BD" w14:textId="77777777" w:rsidTr="00C873F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FD28482" w14:textId="77777777" w:rsidR="001C0CA8" w:rsidRPr="00B138F3" w:rsidRDefault="001C0CA8" w:rsidP="00C873FF">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A324758" w14:textId="77777777" w:rsidR="001C0CA8" w:rsidRPr="00B138F3" w:rsidRDefault="001C0CA8" w:rsidP="00C873FF">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5E7C5D3" w14:textId="77777777" w:rsidR="001C0CA8" w:rsidRPr="00B138F3" w:rsidRDefault="001C0CA8" w:rsidP="00C873FF">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1C0CA8" w:rsidRPr="00B138F3" w14:paraId="2911B75B" w14:textId="77777777" w:rsidTr="00C873F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B65BC44" w14:textId="77777777" w:rsidR="001C0CA8" w:rsidRPr="00B138F3" w:rsidRDefault="001C0CA8" w:rsidP="00C873FF">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8F47318" w14:textId="77777777" w:rsidR="001C0CA8" w:rsidRPr="00B138F3" w:rsidRDefault="001C0CA8" w:rsidP="00C873FF">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F012E6" w14:textId="77777777" w:rsidR="001C0CA8" w:rsidRPr="00B138F3" w:rsidRDefault="001C0CA8" w:rsidP="00C873FF">
            <w:pPr>
              <w:widowControl w:val="0"/>
              <w:spacing w:after="120"/>
              <w:jc w:val="center"/>
              <w:rPr>
                <w:rFonts w:ascii="GHEA Grapalat" w:hAnsi="GHEA Grapalat" w:cs="Sylfaen"/>
                <w:sz w:val="20"/>
                <w:szCs w:val="20"/>
              </w:rPr>
            </w:pPr>
          </w:p>
        </w:tc>
      </w:tr>
      <w:tr w:rsidR="001C0CA8" w:rsidRPr="00B138F3" w14:paraId="7A1966AA" w14:textId="77777777" w:rsidTr="00C873F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7B3E192" w14:textId="77777777" w:rsidR="001C0CA8" w:rsidRPr="00B138F3" w:rsidRDefault="001C0CA8" w:rsidP="00C873FF">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AE16AC4" w14:textId="77777777" w:rsidR="001C0CA8" w:rsidRPr="00B138F3" w:rsidRDefault="001C0CA8" w:rsidP="00C873FF">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C9BB0A" w14:textId="77777777" w:rsidR="001C0CA8" w:rsidRPr="00B138F3" w:rsidRDefault="001C0CA8" w:rsidP="00C873FF">
            <w:pPr>
              <w:widowControl w:val="0"/>
              <w:spacing w:after="120"/>
              <w:jc w:val="center"/>
              <w:rPr>
                <w:rFonts w:ascii="GHEA Grapalat" w:hAnsi="GHEA Grapalat" w:cs="Sylfaen"/>
                <w:sz w:val="20"/>
                <w:szCs w:val="20"/>
              </w:rPr>
            </w:pPr>
          </w:p>
        </w:tc>
      </w:tr>
    </w:tbl>
    <w:p w14:paraId="3B8487A9" w14:textId="77777777" w:rsidR="001C0CA8" w:rsidRPr="00B138F3" w:rsidRDefault="001C0CA8" w:rsidP="001C0CA8">
      <w:pPr>
        <w:widowControl w:val="0"/>
        <w:tabs>
          <w:tab w:val="left" w:pos="360"/>
          <w:tab w:val="left" w:pos="540"/>
        </w:tabs>
        <w:spacing w:after="160"/>
        <w:jc w:val="both"/>
        <w:rPr>
          <w:rFonts w:ascii="GHEA Grapalat" w:hAnsi="GHEA Grapalat" w:cs="Sylfaen"/>
        </w:rPr>
      </w:pPr>
    </w:p>
    <w:p w14:paraId="66553AA1" w14:textId="77777777" w:rsidR="001C0CA8" w:rsidRPr="00B138F3" w:rsidRDefault="001C0CA8" w:rsidP="001C0CA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6EB72354" w14:textId="77777777" w:rsidR="001C0CA8" w:rsidRDefault="001C0CA8" w:rsidP="001C0CA8">
      <w:pPr>
        <w:rPr>
          <w:rFonts w:ascii="GHEA Grapalat" w:hAnsi="GHEA Grapalat"/>
        </w:rPr>
      </w:pPr>
      <w:r>
        <w:rPr>
          <w:rFonts w:ascii="GHEA Grapalat" w:hAnsi="GHEA Grapalat"/>
        </w:rPr>
        <w:t xml:space="preserve">                                                       </w:t>
      </w:r>
    </w:p>
    <w:p w14:paraId="02D33C7D" w14:textId="77777777" w:rsidR="001C0CA8" w:rsidRPr="00B138F3" w:rsidRDefault="001C0CA8" w:rsidP="001C0CA8">
      <w:pPr>
        <w:rPr>
          <w:rFonts w:ascii="GHEA Grapalat" w:hAnsi="GHEA Grapalat"/>
          <w:lang w:val="en-US"/>
        </w:rPr>
      </w:pPr>
      <w:r>
        <w:rPr>
          <w:rFonts w:ascii="GHEA Grapalat" w:hAnsi="GHEA Grapalat"/>
        </w:rPr>
        <w:t xml:space="preserve">                                                          </w:t>
      </w:r>
      <w:r w:rsidRPr="00B138F3">
        <w:rPr>
          <w:rFonts w:ascii="GHEA Grapalat" w:hAnsi="GHEA Grapalat"/>
        </w:rPr>
        <w:t>СТОРОНЫ</w:t>
      </w:r>
    </w:p>
    <w:p w14:paraId="7CC43B55" w14:textId="77777777" w:rsidR="001C0CA8" w:rsidRPr="00B138F3" w:rsidRDefault="001C0CA8" w:rsidP="001C0CA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1C0CA8" w:rsidRPr="00B138F3" w14:paraId="585BF36B" w14:textId="77777777" w:rsidTr="00C873FF">
        <w:tc>
          <w:tcPr>
            <w:tcW w:w="4450" w:type="dxa"/>
          </w:tcPr>
          <w:p w14:paraId="0F25275E" w14:textId="77777777" w:rsidR="001C0CA8" w:rsidRPr="00B138F3" w:rsidRDefault="001C0CA8" w:rsidP="00C873FF">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1F63F287" w14:textId="77777777" w:rsidR="001C0CA8" w:rsidRPr="00B138F3" w:rsidRDefault="001C0CA8" w:rsidP="00C873FF">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5A96298F" w14:textId="77777777" w:rsidR="001C0CA8" w:rsidRPr="00B138F3" w:rsidRDefault="001C0CA8" w:rsidP="001C0CA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4DC53D0C" w14:textId="77777777" w:rsidR="001C0CA8" w:rsidRPr="00B138F3" w:rsidRDefault="001C0CA8" w:rsidP="001C0CA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C0CA8" w:rsidRPr="00B138F3" w14:paraId="43C57AB6" w14:textId="77777777" w:rsidTr="00C873FF">
        <w:trPr>
          <w:tblCellSpacing w:w="7" w:type="dxa"/>
          <w:jc w:val="center"/>
        </w:trPr>
        <w:tc>
          <w:tcPr>
            <w:tcW w:w="0" w:type="auto"/>
            <w:vAlign w:val="center"/>
          </w:tcPr>
          <w:p w14:paraId="22C3D6FE" w14:textId="77777777" w:rsidR="001C0CA8" w:rsidRPr="00B138F3" w:rsidRDefault="001C0CA8" w:rsidP="00C873FF">
            <w:pPr>
              <w:widowControl w:val="0"/>
              <w:jc w:val="center"/>
              <w:rPr>
                <w:rFonts w:ascii="GHEA Grapalat" w:hAnsi="GHEA Grapalat" w:cs="GHEA Grapalat"/>
              </w:rPr>
            </w:pPr>
            <w:r w:rsidRPr="00B138F3">
              <w:rPr>
                <w:rFonts w:ascii="GHEA Grapalat" w:hAnsi="GHEA Grapalat"/>
              </w:rPr>
              <w:t xml:space="preserve">___________________________ </w:t>
            </w:r>
          </w:p>
          <w:p w14:paraId="4E1B9BC0" w14:textId="77777777" w:rsidR="001C0CA8" w:rsidRPr="00B138F3" w:rsidRDefault="001C0CA8" w:rsidP="00C873FF">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1432E78C" w14:textId="77777777" w:rsidR="001C0CA8" w:rsidRPr="00B138F3" w:rsidRDefault="001C0CA8" w:rsidP="00C873FF">
            <w:pPr>
              <w:widowControl w:val="0"/>
              <w:jc w:val="center"/>
              <w:rPr>
                <w:rFonts w:ascii="GHEA Grapalat" w:hAnsi="GHEA Grapalat" w:cs="GHEA Grapalat"/>
              </w:rPr>
            </w:pPr>
            <w:r w:rsidRPr="00B138F3">
              <w:rPr>
                <w:rFonts w:ascii="GHEA Grapalat" w:hAnsi="GHEA Grapalat"/>
              </w:rPr>
              <w:t>___________________________</w:t>
            </w:r>
          </w:p>
          <w:p w14:paraId="7FE9B4AE" w14:textId="77777777" w:rsidR="001C0CA8" w:rsidRPr="00B138F3" w:rsidRDefault="001C0CA8" w:rsidP="00C873FF">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1C0CA8" w:rsidRPr="00B138F3" w14:paraId="2B209143" w14:textId="77777777" w:rsidTr="00C873FF">
        <w:trPr>
          <w:tblCellSpacing w:w="7" w:type="dxa"/>
          <w:jc w:val="center"/>
        </w:trPr>
        <w:tc>
          <w:tcPr>
            <w:tcW w:w="0" w:type="auto"/>
            <w:vAlign w:val="center"/>
          </w:tcPr>
          <w:p w14:paraId="0A016991" w14:textId="77777777" w:rsidR="001C0CA8" w:rsidRPr="00B138F3" w:rsidRDefault="001C0CA8" w:rsidP="00C873FF">
            <w:pPr>
              <w:widowControl w:val="0"/>
              <w:jc w:val="center"/>
              <w:rPr>
                <w:rFonts w:ascii="GHEA Grapalat" w:hAnsi="GHEA Grapalat" w:cs="GHEA Grapalat"/>
              </w:rPr>
            </w:pPr>
            <w:r w:rsidRPr="00B138F3">
              <w:rPr>
                <w:rFonts w:ascii="GHEA Grapalat" w:hAnsi="GHEA Grapalat"/>
              </w:rPr>
              <w:t xml:space="preserve">___________________________ </w:t>
            </w:r>
          </w:p>
          <w:p w14:paraId="733BA428" w14:textId="77777777" w:rsidR="001C0CA8" w:rsidRPr="00B138F3" w:rsidRDefault="001C0CA8" w:rsidP="00C873FF">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5215937B" w14:textId="77777777" w:rsidR="001C0CA8" w:rsidRPr="00B138F3" w:rsidRDefault="001C0CA8" w:rsidP="00C873FF">
            <w:pPr>
              <w:widowControl w:val="0"/>
              <w:jc w:val="center"/>
              <w:rPr>
                <w:rFonts w:ascii="GHEA Grapalat" w:hAnsi="GHEA Grapalat" w:cs="GHEA Grapalat"/>
              </w:rPr>
            </w:pPr>
            <w:r w:rsidRPr="00B138F3">
              <w:rPr>
                <w:rFonts w:ascii="GHEA Grapalat" w:hAnsi="GHEA Grapalat"/>
              </w:rPr>
              <w:t>___________________________</w:t>
            </w:r>
          </w:p>
          <w:p w14:paraId="20C7C6C1" w14:textId="77777777" w:rsidR="001C0CA8" w:rsidRPr="00B138F3" w:rsidRDefault="001C0CA8" w:rsidP="00C873FF">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1B718531" w14:textId="77777777" w:rsidR="001C0CA8" w:rsidRPr="00B138F3" w:rsidRDefault="001C0CA8" w:rsidP="001C0CA8">
      <w:pPr>
        <w:widowControl w:val="0"/>
        <w:spacing w:after="160"/>
        <w:ind w:left="-142" w:firstLine="142"/>
        <w:jc w:val="center"/>
        <w:rPr>
          <w:rFonts w:ascii="GHEA Grapalat" w:hAnsi="GHEA Grapalat" w:cs="Sylfaen"/>
          <w:b/>
        </w:rPr>
      </w:pPr>
    </w:p>
    <w:p w14:paraId="333DAE90" w14:textId="7BA050C8" w:rsidR="00480373" w:rsidRDefault="00480373"/>
    <w:sectPr w:rsidR="0048037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4F0D3" w14:textId="77777777" w:rsidR="00B957CA" w:rsidRDefault="00B957CA" w:rsidP="001C0CA8">
      <w:r>
        <w:separator/>
      </w:r>
    </w:p>
  </w:endnote>
  <w:endnote w:type="continuationSeparator" w:id="0">
    <w:p w14:paraId="2A83D42A" w14:textId="77777777" w:rsidR="00B957CA" w:rsidRDefault="00B957CA" w:rsidP="001C0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inheri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18FE603B" w14:textId="77777777" w:rsidR="001C0CA8" w:rsidRPr="00C861E9" w:rsidRDefault="001C0CA8">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110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9DBB7" w14:textId="77777777" w:rsidR="00B957CA" w:rsidRDefault="00B957CA" w:rsidP="001C0CA8">
      <w:r>
        <w:separator/>
      </w:r>
    </w:p>
  </w:footnote>
  <w:footnote w:type="continuationSeparator" w:id="0">
    <w:p w14:paraId="6A42D59B" w14:textId="77777777" w:rsidR="00B957CA" w:rsidRDefault="00B957CA" w:rsidP="001C0CA8">
      <w:r>
        <w:continuationSeparator/>
      </w:r>
    </w:p>
  </w:footnote>
  <w:footnote w:id="1">
    <w:p w14:paraId="6D0F7813" w14:textId="77777777" w:rsidR="001C0CA8" w:rsidRPr="00ED3BA4" w:rsidRDefault="001C0CA8" w:rsidP="001C0CA8">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BMAPDzB</w:t>
      </w:r>
      <w:proofErr w:type="spellEnd"/>
      <w:r w:rsidRPr="00ED3BA4">
        <w:rPr>
          <w:rFonts w:ascii="GHEA Grapalat" w:hAnsi="GHEA Grapalat"/>
          <w:i/>
        </w:rPr>
        <w:t>", соответственно словами  "</w:t>
      </w:r>
      <w:proofErr w:type="spellStart"/>
      <w:r w:rsidRPr="00ED3BA4">
        <w:rPr>
          <w:rFonts w:ascii="GHEA Grapalat" w:hAnsi="GHEA Grapalat"/>
          <w:i/>
        </w:rPr>
        <w:t>GHAPDzB</w:t>
      </w:r>
      <w:proofErr w:type="spellEnd"/>
      <w:r w:rsidRPr="00ED3BA4">
        <w:rPr>
          <w:rFonts w:ascii="GHEA Grapalat" w:hAnsi="GHEA Grapalat"/>
          <w:i/>
        </w:rPr>
        <w:t>" и "</w:t>
      </w:r>
      <w:proofErr w:type="spellStart"/>
      <w:r w:rsidRPr="00ED3BA4">
        <w:rPr>
          <w:rFonts w:ascii="GHEA Grapalat" w:hAnsi="GHEA Grapalat"/>
          <w:i/>
        </w:rPr>
        <w:t>HMAAPDzB</w:t>
      </w:r>
      <w:proofErr w:type="spellEnd"/>
      <w:r w:rsidRPr="00ED3BA4">
        <w:rPr>
          <w:rFonts w:ascii="GHEA Grapalat" w:hAnsi="GHEA Grapalat"/>
          <w:i/>
        </w:rPr>
        <w:t>",</w:t>
      </w:r>
    </w:p>
  </w:footnote>
  <w:footnote w:id="2">
    <w:p w14:paraId="057E517D" w14:textId="77777777" w:rsidR="001C0CA8" w:rsidRPr="008842CE" w:rsidRDefault="001C0CA8" w:rsidP="001C0CA8">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5A08E121" w14:textId="77777777" w:rsidR="001C0CA8" w:rsidRPr="00541313" w:rsidRDefault="001C0CA8" w:rsidP="001C0CA8">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 xml:space="preserve">7-й раздел первой части </w:t>
      </w:r>
      <w:proofErr w:type="gramStart"/>
      <w:r w:rsidRPr="002D6A4F">
        <w:rPr>
          <w:rFonts w:ascii="GHEA Grapalat" w:hAnsi="GHEA Grapalat"/>
          <w:i/>
          <w:sz w:val="20"/>
          <w:szCs w:val="20"/>
        </w:rPr>
        <w:t>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w:t>
      </w:r>
      <w:proofErr w:type="gramEnd"/>
      <w:r w:rsidRPr="00D3436F">
        <w:rPr>
          <w:rFonts w:ascii="GHEA Grapalat" w:hAnsi="GHEA Grapalat"/>
          <w:i/>
          <w:sz w:val="20"/>
          <w:szCs w:val="20"/>
        </w:rPr>
        <w:t xml:space="preserve"> из приглашения, если </w:t>
      </w:r>
      <w:r w:rsidRPr="00541313">
        <w:rPr>
          <w:rFonts w:ascii="GHEA Grapalat" w:hAnsi="GHEA Grapalat"/>
          <w:i/>
          <w:sz w:val="20"/>
          <w:szCs w:val="20"/>
        </w:rPr>
        <w:t>:</w:t>
      </w:r>
    </w:p>
    <w:p w14:paraId="21B19C16" w14:textId="77777777" w:rsidR="001C0CA8" w:rsidRPr="00DB4FE3" w:rsidRDefault="001C0CA8" w:rsidP="001C0CA8">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14:paraId="35BDBD74" w14:textId="77777777" w:rsidR="001C0CA8" w:rsidRPr="00DB4FE3" w:rsidRDefault="001C0CA8" w:rsidP="001C0CA8">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14:paraId="4B19CD3A" w14:textId="77777777" w:rsidR="001C0CA8" w:rsidRDefault="001C0CA8" w:rsidP="001C0CA8">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14:paraId="37E30BDA" w14:textId="77777777" w:rsidR="001C0CA8" w:rsidRPr="00D3436F" w:rsidRDefault="001C0CA8" w:rsidP="001C0CA8">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proofErr w:type="gramStart"/>
      <w:r>
        <w:rPr>
          <w:rFonts w:ascii="GHEA Grapalat" w:hAnsi="GHEA Grapalat"/>
          <w:i/>
          <w:sz w:val="20"/>
          <w:szCs w:val="20"/>
        </w:rPr>
        <w:t>и  соответствующие</w:t>
      </w:r>
      <w:proofErr w:type="gramEnd"/>
      <w:r>
        <w:rPr>
          <w:rFonts w:ascii="GHEA Grapalat" w:hAnsi="GHEA Grapalat"/>
          <w:i/>
          <w:sz w:val="20"/>
          <w:szCs w:val="20"/>
        </w:rPr>
        <w:t xml:space="preserve"> к ним ссылки.</w:t>
      </w:r>
    </w:p>
    <w:p w14:paraId="1C4A859C" w14:textId="77777777" w:rsidR="001C0CA8" w:rsidRPr="008842CE" w:rsidRDefault="001C0CA8" w:rsidP="001C0CA8">
      <w:pPr>
        <w:pStyle w:val="FootnoteText"/>
        <w:widowControl w:val="0"/>
        <w:jc w:val="both"/>
        <w:rPr>
          <w:rFonts w:ascii="GHEA Grapalat" w:hAnsi="GHEA Grapalat"/>
          <w:lang w:val="af-ZA"/>
        </w:rPr>
      </w:pPr>
    </w:p>
    <w:p w14:paraId="71F47C39" w14:textId="77777777" w:rsidR="001C0CA8" w:rsidRPr="008842CE" w:rsidRDefault="001C0CA8" w:rsidP="001C0CA8">
      <w:pPr>
        <w:pStyle w:val="FootnoteText"/>
        <w:widowControl w:val="0"/>
        <w:jc w:val="both"/>
        <w:rPr>
          <w:rFonts w:ascii="GHEA Grapalat" w:hAnsi="GHEA Grapalat"/>
          <w:lang w:val="af-ZA"/>
        </w:rPr>
      </w:pPr>
    </w:p>
  </w:footnote>
  <w:footnote w:id="4">
    <w:p w14:paraId="4B4E8CA5" w14:textId="77777777" w:rsidR="001C0CA8" w:rsidRPr="00CD6B60" w:rsidRDefault="001C0CA8" w:rsidP="001C0C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1F766C30" w14:textId="77777777" w:rsidR="001C0CA8" w:rsidRPr="00CD6B60" w:rsidRDefault="001C0CA8" w:rsidP="001C0C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proofErr w:type="gramStart"/>
      <w:r w:rsidRPr="00CD6B60">
        <w:rPr>
          <w:rFonts w:ascii="GHEA Grapalat" w:hAnsi="GHEA Grapalat"/>
          <w:i/>
          <w:sz w:val="20"/>
          <w:szCs w:val="20"/>
        </w:rPr>
        <w:t>процедуру.Разъяснение</w:t>
      </w:r>
      <w:proofErr w:type="spellEnd"/>
      <w:proofErr w:type="gram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D21238A" w14:textId="77777777" w:rsidR="001C0CA8" w:rsidRPr="00CD6B60" w:rsidRDefault="001C0CA8" w:rsidP="001C0C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B5D1E28" w14:textId="77777777" w:rsidR="001C0CA8" w:rsidRPr="00CD6B60" w:rsidRDefault="001C0CA8" w:rsidP="001C0C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5E5AA0C6" w14:textId="77777777" w:rsidR="001C0CA8" w:rsidRPr="00CA2B01" w:rsidRDefault="001C0CA8" w:rsidP="001C0CA8">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55D6A744" w14:textId="77777777" w:rsidR="001C0CA8" w:rsidRPr="00CA2B01" w:rsidRDefault="001C0CA8" w:rsidP="001C0CA8">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26DBC5A7" w14:textId="77777777" w:rsidR="001C0CA8" w:rsidRPr="00CA2B01" w:rsidRDefault="001C0CA8" w:rsidP="001C0CA8">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14:paraId="583A6B5D" w14:textId="77777777" w:rsidR="001C0CA8" w:rsidRPr="005D5092" w:rsidRDefault="001C0CA8" w:rsidP="001C0CA8">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5435A481" w14:textId="77777777" w:rsidR="001C0CA8" w:rsidRPr="0034222E" w:rsidDel="00932115" w:rsidRDefault="001C0CA8" w:rsidP="001C0CA8">
      <w:pPr>
        <w:pStyle w:val="FootnoteText"/>
        <w:jc w:val="both"/>
        <w:rPr>
          <w:del w:id="4"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14:paraId="28F4BAE9" w14:textId="77777777" w:rsidR="001C0CA8" w:rsidRPr="00D3436F" w:rsidRDefault="001C0CA8" w:rsidP="001C0CA8">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4FB35283" w14:textId="77777777" w:rsidR="001C0CA8" w:rsidRPr="000811C1" w:rsidRDefault="001C0CA8" w:rsidP="001C0CA8">
      <w:pPr>
        <w:pStyle w:val="FootnoteText"/>
        <w:rPr>
          <w:rFonts w:asciiTheme="minorHAnsi" w:hAnsiTheme="minorHAnsi"/>
        </w:rPr>
      </w:pPr>
    </w:p>
  </w:footnote>
  <w:footnote w:id="8">
    <w:p w14:paraId="2D714B93" w14:textId="77777777" w:rsidR="001C0CA8" w:rsidRDefault="001C0CA8" w:rsidP="001C0CA8">
      <w:pPr>
        <w:pStyle w:val="FootnoteText"/>
        <w:jc w:val="both"/>
        <w:rPr>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6E6D1407" w14:textId="77777777" w:rsidR="001C0CA8" w:rsidRDefault="001C0CA8" w:rsidP="001C0CA8">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69A63146" w14:textId="77777777" w:rsidR="001C0CA8" w:rsidRPr="00EE76ED" w:rsidRDefault="001C0CA8" w:rsidP="001C0CA8">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14:paraId="27BD3774" w14:textId="77777777" w:rsidR="001C0CA8" w:rsidRPr="002C2499" w:rsidRDefault="001C0CA8" w:rsidP="001C0CA8">
      <w:pPr>
        <w:pStyle w:val="FootnoteText"/>
        <w:jc w:val="both"/>
      </w:pPr>
    </w:p>
    <w:p w14:paraId="21051BA2" w14:textId="77777777" w:rsidR="001C0CA8" w:rsidRPr="000811C1" w:rsidRDefault="001C0CA8" w:rsidP="001C0CA8">
      <w:pPr>
        <w:pStyle w:val="FootnoteText"/>
        <w:rPr>
          <w:rFonts w:asciiTheme="minorHAnsi" w:hAnsiTheme="minorHAnsi"/>
        </w:rPr>
      </w:pPr>
    </w:p>
  </w:footnote>
  <w:footnote w:id="9">
    <w:p w14:paraId="4E640CDB" w14:textId="77777777" w:rsidR="001C0CA8" w:rsidRPr="008842CE" w:rsidRDefault="001C0CA8" w:rsidP="001C0CA8">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F4E0C7D" w14:textId="77777777" w:rsidR="001C0CA8" w:rsidRPr="000811C1" w:rsidRDefault="001C0CA8" w:rsidP="001C0CA8">
      <w:pPr>
        <w:pStyle w:val="FootnoteText"/>
        <w:rPr>
          <w:lang w:val="af-ZA"/>
        </w:rPr>
      </w:pPr>
    </w:p>
  </w:footnote>
  <w:footnote w:id="10">
    <w:p w14:paraId="20421CEF" w14:textId="77777777" w:rsidR="001C0CA8" w:rsidRDefault="001C0CA8" w:rsidP="001C0CA8">
      <w:pPr>
        <w:pStyle w:val="FootnoteText"/>
        <w:jc w:val="both"/>
        <w:rPr>
          <w:rFonts w:ascii="GHEA Grapalat" w:hAnsi="GHEA Grapalat"/>
          <w:i/>
          <w:lang w:val="hy-AM"/>
        </w:rPr>
      </w:pPr>
    </w:p>
    <w:p w14:paraId="235CCAAD" w14:textId="77777777" w:rsidR="001C0CA8" w:rsidRPr="002227A9" w:rsidRDefault="001C0CA8" w:rsidP="001C0CA8">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14:paraId="39D81E1F" w14:textId="77777777" w:rsidR="001C0CA8" w:rsidRPr="00636142" w:rsidRDefault="001C0CA8" w:rsidP="001C0CA8">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33086BD8" w14:textId="77777777" w:rsidR="001C0CA8" w:rsidRPr="0092041F" w:rsidRDefault="001C0CA8" w:rsidP="001C0CA8">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651E1C7A" w14:textId="77777777" w:rsidR="001C0CA8" w:rsidRPr="0092041F" w:rsidRDefault="001C0CA8" w:rsidP="001C0CA8">
      <w:pPr>
        <w:pStyle w:val="FootnoteText"/>
        <w:jc w:val="both"/>
        <w:rPr>
          <w:rFonts w:ascii="GHEA Grapalat" w:hAnsi="GHEA Grapalat"/>
          <w:i/>
        </w:rPr>
      </w:pPr>
    </w:p>
  </w:footnote>
  <w:footnote w:id="11">
    <w:p w14:paraId="4F375A72" w14:textId="77777777" w:rsidR="001C0CA8" w:rsidRPr="004A4643" w:rsidRDefault="001C0CA8" w:rsidP="001C0CA8">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14:paraId="1995B75C" w14:textId="77777777" w:rsidR="001C0CA8" w:rsidRPr="008E4439" w:rsidRDefault="001C0CA8" w:rsidP="001C0CA8">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FA80623" w14:textId="77777777" w:rsidR="001C0CA8" w:rsidRPr="000811C1" w:rsidRDefault="001C0CA8" w:rsidP="001C0CA8">
      <w:pPr>
        <w:pStyle w:val="FootnoteText"/>
        <w:rPr>
          <w:rFonts w:ascii="Sylfaen" w:hAnsi="Sylfaen"/>
          <w:sz w:val="18"/>
          <w:szCs w:val="18"/>
        </w:rPr>
      </w:pPr>
    </w:p>
  </w:footnote>
  <w:footnote w:id="13">
    <w:p w14:paraId="0C002BA8" w14:textId="77777777" w:rsidR="001C0CA8" w:rsidRPr="00A31673" w:rsidRDefault="001C0CA8" w:rsidP="001C0CA8">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7D9795AF" w14:textId="77777777" w:rsidR="001C0CA8" w:rsidRPr="00DE7706" w:rsidRDefault="001C0CA8" w:rsidP="001C0CA8">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14:paraId="785313BA" w14:textId="77777777" w:rsidR="001C0CA8" w:rsidRPr="008416BA" w:rsidRDefault="001C0CA8" w:rsidP="001C0CA8">
      <w:pPr>
        <w:pStyle w:val="FootnoteText"/>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628C4E7" w14:textId="77777777" w:rsidR="001C0CA8" w:rsidRDefault="001C0CA8" w:rsidP="001C0CA8">
      <w:pPr>
        <w:jc w:val="both"/>
      </w:pPr>
    </w:p>
    <w:p w14:paraId="05168EFD" w14:textId="77777777" w:rsidR="001C0CA8" w:rsidRPr="008B70EB" w:rsidRDefault="001C0CA8" w:rsidP="001C0CA8">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4D7834CF" w14:textId="77777777" w:rsidR="001C0CA8" w:rsidRPr="008B70EB" w:rsidRDefault="001C0CA8" w:rsidP="001C0CA8">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178ECC2F" w14:textId="77777777" w:rsidR="001C0CA8" w:rsidRPr="008B70EB" w:rsidRDefault="001C0CA8" w:rsidP="001C0CA8">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5C3BD887" w14:textId="77777777" w:rsidR="001C0CA8" w:rsidRDefault="001C0CA8" w:rsidP="001C0CA8">
      <w:pPr>
        <w:jc w:val="both"/>
        <w:rPr>
          <w:rFonts w:asciiTheme="minorHAnsi" w:hAnsiTheme="minorHAnsi"/>
          <w:lang w:val="af-ZA"/>
        </w:rPr>
      </w:pPr>
    </w:p>
  </w:footnote>
  <w:footnote w:id="16">
    <w:p w14:paraId="4B413307" w14:textId="77777777" w:rsidR="001C0CA8" w:rsidRPr="00D3436F" w:rsidRDefault="001C0CA8" w:rsidP="001C0CA8">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1F4F7F98" w14:textId="77777777" w:rsidR="001C0CA8" w:rsidRPr="00D3436F" w:rsidRDefault="001C0CA8" w:rsidP="001C0CA8">
      <w:pPr>
        <w:pStyle w:val="FootnoteText"/>
        <w:rPr>
          <w:lang w:val="es-ES"/>
        </w:rPr>
      </w:pPr>
    </w:p>
  </w:footnote>
  <w:footnote w:id="17">
    <w:p w14:paraId="16CFC9D3" w14:textId="77777777" w:rsidR="001C0CA8" w:rsidRPr="008842CE" w:rsidRDefault="001C0CA8" w:rsidP="001C0CA8">
      <w:pPr>
        <w:pStyle w:val="FootnoteText"/>
        <w:jc w:val="both"/>
      </w:pPr>
    </w:p>
  </w:footnote>
  <w:footnote w:id="18">
    <w:p w14:paraId="4275E22D" w14:textId="77777777" w:rsidR="001C0CA8" w:rsidRPr="008842CE" w:rsidRDefault="001C0CA8" w:rsidP="001C0CA8">
      <w:pPr>
        <w:pStyle w:val="FootnoteText"/>
        <w:jc w:val="both"/>
      </w:pPr>
    </w:p>
  </w:footnote>
  <w:footnote w:id="19">
    <w:p w14:paraId="34590080" w14:textId="77777777" w:rsidR="001C0CA8" w:rsidRDefault="001C0CA8" w:rsidP="001C0CA8">
      <w:pPr>
        <w:pStyle w:val="FootnoteText"/>
        <w:widowControl w:val="0"/>
        <w:jc w:val="both"/>
        <w:rPr>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5574EF3D" w14:textId="77777777" w:rsidR="001C0CA8" w:rsidRPr="00F21C0D" w:rsidRDefault="001C0CA8" w:rsidP="001C0CA8">
      <w:pPr>
        <w:pStyle w:val="FootnoteText"/>
        <w:widowControl w:val="0"/>
        <w:jc w:val="both"/>
        <w:rPr>
          <w:lang w:val="hy-AM"/>
        </w:rPr>
      </w:pPr>
    </w:p>
  </w:footnote>
  <w:footnote w:id="20">
    <w:p w14:paraId="020ACE9B" w14:textId="77777777" w:rsidR="001C0CA8" w:rsidRDefault="001C0CA8" w:rsidP="001C0CA8">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73A4C2CF" w14:textId="77777777" w:rsidR="001C0CA8" w:rsidRDefault="001C0CA8" w:rsidP="001C0CA8">
      <w:pPr>
        <w:pStyle w:val="FootnoteText"/>
        <w:widowControl w:val="0"/>
        <w:jc w:val="both"/>
        <w:rPr>
          <w:rFonts w:ascii="GHEA Grapalat" w:hAnsi="GHEA Grapalat"/>
          <w:i/>
        </w:rPr>
      </w:pPr>
    </w:p>
    <w:p w14:paraId="12D26961" w14:textId="77777777" w:rsidR="001C0CA8" w:rsidRDefault="001C0CA8" w:rsidP="001C0CA8">
      <w:pPr>
        <w:pStyle w:val="FootnoteText"/>
        <w:widowControl w:val="0"/>
        <w:jc w:val="both"/>
        <w:rPr>
          <w:rFonts w:ascii="GHEA Grapalat" w:hAnsi="GHEA Grapalat"/>
          <w:i/>
        </w:rPr>
      </w:pPr>
    </w:p>
    <w:p w14:paraId="2D21611E" w14:textId="77777777" w:rsidR="001C0CA8" w:rsidRPr="00EB336B" w:rsidRDefault="001C0CA8" w:rsidP="001C0CA8">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74977C2F" w14:textId="77777777" w:rsidR="001C0CA8" w:rsidRPr="00D3436F" w:rsidRDefault="001C0CA8" w:rsidP="001C0CA8">
      <w:pPr>
        <w:pStyle w:val="FootnoteText"/>
        <w:rPr>
          <w:lang w:val="hy-AM"/>
        </w:rPr>
      </w:pPr>
    </w:p>
  </w:footnote>
  <w:footnote w:id="21">
    <w:p w14:paraId="7284116E" w14:textId="77777777" w:rsidR="001C0CA8" w:rsidRPr="008842CE" w:rsidRDefault="001C0CA8" w:rsidP="001C0CA8">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4F9D9AA0" w14:textId="77777777" w:rsidR="001C0CA8" w:rsidRPr="00E85250" w:rsidRDefault="001C0CA8" w:rsidP="001C0CA8">
      <w:pPr>
        <w:widowControl w:val="0"/>
        <w:spacing w:after="160" w:line="360" w:lineRule="auto"/>
        <w:ind w:firstLine="709"/>
        <w:jc w:val="both"/>
        <w:rPr>
          <w:rFonts w:ascii="GHEA Grapalat" w:hAnsi="GHEA Grapalat"/>
          <w:lang w:val="hy-AM"/>
        </w:rPr>
      </w:pPr>
    </w:p>
    <w:p w14:paraId="6C41DB17" w14:textId="77777777" w:rsidR="001C0CA8" w:rsidRPr="00D3436F" w:rsidRDefault="001C0CA8" w:rsidP="001C0CA8">
      <w:pPr>
        <w:pStyle w:val="FootnoteText"/>
        <w:rPr>
          <w:lang w:val="hy-AM"/>
        </w:rPr>
      </w:pPr>
    </w:p>
  </w:footnote>
  <w:footnote w:id="22">
    <w:p w14:paraId="357F01EF" w14:textId="77777777" w:rsidR="001C0CA8" w:rsidRPr="00402BC3" w:rsidRDefault="001C0CA8" w:rsidP="001C0CA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6479FBF9" w14:textId="77777777" w:rsidR="001C0CA8" w:rsidRPr="00552088" w:rsidRDefault="001C0CA8" w:rsidP="001C0CA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6C46A9B" w14:textId="77777777" w:rsidR="001C0CA8" w:rsidRPr="00D3436F" w:rsidRDefault="001C0CA8" w:rsidP="001C0CA8">
      <w:pPr>
        <w:pStyle w:val="FootnoteText"/>
        <w:rPr>
          <w:lang w:val="hy-AM"/>
        </w:rPr>
      </w:pPr>
    </w:p>
  </w:footnote>
  <w:footnote w:id="23">
    <w:p w14:paraId="283A8C69" w14:textId="77777777" w:rsidR="001C0CA8" w:rsidRPr="008842CE" w:rsidRDefault="001C0CA8" w:rsidP="001C0CA8">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69295249" w14:textId="77777777" w:rsidR="001C0CA8" w:rsidRPr="00D3436F" w:rsidRDefault="001C0CA8" w:rsidP="001C0CA8">
      <w:pPr>
        <w:pStyle w:val="FootnoteText"/>
        <w:rPr>
          <w:lang w:val="hy-AM"/>
        </w:rPr>
      </w:pPr>
    </w:p>
  </w:footnote>
  <w:footnote w:id="24">
    <w:p w14:paraId="7146B8EC" w14:textId="77777777" w:rsidR="001C0CA8" w:rsidRPr="00D3436F" w:rsidRDefault="001C0CA8" w:rsidP="001C0CA8">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14:paraId="41311FFC" w14:textId="77777777" w:rsidR="001C0CA8" w:rsidRPr="008842CE" w:rsidRDefault="001C0CA8" w:rsidP="001C0CA8">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4A4CFE8" w14:textId="77777777" w:rsidR="001C0CA8" w:rsidRPr="00D3436F" w:rsidRDefault="001C0CA8" w:rsidP="001C0CA8">
      <w:pPr>
        <w:pStyle w:val="FootnoteText"/>
        <w:rPr>
          <w:lang w:val="hy-AM"/>
        </w:rPr>
      </w:pPr>
    </w:p>
  </w:footnote>
  <w:footnote w:id="26">
    <w:p w14:paraId="11C8A417" w14:textId="77777777" w:rsidR="001C0CA8" w:rsidRPr="008842CE" w:rsidRDefault="001C0CA8" w:rsidP="001C0CA8">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594BD1A8" w14:textId="77777777" w:rsidR="001C0CA8" w:rsidRPr="008842CE" w:rsidRDefault="001C0CA8" w:rsidP="001C0CA8">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4CB708ED" w14:textId="77777777" w:rsidR="001C0CA8" w:rsidRPr="00D3436F" w:rsidRDefault="001C0CA8" w:rsidP="001C0CA8">
      <w:pPr>
        <w:pStyle w:val="FootnoteText"/>
        <w:rPr>
          <w:lang w:val="hy-AM"/>
        </w:rPr>
      </w:pPr>
    </w:p>
  </w:footnote>
  <w:footnote w:id="27">
    <w:p w14:paraId="24DE3F58" w14:textId="77777777" w:rsidR="001C0CA8" w:rsidRPr="00E861BF" w:rsidRDefault="001C0CA8" w:rsidP="001C0CA8">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w:t>
      </w:r>
      <w:proofErr w:type="gramStart"/>
      <w:r w:rsidRPr="008842CE">
        <w:rPr>
          <w:rFonts w:ascii="GHEA Grapalat" w:hAnsi="GHEA Grapalat"/>
          <w:i/>
        </w:rPr>
        <w:t>срок..</w:t>
      </w:r>
      <w:proofErr w:type="gramEnd"/>
    </w:p>
  </w:footnote>
  <w:footnote w:id="28">
    <w:p w14:paraId="7D30E53D" w14:textId="77777777" w:rsidR="001C0CA8" w:rsidRPr="00C84B20" w:rsidRDefault="001C0CA8" w:rsidP="001C0CA8">
      <w:pPr>
        <w:pStyle w:val="FootnoteText"/>
        <w:widowControl w:val="0"/>
        <w:jc w:val="both"/>
        <w:rPr>
          <w:rFonts w:ascii="GHEA Grapalat" w:hAnsi="GHEA Grapalat"/>
          <w:i/>
        </w:rPr>
      </w:pPr>
      <w:r w:rsidRPr="00C84B20">
        <w:rPr>
          <w:rFonts w:ascii="GHEA Grapalat" w:hAnsi="GHEA Grapalat"/>
          <w:i/>
        </w:rPr>
        <w:t>*</w:t>
      </w:r>
      <w:proofErr w:type="gramStart"/>
      <w:r w:rsidRPr="00C84B20">
        <w:rPr>
          <w:rFonts w:ascii="GHEA Grapalat" w:hAnsi="GHEA Grapalat"/>
          <w:i/>
        </w:rPr>
        <w:t>*  Если</w:t>
      </w:r>
      <w:proofErr w:type="gramEnd"/>
      <w:r w:rsidRPr="00C84B20">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57D73FEF" w14:textId="77777777" w:rsidR="001C0CA8" w:rsidRDefault="001C0CA8" w:rsidP="001C0CA8">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77BC8784" w14:textId="77777777" w:rsidR="001C0CA8" w:rsidRPr="00E861BF" w:rsidRDefault="001C0CA8" w:rsidP="001C0CA8">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9">
    <w:p w14:paraId="16A7CF0A" w14:textId="77777777" w:rsidR="001C0CA8" w:rsidRPr="00E861BF" w:rsidRDefault="001C0CA8" w:rsidP="001C0CA8">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30">
    <w:p w14:paraId="3EBE5E51" w14:textId="77777777" w:rsidR="001C0CA8" w:rsidRPr="008842CE" w:rsidRDefault="001C0CA8" w:rsidP="001C0CA8">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31">
    <w:p w14:paraId="28351F4C" w14:textId="77777777" w:rsidR="001C0CA8" w:rsidRPr="008842CE" w:rsidRDefault="001C0CA8" w:rsidP="001C0CA8">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6"/>
  </w:num>
  <w:num w:numId="23">
    <w:abstractNumId w:val="17"/>
  </w:num>
  <w:num w:numId="24">
    <w:abstractNumId w:val="10"/>
  </w:num>
  <w:num w:numId="25">
    <w:abstractNumId w:val="3"/>
  </w:num>
  <w:num w:numId="26">
    <w:abstractNumId w:val="2"/>
  </w:num>
  <w:num w:numId="27">
    <w:abstractNumId w:val="0"/>
  </w:num>
  <w:num w:numId="28">
    <w:abstractNumId w:val="8"/>
  </w:num>
  <w:num w:numId="29">
    <w:abstractNumId w:val="24"/>
  </w:num>
  <w:num w:numId="30">
    <w:abstractNumId w:val="21"/>
  </w:num>
  <w:num w:numId="31">
    <w:abstractNumId w:val="22"/>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947"/>
    <w:rsid w:val="00036D82"/>
    <w:rsid w:val="0006040E"/>
    <w:rsid w:val="000676E8"/>
    <w:rsid w:val="000843D2"/>
    <w:rsid w:val="000A7D3A"/>
    <w:rsid w:val="000B0962"/>
    <w:rsid w:val="00124AE0"/>
    <w:rsid w:val="00162356"/>
    <w:rsid w:val="0018392E"/>
    <w:rsid w:val="00183C6D"/>
    <w:rsid w:val="00190049"/>
    <w:rsid w:val="001946E6"/>
    <w:rsid w:val="001A47FA"/>
    <w:rsid w:val="001A5A0B"/>
    <w:rsid w:val="001C0CA8"/>
    <w:rsid w:val="001C7771"/>
    <w:rsid w:val="00263557"/>
    <w:rsid w:val="00276A80"/>
    <w:rsid w:val="00281DD6"/>
    <w:rsid w:val="002C0C3D"/>
    <w:rsid w:val="002C64B7"/>
    <w:rsid w:val="002D4D4F"/>
    <w:rsid w:val="00305699"/>
    <w:rsid w:val="003058E3"/>
    <w:rsid w:val="00390F00"/>
    <w:rsid w:val="003A18A4"/>
    <w:rsid w:val="003B0F4D"/>
    <w:rsid w:val="003E218A"/>
    <w:rsid w:val="003E6477"/>
    <w:rsid w:val="003F1D60"/>
    <w:rsid w:val="00430AC9"/>
    <w:rsid w:val="00443BC3"/>
    <w:rsid w:val="0044575C"/>
    <w:rsid w:val="00480373"/>
    <w:rsid w:val="004B3501"/>
    <w:rsid w:val="0051572C"/>
    <w:rsid w:val="00544BD8"/>
    <w:rsid w:val="00553BFB"/>
    <w:rsid w:val="00570516"/>
    <w:rsid w:val="00586A72"/>
    <w:rsid w:val="005A0DC9"/>
    <w:rsid w:val="005A180C"/>
    <w:rsid w:val="005B57EA"/>
    <w:rsid w:val="005C018B"/>
    <w:rsid w:val="005D2947"/>
    <w:rsid w:val="005D59AA"/>
    <w:rsid w:val="005F217E"/>
    <w:rsid w:val="006107C5"/>
    <w:rsid w:val="00663F90"/>
    <w:rsid w:val="006F431F"/>
    <w:rsid w:val="00704326"/>
    <w:rsid w:val="00741114"/>
    <w:rsid w:val="007627F9"/>
    <w:rsid w:val="00765946"/>
    <w:rsid w:val="008033FE"/>
    <w:rsid w:val="0083132F"/>
    <w:rsid w:val="008324D7"/>
    <w:rsid w:val="00861BEC"/>
    <w:rsid w:val="008875BB"/>
    <w:rsid w:val="00887DB6"/>
    <w:rsid w:val="008C150C"/>
    <w:rsid w:val="00951286"/>
    <w:rsid w:val="00981696"/>
    <w:rsid w:val="00985BC5"/>
    <w:rsid w:val="00987D7C"/>
    <w:rsid w:val="009A602F"/>
    <w:rsid w:val="009B7D29"/>
    <w:rsid w:val="009E58AC"/>
    <w:rsid w:val="00A0023A"/>
    <w:rsid w:val="00A1742F"/>
    <w:rsid w:val="00A2087C"/>
    <w:rsid w:val="00A52A4E"/>
    <w:rsid w:val="00A640C4"/>
    <w:rsid w:val="00A91AD9"/>
    <w:rsid w:val="00AA11A1"/>
    <w:rsid w:val="00B2389B"/>
    <w:rsid w:val="00B376F7"/>
    <w:rsid w:val="00B4725A"/>
    <w:rsid w:val="00B81A25"/>
    <w:rsid w:val="00B9558F"/>
    <w:rsid w:val="00B957CA"/>
    <w:rsid w:val="00B96781"/>
    <w:rsid w:val="00BA0A96"/>
    <w:rsid w:val="00BE2472"/>
    <w:rsid w:val="00C14AA5"/>
    <w:rsid w:val="00C32708"/>
    <w:rsid w:val="00C42A84"/>
    <w:rsid w:val="00C4385C"/>
    <w:rsid w:val="00C44D24"/>
    <w:rsid w:val="00C702A8"/>
    <w:rsid w:val="00C72F8B"/>
    <w:rsid w:val="00CB0A6C"/>
    <w:rsid w:val="00CE45CF"/>
    <w:rsid w:val="00CF3696"/>
    <w:rsid w:val="00D04E36"/>
    <w:rsid w:val="00D45166"/>
    <w:rsid w:val="00DA4C96"/>
    <w:rsid w:val="00DC4534"/>
    <w:rsid w:val="00E629A8"/>
    <w:rsid w:val="00E746CA"/>
    <w:rsid w:val="00E83520"/>
    <w:rsid w:val="00F51CA6"/>
    <w:rsid w:val="00F9018B"/>
    <w:rsid w:val="00F903EA"/>
    <w:rsid w:val="00FA19EB"/>
    <w:rsid w:val="00FE2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8B1F4"/>
  <w15:chartTrackingRefBased/>
  <w15:docId w15:val="{26D0ECA7-A489-4134-9FA5-2CA04B77F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0CA8"/>
    <w:pPr>
      <w:spacing w:after="0" w:line="240" w:lineRule="auto"/>
    </w:pPr>
    <w:rPr>
      <w:rFonts w:ascii="Times New Roman" w:eastAsia="Times New Roman" w:hAnsi="Times New Roman" w:cs="Times New Roman"/>
      <w:sz w:val="24"/>
      <w:szCs w:val="24"/>
      <w:lang w:val="ru-RU" w:eastAsia="ru-RU" w:bidi="ru-RU"/>
    </w:rPr>
  </w:style>
  <w:style w:type="paragraph" w:styleId="Heading1">
    <w:name w:val="heading 1"/>
    <w:basedOn w:val="Normal"/>
    <w:next w:val="Normal"/>
    <w:link w:val="Heading1Char"/>
    <w:qFormat/>
    <w:rsid w:val="001C0CA8"/>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1C0CA8"/>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1C0CA8"/>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1C0CA8"/>
    <w:pPr>
      <w:keepNext/>
      <w:outlineLvl w:val="3"/>
    </w:pPr>
    <w:rPr>
      <w:rFonts w:ascii="Arial LatArm" w:hAnsi="Arial LatArm"/>
      <w:i/>
      <w:sz w:val="18"/>
      <w:szCs w:val="20"/>
    </w:rPr>
  </w:style>
  <w:style w:type="paragraph" w:styleId="Heading5">
    <w:name w:val="heading 5"/>
    <w:basedOn w:val="Normal"/>
    <w:next w:val="Normal"/>
    <w:link w:val="Heading5Char"/>
    <w:qFormat/>
    <w:rsid w:val="001C0CA8"/>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1C0CA8"/>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1C0CA8"/>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1C0CA8"/>
    <w:pPr>
      <w:keepNext/>
      <w:outlineLvl w:val="7"/>
    </w:pPr>
    <w:rPr>
      <w:rFonts w:ascii="Times Armenian" w:hAnsi="Times Armenian"/>
      <w:i/>
      <w:sz w:val="20"/>
      <w:szCs w:val="20"/>
    </w:rPr>
  </w:style>
  <w:style w:type="paragraph" w:styleId="Heading9">
    <w:name w:val="heading 9"/>
    <w:basedOn w:val="Normal"/>
    <w:next w:val="Normal"/>
    <w:link w:val="Heading9Char"/>
    <w:qFormat/>
    <w:rsid w:val="001C0CA8"/>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C0CA8"/>
    <w:rPr>
      <w:rFonts w:ascii="Arial Armenian" w:eastAsia="Times New Roman" w:hAnsi="Arial Armenian" w:cs="Times New Roman"/>
      <w:sz w:val="28"/>
      <w:szCs w:val="20"/>
      <w:lang w:val="ru-RU" w:eastAsia="ru-RU" w:bidi="ru-RU"/>
    </w:rPr>
  </w:style>
  <w:style w:type="character" w:customStyle="1" w:styleId="Heading2Char">
    <w:name w:val="Heading 2 Char"/>
    <w:basedOn w:val="DefaultParagraphFont"/>
    <w:link w:val="Heading2"/>
    <w:rsid w:val="001C0CA8"/>
    <w:rPr>
      <w:rFonts w:ascii="Arial LatArm" w:eastAsia="Times New Roman" w:hAnsi="Arial LatArm" w:cs="Times New Roman"/>
      <w:b/>
      <w:color w:val="0000FF"/>
      <w:sz w:val="20"/>
      <w:szCs w:val="20"/>
      <w:lang w:val="ru-RU" w:eastAsia="ru-RU" w:bidi="ru-RU"/>
    </w:rPr>
  </w:style>
  <w:style w:type="character" w:customStyle="1" w:styleId="Heading3Char">
    <w:name w:val="Heading 3 Char"/>
    <w:basedOn w:val="DefaultParagraphFont"/>
    <w:link w:val="Heading3"/>
    <w:rsid w:val="001C0CA8"/>
    <w:rPr>
      <w:rFonts w:ascii="Arial LatArm" w:eastAsia="Times New Roman" w:hAnsi="Arial LatArm" w:cs="Times New Roman"/>
      <w:i/>
      <w:sz w:val="20"/>
      <w:szCs w:val="20"/>
      <w:lang w:val="ru-RU" w:eastAsia="ru-RU" w:bidi="ru-RU"/>
    </w:rPr>
  </w:style>
  <w:style w:type="character" w:customStyle="1" w:styleId="Heading4Char">
    <w:name w:val="Heading 4 Char"/>
    <w:basedOn w:val="DefaultParagraphFont"/>
    <w:link w:val="Heading4"/>
    <w:rsid w:val="001C0CA8"/>
    <w:rPr>
      <w:rFonts w:ascii="Arial LatArm" w:eastAsia="Times New Roman" w:hAnsi="Arial LatArm" w:cs="Times New Roman"/>
      <w:i/>
      <w:sz w:val="18"/>
      <w:szCs w:val="20"/>
      <w:lang w:val="ru-RU" w:eastAsia="ru-RU" w:bidi="ru-RU"/>
    </w:rPr>
  </w:style>
  <w:style w:type="character" w:customStyle="1" w:styleId="Heading5Char">
    <w:name w:val="Heading 5 Char"/>
    <w:basedOn w:val="DefaultParagraphFont"/>
    <w:link w:val="Heading5"/>
    <w:rsid w:val="001C0CA8"/>
    <w:rPr>
      <w:rFonts w:ascii="Arial LatArm" w:eastAsia="Times New Roman" w:hAnsi="Arial LatArm" w:cs="Times New Roman"/>
      <w:b/>
      <w:sz w:val="26"/>
      <w:szCs w:val="20"/>
      <w:lang w:val="ru-RU" w:eastAsia="ru-RU" w:bidi="ru-RU"/>
    </w:rPr>
  </w:style>
  <w:style w:type="character" w:customStyle="1" w:styleId="Heading6Char">
    <w:name w:val="Heading 6 Char"/>
    <w:basedOn w:val="DefaultParagraphFont"/>
    <w:link w:val="Heading6"/>
    <w:rsid w:val="001C0CA8"/>
    <w:rPr>
      <w:rFonts w:ascii="Arial LatArm" w:eastAsia="Times New Roman" w:hAnsi="Arial LatArm" w:cs="Times New Roman"/>
      <w:b/>
      <w:color w:val="000000"/>
      <w:szCs w:val="20"/>
      <w:lang w:val="ru-RU" w:eastAsia="ru-RU" w:bidi="ru-RU"/>
    </w:rPr>
  </w:style>
  <w:style w:type="character" w:customStyle="1" w:styleId="Heading7Char">
    <w:name w:val="Heading 7 Char"/>
    <w:basedOn w:val="DefaultParagraphFont"/>
    <w:link w:val="Heading7"/>
    <w:rsid w:val="001C0CA8"/>
    <w:rPr>
      <w:rFonts w:ascii="Times Armenian" w:eastAsia="Times New Roman" w:hAnsi="Times Armenian" w:cs="Times New Roman"/>
      <w:b/>
      <w:sz w:val="20"/>
      <w:szCs w:val="20"/>
      <w:lang w:val="ru-RU" w:eastAsia="ru-RU" w:bidi="ru-RU"/>
    </w:rPr>
  </w:style>
  <w:style w:type="character" w:customStyle="1" w:styleId="Heading8Char">
    <w:name w:val="Heading 8 Char"/>
    <w:basedOn w:val="DefaultParagraphFont"/>
    <w:link w:val="Heading8"/>
    <w:rsid w:val="001C0CA8"/>
    <w:rPr>
      <w:rFonts w:ascii="Times Armenian" w:eastAsia="Times New Roman" w:hAnsi="Times Armenian" w:cs="Times New Roman"/>
      <w:i/>
      <w:sz w:val="20"/>
      <w:szCs w:val="20"/>
      <w:lang w:val="ru-RU" w:eastAsia="ru-RU" w:bidi="ru-RU"/>
    </w:rPr>
  </w:style>
  <w:style w:type="character" w:customStyle="1" w:styleId="Heading9Char">
    <w:name w:val="Heading 9 Char"/>
    <w:basedOn w:val="DefaultParagraphFont"/>
    <w:link w:val="Heading9"/>
    <w:rsid w:val="001C0CA8"/>
    <w:rPr>
      <w:rFonts w:ascii="Times Armenian" w:eastAsia="Times New Roman" w:hAnsi="Times Armenian" w:cs="Times New Roman"/>
      <w:b/>
      <w:color w:val="000000"/>
      <w:szCs w:val="20"/>
      <w:lang w:val="ru-RU" w:eastAsia="ru-RU" w:bidi="ru-RU"/>
    </w:rPr>
  </w:style>
  <w:style w:type="paragraph" w:styleId="BodyTextIndent">
    <w:name w:val="Body Text Indent"/>
    <w:aliases w:val=" Char, Char Char Char Char,Char Char Char Char"/>
    <w:basedOn w:val="Normal"/>
    <w:link w:val="BodyTextIndentChar"/>
    <w:rsid w:val="001C0CA8"/>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1C0CA8"/>
    <w:rPr>
      <w:rFonts w:ascii="Arial LatArm" w:eastAsia="Times New Roman" w:hAnsi="Arial LatArm" w:cs="Times New Roman"/>
      <w:i/>
      <w:sz w:val="20"/>
      <w:szCs w:val="20"/>
      <w:lang w:val="ru-RU" w:eastAsia="ru-RU" w:bidi="ru-RU"/>
    </w:rPr>
  </w:style>
  <w:style w:type="paragraph" w:styleId="Footer">
    <w:name w:val="footer"/>
    <w:basedOn w:val="Normal"/>
    <w:link w:val="FooterChar"/>
    <w:uiPriority w:val="99"/>
    <w:rsid w:val="001C0CA8"/>
    <w:pPr>
      <w:tabs>
        <w:tab w:val="center" w:pos="4320"/>
        <w:tab w:val="right" w:pos="8640"/>
      </w:tabs>
    </w:pPr>
    <w:rPr>
      <w:sz w:val="20"/>
      <w:szCs w:val="20"/>
    </w:rPr>
  </w:style>
  <w:style w:type="character" w:customStyle="1" w:styleId="FooterChar">
    <w:name w:val="Footer Char"/>
    <w:basedOn w:val="DefaultParagraphFont"/>
    <w:link w:val="Footer"/>
    <w:uiPriority w:val="99"/>
    <w:rsid w:val="001C0CA8"/>
    <w:rPr>
      <w:rFonts w:ascii="Times New Roman" w:eastAsia="Times New Roman" w:hAnsi="Times New Roman" w:cs="Times New Roman"/>
      <w:sz w:val="20"/>
      <w:szCs w:val="20"/>
      <w:lang w:val="ru-RU" w:eastAsia="ru-RU" w:bidi="ru-RU"/>
    </w:rPr>
  </w:style>
  <w:style w:type="paragraph" w:styleId="BodyTextIndent3">
    <w:name w:val="Body Text Indent 3"/>
    <w:basedOn w:val="Normal"/>
    <w:link w:val="BodyTextIndent3Char"/>
    <w:rsid w:val="001C0CA8"/>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1C0CA8"/>
    <w:rPr>
      <w:rFonts w:ascii="Times Armenian" w:eastAsia="Times New Roman" w:hAnsi="Times Armenian" w:cs="Times New Roman"/>
      <w:sz w:val="20"/>
      <w:szCs w:val="20"/>
      <w:lang w:val="ru-RU" w:eastAsia="ru-RU" w:bidi="ru-RU"/>
    </w:rPr>
  </w:style>
  <w:style w:type="paragraph" w:styleId="BodyText2">
    <w:name w:val="Body Text 2"/>
    <w:basedOn w:val="Normal"/>
    <w:link w:val="BodyText2Char"/>
    <w:rsid w:val="001C0CA8"/>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1C0CA8"/>
    <w:rPr>
      <w:rFonts w:ascii="Arial LatArm" w:eastAsia="Times New Roman" w:hAnsi="Arial LatArm" w:cs="Times New Roman"/>
      <w:sz w:val="20"/>
      <w:szCs w:val="20"/>
      <w:lang w:val="ru-RU" w:eastAsia="ru-RU" w:bidi="ru-RU"/>
    </w:rPr>
  </w:style>
  <w:style w:type="paragraph" w:styleId="BodyTextIndent2">
    <w:name w:val="Body Text Indent 2"/>
    <w:basedOn w:val="Normal"/>
    <w:link w:val="BodyTextIndent2Char"/>
    <w:rsid w:val="001C0CA8"/>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1C0CA8"/>
    <w:rPr>
      <w:rFonts w:ascii="Baltica" w:eastAsia="Times New Roman" w:hAnsi="Baltica" w:cs="Times New Roman"/>
      <w:sz w:val="20"/>
      <w:szCs w:val="20"/>
      <w:lang w:val="ru-RU" w:eastAsia="ru-RU" w:bidi="ru-RU"/>
    </w:rPr>
  </w:style>
  <w:style w:type="paragraph" w:customStyle="1" w:styleId="Char">
    <w:name w:val="Char"/>
    <w:basedOn w:val="Normal"/>
    <w:semiHidden/>
    <w:rsid w:val="001C0CA8"/>
    <w:pPr>
      <w:spacing w:after="160" w:line="360" w:lineRule="auto"/>
      <w:ind w:firstLine="709"/>
      <w:jc w:val="both"/>
    </w:pPr>
    <w:rPr>
      <w:rFonts w:ascii="Arial AMU" w:hAnsi="Arial AMU" w:cs="Arial"/>
      <w:sz w:val="22"/>
      <w:szCs w:val="20"/>
    </w:rPr>
  </w:style>
  <w:style w:type="paragraph" w:customStyle="1" w:styleId="Default">
    <w:name w:val="Default"/>
    <w:rsid w:val="001C0CA8"/>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BalloonText">
    <w:name w:val="Balloon Text"/>
    <w:basedOn w:val="Normal"/>
    <w:link w:val="BalloonTextChar"/>
    <w:rsid w:val="001C0CA8"/>
    <w:rPr>
      <w:rFonts w:ascii="Tahoma" w:hAnsi="Tahoma"/>
      <w:sz w:val="16"/>
      <w:szCs w:val="16"/>
    </w:rPr>
  </w:style>
  <w:style w:type="character" w:customStyle="1" w:styleId="BalloonTextChar">
    <w:name w:val="Balloon Text Char"/>
    <w:basedOn w:val="DefaultParagraphFont"/>
    <w:link w:val="BalloonText"/>
    <w:rsid w:val="001C0CA8"/>
    <w:rPr>
      <w:rFonts w:ascii="Tahoma" w:eastAsia="Times New Roman" w:hAnsi="Tahoma" w:cs="Times New Roman"/>
      <w:sz w:val="16"/>
      <w:szCs w:val="16"/>
      <w:lang w:val="ru-RU" w:eastAsia="ru-RU" w:bidi="ru-RU"/>
    </w:rPr>
  </w:style>
  <w:style w:type="character" w:styleId="Hyperlink">
    <w:name w:val="Hyperlink"/>
    <w:rsid w:val="001C0CA8"/>
    <w:rPr>
      <w:color w:val="0000FF"/>
      <w:u w:val="single"/>
    </w:rPr>
  </w:style>
  <w:style w:type="character" w:customStyle="1" w:styleId="CharChar1">
    <w:name w:val="Char Char1"/>
    <w:locked/>
    <w:rsid w:val="001C0CA8"/>
    <w:rPr>
      <w:rFonts w:ascii="Arial LatArm" w:hAnsi="Arial LatArm"/>
      <w:i/>
      <w:lang w:val="ru-RU" w:eastAsia="ru-RU" w:bidi="ru-RU"/>
    </w:rPr>
  </w:style>
  <w:style w:type="paragraph" w:styleId="BodyText">
    <w:name w:val="Body Text"/>
    <w:basedOn w:val="Normal"/>
    <w:link w:val="BodyTextChar"/>
    <w:rsid w:val="001C0CA8"/>
    <w:pPr>
      <w:spacing w:after="120"/>
    </w:pPr>
  </w:style>
  <w:style w:type="character" w:customStyle="1" w:styleId="BodyTextChar">
    <w:name w:val="Body Text Char"/>
    <w:basedOn w:val="DefaultParagraphFont"/>
    <w:link w:val="BodyText"/>
    <w:rsid w:val="001C0CA8"/>
    <w:rPr>
      <w:rFonts w:ascii="Times New Roman" w:eastAsia="Times New Roman" w:hAnsi="Times New Roman" w:cs="Times New Roman"/>
      <w:sz w:val="24"/>
      <w:szCs w:val="24"/>
      <w:lang w:val="ru-RU" w:eastAsia="ru-RU" w:bidi="ru-RU"/>
    </w:rPr>
  </w:style>
  <w:style w:type="paragraph" w:styleId="Index1">
    <w:name w:val="index 1"/>
    <w:basedOn w:val="Normal"/>
    <w:next w:val="Normal"/>
    <w:autoRedefine/>
    <w:semiHidden/>
    <w:rsid w:val="001C0CA8"/>
    <w:pPr>
      <w:ind w:left="240" w:hanging="240"/>
    </w:pPr>
  </w:style>
  <w:style w:type="paragraph" w:styleId="IndexHeading">
    <w:name w:val="index heading"/>
    <w:basedOn w:val="Normal"/>
    <w:next w:val="Index1"/>
    <w:semiHidden/>
    <w:rsid w:val="001C0CA8"/>
    <w:rPr>
      <w:sz w:val="20"/>
      <w:szCs w:val="20"/>
    </w:rPr>
  </w:style>
  <w:style w:type="paragraph" w:styleId="Header">
    <w:name w:val="header"/>
    <w:basedOn w:val="Normal"/>
    <w:link w:val="HeaderChar"/>
    <w:rsid w:val="001C0CA8"/>
    <w:pPr>
      <w:tabs>
        <w:tab w:val="center" w:pos="4153"/>
        <w:tab w:val="right" w:pos="8306"/>
      </w:tabs>
    </w:pPr>
    <w:rPr>
      <w:sz w:val="20"/>
      <w:szCs w:val="20"/>
    </w:rPr>
  </w:style>
  <w:style w:type="character" w:customStyle="1" w:styleId="HeaderChar">
    <w:name w:val="Header Char"/>
    <w:basedOn w:val="DefaultParagraphFont"/>
    <w:link w:val="Header"/>
    <w:rsid w:val="001C0CA8"/>
    <w:rPr>
      <w:rFonts w:ascii="Times New Roman" w:eastAsia="Times New Roman" w:hAnsi="Times New Roman" w:cs="Times New Roman"/>
      <w:sz w:val="20"/>
      <w:szCs w:val="20"/>
      <w:lang w:val="ru-RU" w:eastAsia="ru-RU" w:bidi="ru-RU"/>
    </w:rPr>
  </w:style>
  <w:style w:type="paragraph" w:styleId="BodyText3">
    <w:name w:val="Body Text 3"/>
    <w:basedOn w:val="Normal"/>
    <w:link w:val="BodyText3Char"/>
    <w:rsid w:val="001C0CA8"/>
    <w:pPr>
      <w:jc w:val="both"/>
    </w:pPr>
    <w:rPr>
      <w:rFonts w:ascii="Arial LatArm" w:hAnsi="Arial LatArm"/>
      <w:sz w:val="20"/>
      <w:szCs w:val="20"/>
    </w:rPr>
  </w:style>
  <w:style w:type="character" w:customStyle="1" w:styleId="BodyText3Char">
    <w:name w:val="Body Text 3 Char"/>
    <w:basedOn w:val="DefaultParagraphFont"/>
    <w:link w:val="BodyText3"/>
    <w:rsid w:val="001C0CA8"/>
    <w:rPr>
      <w:rFonts w:ascii="Arial LatArm" w:eastAsia="Times New Roman" w:hAnsi="Arial LatArm" w:cs="Times New Roman"/>
      <w:sz w:val="20"/>
      <w:szCs w:val="20"/>
      <w:lang w:val="ru-RU" w:eastAsia="ru-RU" w:bidi="ru-RU"/>
    </w:rPr>
  </w:style>
  <w:style w:type="paragraph" w:styleId="Title">
    <w:name w:val="Title"/>
    <w:basedOn w:val="Normal"/>
    <w:link w:val="TitleChar"/>
    <w:qFormat/>
    <w:rsid w:val="001C0CA8"/>
    <w:pPr>
      <w:jc w:val="center"/>
    </w:pPr>
    <w:rPr>
      <w:rFonts w:ascii="Arial Armenian" w:hAnsi="Arial Armenian"/>
      <w:szCs w:val="20"/>
    </w:rPr>
  </w:style>
  <w:style w:type="character" w:customStyle="1" w:styleId="TitleChar">
    <w:name w:val="Title Char"/>
    <w:basedOn w:val="DefaultParagraphFont"/>
    <w:link w:val="Title"/>
    <w:rsid w:val="001C0CA8"/>
    <w:rPr>
      <w:rFonts w:ascii="Arial Armenian" w:eastAsia="Times New Roman" w:hAnsi="Arial Armenian" w:cs="Times New Roman"/>
      <w:sz w:val="24"/>
      <w:szCs w:val="20"/>
      <w:lang w:val="ru-RU" w:eastAsia="ru-RU" w:bidi="ru-RU"/>
    </w:rPr>
  </w:style>
  <w:style w:type="character" w:styleId="PageNumber">
    <w:name w:val="page number"/>
    <w:basedOn w:val="DefaultParagraphFont"/>
    <w:rsid w:val="001C0CA8"/>
  </w:style>
  <w:style w:type="paragraph" w:styleId="FootnoteText">
    <w:name w:val="footnote text"/>
    <w:basedOn w:val="Normal"/>
    <w:link w:val="FootnoteTextChar"/>
    <w:semiHidden/>
    <w:rsid w:val="001C0CA8"/>
    <w:rPr>
      <w:rFonts w:ascii="Times Armenian" w:hAnsi="Times Armenian"/>
      <w:sz w:val="20"/>
      <w:szCs w:val="20"/>
    </w:rPr>
  </w:style>
  <w:style w:type="character" w:customStyle="1" w:styleId="FootnoteTextChar">
    <w:name w:val="Footnote Text Char"/>
    <w:basedOn w:val="DefaultParagraphFont"/>
    <w:link w:val="FootnoteText"/>
    <w:semiHidden/>
    <w:rsid w:val="001C0CA8"/>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Normal"/>
    <w:rsid w:val="001C0CA8"/>
    <w:pPr>
      <w:spacing w:after="160" w:line="240" w:lineRule="exact"/>
    </w:pPr>
    <w:rPr>
      <w:rFonts w:ascii="Arial" w:hAnsi="Arial" w:cs="Arial"/>
      <w:sz w:val="20"/>
      <w:szCs w:val="20"/>
    </w:rPr>
  </w:style>
  <w:style w:type="paragraph" w:customStyle="1" w:styleId="norm">
    <w:name w:val="norm"/>
    <w:basedOn w:val="Normal"/>
    <w:rsid w:val="001C0CA8"/>
    <w:pPr>
      <w:spacing w:line="480" w:lineRule="auto"/>
      <w:ind w:firstLine="709"/>
      <w:jc w:val="both"/>
    </w:pPr>
    <w:rPr>
      <w:rFonts w:ascii="Arial Armenian" w:hAnsi="Arial Armenian"/>
      <w:sz w:val="22"/>
      <w:szCs w:val="20"/>
    </w:rPr>
  </w:style>
  <w:style w:type="character" w:customStyle="1" w:styleId="normChar">
    <w:name w:val="norm Char"/>
    <w:locked/>
    <w:rsid w:val="001C0CA8"/>
    <w:rPr>
      <w:rFonts w:ascii="Arial Armenian" w:hAnsi="Arial Armenian"/>
      <w:sz w:val="22"/>
      <w:lang w:val="ru-RU" w:eastAsia="ru-RU" w:bidi="ru-RU"/>
    </w:rPr>
  </w:style>
  <w:style w:type="character" w:customStyle="1" w:styleId="CharCharChar">
    <w:name w:val="Char Char Char"/>
    <w:rsid w:val="001C0CA8"/>
    <w:rPr>
      <w:rFonts w:ascii="Arial LatArm" w:hAnsi="Arial LatArm"/>
      <w:sz w:val="24"/>
      <w:lang w:eastAsia="ru-RU"/>
    </w:rPr>
  </w:style>
  <w:style w:type="paragraph" w:styleId="NormalWeb">
    <w:name w:val="Normal (Web)"/>
    <w:basedOn w:val="Normal"/>
    <w:rsid w:val="001C0CA8"/>
    <w:pPr>
      <w:spacing w:before="100" w:beforeAutospacing="1" w:after="100" w:afterAutospacing="1"/>
    </w:pPr>
  </w:style>
  <w:style w:type="character" w:styleId="Strong">
    <w:name w:val="Strong"/>
    <w:qFormat/>
    <w:rsid w:val="001C0CA8"/>
    <w:rPr>
      <w:b/>
      <w:bCs/>
    </w:rPr>
  </w:style>
  <w:style w:type="character" w:styleId="FootnoteReference">
    <w:name w:val="footnote reference"/>
    <w:semiHidden/>
    <w:rsid w:val="001C0CA8"/>
    <w:rPr>
      <w:vertAlign w:val="superscript"/>
    </w:rPr>
  </w:style>
  <w:style w:type="character" w:customStyle="1" w:styleId="CharChar22">
    <w:name w:val="Char Char22"/>
    <w:rsid w:val="001C0CA8"/>
    <w:rPr>
      <w:rFonts w:ascii="Arial Armenian" w:hAnsi="Arial Armenian"/>
      <w:sz w:val="28"/>
      <w:lang w:val="ru-RU"/>
    </w:rPr>
  </w:style>
  <w:style w:type="character" w:customStyle="1" w:styleId="CharChar20">
    <w:name w:val="Char Char20"/>
    <w:rsid w:val="001C0CA8"/>
    <w:rPr>
      <w:rFonts w:ascii="Times LatArm" w:hAnsi="Times LatArm"/>
      <w:b/>
      <w:sz w:val="28"/>
      <w:lang w:val="ru-RU"/>
    </w:rPr>
  </w:style>
  <w:style w:type="character" w:customStyle="1" w:styleId="CharChar16">
    <w:name w:val="Char Char16"/>
    <w:rsid w:val="001C0CA8"/>
    <w:rPr>
      <w:rFonts w:ascii="Times Armenian" w:hAnsi="Times Armenian"/>
      <w:b/>
      <w:lang w:val="ru-RU"/>
    </w:rPr>
  </w:style>
  <w:style w:type="character" w:customStyle="1" w:styleId="CharChar15">
    <w:name w:val="Char Char15"/>
    <w:rsid w:val="001C0CA8"/>
    <w:rPr>
      <w:rFonts w:ascii="Times Armenian" w:hAnsi="Times Armenian"/>
      <w:i/>
      <w:lang w:val="ru-RU"/>
    </w:rPr>
  </w:style>
  <w:style w:type="character" w:customStyle="1" w:styleId="CharChar13">
    <w:name w:val="Char Char13"/>
    <w:rsid w:val="001C0CA8"/>
    <w:rPr>
      <w:rFonts w:ascii="Arial Armenian" w:hAnsi="Arial Armenian"/>
      <w:lang w:val="ru-RU"/>
    </w:rPr>
  </w:style>
  <w:style w:type="character" w:styleId="CommentReference">
    <w:name w:val="annotation reference"/>
    <w:semiHidden/>
    <w:rsid w:val="001C0CA8"/>
    <w:rPr>
      <w:sz w:val="16"/>
      <w:szCs w:val="16"/>
    </w:rPr>
  </w:style>
  <w:style w:type="paragraph" w:styleId="CommentText">
    <w:name w:val="annotation text"/>
    <w:basedOn w:val="Normal"/>
    <w:link w:val="CommentTextChar"/>
    <w:semiHidden/>
    <w:rsid w:val="001C0CA8"/>
    <w:rPr>
      <w:rFonts w:ascii="Times Armenian" w:hAnsi="Times Armenian"/>
      <w:sz w:val="20"/>
      <w:szCs w:val="20"/>
    </w:rPr>
  </w:style>
  <w:style w:type="character" w:customStyle="1" w:styleId="CommentTextChar">
    <w:name w:val="Comment Text Char"/>
    <w:basedOn w:val="DefaultParagraphFont"/>
    <w:link w:val="CommentText"/>
    <w:semiHidden/>
    <w:rsid w:val="001C0CA8"/>
    <w:rPr>
      <w:rFonts w:ascii="Times Armenian" w:eastAsia="Times New Roman" w:hAnsi="Times Armenian" w:cs="Times New Roman"/>
      <w:sz w:val="20"/>
      <w:szCs w:val="20"/>
      <w:lang w:val="ru-RU" w:eastAsia="ru-RU" w:bidi="ru-RU"/>
    </w:rPr>
  </w:style>
  <w:style w:type="paragraph" w:styleId="CommentSubject">
    <w:name w:val="annotation subject"/>
    <w:basedOn w:val="CommentText"/>
    <w:next w:val="CommentText"/>
    <w:link w:val="CommentSubjectChar"/>
    <w:semiHidden/>
    <w:rsid w:val="001C0CA8"/>
    <w:rPr>
      <w:b/>
      <w:bCs/>
    </w:rPr>
  </w:style>
  <w:style w:type="character" w:customStyle="1" w:styleId="CommentSubjectChar">
    <w:name w:val="Comment Subject Char"/>
    <w:basedOn w:val="CommentTextChar"/>
    <w:link w:val="CommentSubject"/>
    <w:semiHidden/>
    <w:rsid w:val="001C0CA8"/>
    <w:rPr>
      <w:rFonts w:ascii="Times Armenian" w:eastAsia="Times New Roman" w:hAnsi="Times Armenian" w:cs="Times New Roman"/>
      <w:b/>
      <w:bCs/>
      <w:sz w:val="20"/>
      <w:szCs w:val="20"/>
      <w:lang w:val="ru-RU" w:eastAsia="ru-RU" w:bidi="ru-RU"/>
    </w:rPr>
  </w:style>
  <w:style w:type="paragraph" w:styleId="EndnoteText">
    <w:name w:val="endnote text"/>
    <w:basedOn w:val="Normal"/>
    <w:link w:val="EndnoteTextChar"/>
    <w:semiHidden/>
    <w:rsid w:val="001C0CA8"/>
    <w:rPr>
      <w:rFonts w:ascii="Times Armenian" w:hAnsi="Times Armenian"/>
      <w:sz w:val="20"/>
      <w:szCs w:val="20"/>
    </w:rPr>
  </w:style>
  <w:style w:type="character" w:customStyle="1" w:styleId="EndnoteTextChar">
    <w:name w:val="Endnote Text Char"/>
    <w:basedOn w:val="DefaultParagraphFont"/>
    <w:link w:val="EndnoteText"/>
    <w:semiHidden/>
    <w:rsid w:val="001C0CA8"/>
    <w:rPr>
      <w:rFonts w:ascii="Times Armenian" w:eastAsia="Times New Roman" w:hAnsi="Times Armenian" w:cs="Times New Roman"/>
      <w:sz w:val="20"/>
      <w:szCs w:val="20"/>
      <w:lang w:val="ru-RU" w:eastAsia="ru-RU" w:bidi="ru-RU"/>
    </w:rPr>
  </w:style>
  <w:style w:type="character" w:styleId="EndnoteReference">
    <w:name w:val="endnote reference"/>
    <w:semiHidden/>
    <w:rsid w:val="001C0CA8"/>
    <w:rPr>
      <w:vertAlign w:val="superscript"/>
    </w:rPr>
  </w:style>
  <w:style w:type="paragraph" w:styleId="DocumentMap">
    <w:name w:val="Document Map"/>
    <w:basedOn w:val="Normal"/>
    <w:link w:val="DocumentMapChar"/>
    <w:semiHidden/>
    <w:rsid w:val="001C0CA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1C0CA8"/>
    <w:rPr>
      <w:rFonts w:ascii="Tahoma" w:eastAsia="Times New Roman" w:hAnsi="Tahoma" w:cs="Tahoma"/>
      <w:sz w:val="20"/>
      <w:szCs w:val="20"/>
      <w:shd w:val="clear" w:color="auto" w:fill="000080"/>
      <w:lang w:val="ru-RU" w:eastAsia="ru-RU" w:bidi="ru-RU"/>
    </w:rPr>
  </w:style>
  <w:style w:type="paragraph" w:styleId="Revision">
    <w:name w:val="Revision"/>
    <w:hidden/>
    <w:semiHidden/>
    <w:rsid w:val="001C0CA8"/>
    <w:pPr>
      <w:spacing w:after="0" w:line="240" w:lineRule="auto"/>
    </w:pPr>
    <w:rPr>
      <w:rFonts w:ascii="Times Armenian" w:eastAsia="Times New Roman" w:hAnsi="Times Armenian" w:cs="Times New Roman"/>
      <w:sz w:val="24"/>
      <w:szCs w:val="20"/>
      <w:lang w:val="ru-RU" w:eastAsia="ru-RU" w:bidi="ru-RU"/>
    </w:rPr>
  </w:style>
  <w:style w:type="table" w:styleId="TableGrid">
    <w:name w:val="Table Grid"/>
    <w:basedOn w:val="TableNormal"/>
    <w:uiPriority w:val="39"/>
    <w:rsid w:val="001C0CA8"/>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1C0CA8"/>
    <w:pPr>
      <w:spacing w:after="160" w:line="240" w:lineRule="exact"/>
    </w:pPr>
    <w:rPr>
      <w:rFonts w:ascii="Verdana" w:hAnsi="Verdana"/>
      <w:sz w:val="20"/>
      <w:szCs w:val="20"/>
    </w:rPr>
  </w:style>
  <w:style w:type="paragraph" w:customStyle="1" w:styleId="Style2">
    <w:name w:val="Style2"/>
    <w:basedOn w:val="Normal"/>
    <w:rsid w:val="001C0CA8"/>
    <w:pPr>
      <w:jc w:val="center"/>
    </w:pPr>
    <w:rPr>
      <w:rFonts w:ascii="Arial Armenian" w:hAnsi="Arial Armenian"/>
      <w:w w:val="90"/>
      <w:sz w:val="22"/>
      <w:szCs w:val="20"/>
    </w:rPr>
  </w:style>
  <w:style w:type="character" w:customStyle="1" w:styleId="CharChar23">
    <w:name w:val="Char Char23"/>
    <w:rsid w:val="001C0CA8"/>
    <w:rPr>
      <w:rFonts w:ascii="Arial Armenian" w:hAnsi="Arial Armenian"/>
      <w:sz w:val="28"/>
      <w:lang w:val="ru-RU" w:eastAsia="ru-RU" w:bidi="ru-RU"/>
    </w:rPr>
  </w:style>
  <w:style w:type="character" w:customStyle="1" w:styleId="CharChar21">
    <w:name w:val="Char Char21"/>
    <w:rsid w:val="001C0CA8"/>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1C0CA8"/>
    <w:pPr>
      <w:ind w:left="720"/>
    </w:pPr>
    <w:rPr>
      <w:rFonts w:ascii="Times Armenian" w:hAnsi="Times Armenian"/>
    </w:rPr>
  </w:style>
  <w:style w:type="character" w:customStyle="1" w:styleId="CharChar25">
    <w:name w:val="Char Char25"/>
    <w:rsid w:val="001C0CA8"/>
    <w:rPr>
      <w:rFonts w:ascii="Arial Armenian" w:hAnsi="Arial Armenian"/>
      <w:sz w:val="28"/>
      <w:lang w:val="ru-RU" w:eastAsia="ru-RU" w:bidi="ru-RU"/>
    </w:rPr>
  </w:style>
  <w:style w:type="character" w:customStyle="1" w:styleId="CharChar24">
    <w:name w:val="Char Char24"/>
    <w:rsid w:val="001C0CA8"/>
    <w:rPr>
      <w:rFonts w:ascii="Arial LatArm" w:hAnsi="Arial LatArm"/>
      <w:b/>
      <w:color w:val="0000FF"/>
      <w:lang w:val="ru-RU" w:eastAsia="ru-RU" w:bidi="ru-RU"/>
    </w:rPr>
  </w:style>
  <w:style w:type="paragraph" w:styleId="BlockText">
    <w:name w:val="Block Text"/>
    <w:basedOn w:val="Normal"/>
    <w:rsid w:val="001C0CA8"/>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1C0CA8"/>
    <w:pPr>
      <w:autoSpaceDE w:val="0"/>
      <w:autoSpaceDN w:val="0"/>
      <w:adjustRightInd w:val="0"/>
    </w:pPr>
    <w:rPr>
      <w:rFonts w:ascii="Times Armenian" w:hAnsi="Times Armenian"/>
    </w:rPr>
  </w:style>
  <w:style w:type="paragraph" w:customStyle="1" w:styleId="Normal2">
    <w:name w:val="Normal+2"/>
    <w:basedOn w:val="Normal"/>
    <w:next w:val="Normal"/>
    <w:rsid w:val="001C0CA8"/>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1C0CA8"/>
    <w:pPr>
      <w:widowControl w:val="0"/>
      <w:adjustRightInd w:val="0"/>
      <w:spacing w:after="160" w:line="240" w:lineRule="exact"/>
    </w:pPr>
    <w:rPr>
      <w:sz w:val="20"/>
      <w:szCs w:val="20"/>
    </w:rPr>
  </w:style>
  <w:style w:type="paragraph" w:customStyle="1" w:styleId="xl63">
    <w:name w:val="xl63"/>
    <w:basedOn w:val="Normal"/>
    <w:rsid w:val="001C0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1C0C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1C0C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1C0C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1C0C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1C0CA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1C0C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1C0C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1C0C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1C0CA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1C0CA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1C0CA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1C0CA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1C0CA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1C0CA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1C0CA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1C0CA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1C0CA8"/>
    <w:pPr>
      <w:spacing w:before="100" w:beforeAutospacing="1" w:after="100" w:afterAutospacing="1"/>
    </w:pPr>
    <w:rPr>
      <w:rFonts w:eastAsia="Arial Unicode MS"/>
      <w:sz w:val="16"/>
      <w:szCs w:val="16"/>
    </w:rPr>
  </w:style>
  <w:style w:type="paragraph" w:customStyle="1" w:styleId="font13">
    <w:name w:val="font13"/>
    <w:basedOn w:val="Normal"/>
    <w:rsid w:val="001C0CA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1C0C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1C0C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1C0C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1C0CA8"/>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1C0CA8"/>
    <w:pPr>
      <w:suppressAutoHyphens/>
      <w:spacing w:line="100" w:lineRule="atLeast"/>
    </w:pPr>
    <w:rPr>
      <w:kern w:val="1"/>
      <w:sz w:val="20"/>
      <w:szCs w:val="20"/>
    </w:rPr>
  </w:style>
  <w:style w:type="character" w:styleId="FollowedHyperlink">
    <w:name w:val="FollowedHyperlink"/>
    <w:rsid w:val="001C0CA8"/>
    <w:rPr>
      <w:color w:val="800080"/>
      <w:u w:val="single"/>
    </w:rPr>
  </w:style>
  <w:style w:type="character" w:customStyle="1" w:styleId="CharCharCharChar1">
    <w:name w:val="Char Char Char Char1"/>
    <w:aliases w:val=" Char Char Char Char Char Char"/>
    <w:rsid w:val="001C0CA8"/>
    <w:rPr>
      <w:rFonts w:ascii="Arial LatArm" w:hAnsi="Arial LatArm"/>
      <w:sz w:val="24"/>
      <w:lang w:val="ru-RU" w:eastAsia="ru-RU" w:bidi="ru-RU"/>
    </w:rPr>
  </w:style>
  <w:style w:type="character" w:customStyle="1" w:styleId="CharChar">
    <w:name w:val="Char Char"/>
    <w:locked/>
    <w:rsid w:val="001C0CA8"/>
    <w:rPr>
      <w:lang w:val="ru-RU" w:eastAsia="ru-RU" w:bidi="ru-RU"/>
    </w:rPr>
  </w:style>
  <w:style w:type="paragraph" w:customStyle="1" w:styleId="Char3CharCharChar">
    <w:name w:val="Char3 Char Char Char"/>
    <w:basedOn w:val="Normal"/>
    <w:next w:val="Normal"/>
    <w:semiHidden/>
    <w:rsid w:val="001C0CA8"/>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1C0CA8"/>
    <w:rPr>
      <w:rFonts w:ascii="Times Armenian" w:eastAsia="Times New Roman" w:hAnsi="Times Armenian" w:cs="Times New Roman"/>
      <w:sz w:val="24"/>
      <w:szCs w:val="24"/>
      <w:lang w:val="ru-RU" w:eastAsia="ru-RU" w:bidi="ru-RU"/>
    </w:rPr>
  </w:style>
  <w:style w:type="character" w:styleId="Emphasis">
    <w:name w:val="Emphasis"/>
    <w:qFormat/>
    <w:rsid w:val="001C0CA8"/>
    <w:rPr>
      <w:i/>
      <w:iCs/>
    </w:rPr>
  </w:style>
  <w:style w:type="paragraph" w:styleId="HTMLPreformatted">
    <w:name w:val="HTML Preformatted"/>
    <w:basedOn w:val="Normal"/>
    <w:link w:val="HTMLPreformattedChar"/>
    <w:uiPriority w:val="99"/>
    <w:unhideWhenUsed/>
    <w:rsid w:val="00CB0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CB0A6C"/>
    <w:rPr>
      <w:rFonts w:ascii="Courier New" w:eastAsia="Times New Roman" w:hAnsi="Courier New" w:cs="Courier New"/>
      <w:sz w:val="20"/>
      <w:szCs w:val="20"/>
    </w:rPr>
  </w:style>
  <w:style w:type="character" w:customStyle="1" w:styleId="y2iqfc">
    <w:name w:val="y2iqfc"/>
    <w:basedOn w:val="DefaultParagraphFont"/>
    <w:rsid w:val="00CB0A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9310">
      <w:bodyDiv w:val="1"/>
      <w:marLeft w:val="0"/>
      <w:marRight w:val="0"/>
      <w:marTop w:val="0"/>
      <w:marBottom w:val="0"/>
      <w:divBdr>
        <w:top w:val="none" w:sz="0" w:space="0" w:color="auto"/>
        <w:left w:val="none" w:sz="0" w:space="0" w:color="auto"/>
        <w:bottom w:val="none" w:sz="0" w:space="0" w:color="auto"/>
        <w:right w:val="none" w:sz="0" w:space="0" w:color="auto"/>
      </w:divBdr>
    </w:div>
    <w:div w:id="200483441">
      <w:bodyDiv w:val="1"/>
      <w:marLeft w:val="0"/>
      <w:marRight w:val="0"/>
      <w:marTop w:val="0"/>
      <w:marBottom w:val="0"/>
      <w:divBdr>
        <w:top w:val="none" w:sz="0" w:space="0" w:color="auto"/>
        <w:left w:val="none" w:sz="0" w:space="0" w:color="auto"/>
        <w:bottom w:val="none" w:sz="0" w:space="0" w:color="auto"/>
        <w:right w:val="none" w:sz="0" w:space="0" w:color="auto"/>
      </w:divBdr>
    </w:div>
    <w:div w:id="261843125">
      <w:bodyDiv w:val="1"/>
      <w:marLeft w:val="0"/>
      <w:marRight w:val="0"/>
      <w:marTop w:val="0"/>
      <w:marBottom w:val="0"/>
      <w:divBdr>
        <w:top w:val="none" w:sz="0" w:space="0" w:color="auto"/>
        <w:left w:val="none" w:sz="0" w:space="0" w:color="auto"/>
        <w:bottom w:val="none" w:sz="0" w:space="0" w:color="auto"/>
        <w:right w:val="none" w:sz="0" w:space="0" w:color="auto"/>
      </w:divBdr>
    </w:div>
    <w:div w:id="311296459">
      <w:bodyDiv w:val="1"/>
      <w:marLeft w:val="0"/>
      <w:marRight w:val="0"/>
      <w:marTop w:val="0"/>
      <w:marBottom w:val="0"/>
      <w:divBdr>
        <w:top w:val="none" w:sz="0" w:space="0" w:color="auto"/>
        <w:left w:val="none" w:sz="0" w:space="0" w:color="auto"/>
        <w:bottom w:val="none" w:sz="0" w:space="0" w:color="auto"/>
        <w:right w:val="none" w:sz="0" w:space="0" w:color="auto"/>
      </w:divBdr>
    </w:div>
    <w:div w:id="335425493">
      <w:bodyDiv w:val="1"/>
      <w:marLeft w:val="0"/>
      <w:marRight w:val="0"/>
      <w:marTop w:val="0"/>
      <w:marBottom w:val="0"/>
      <w:divBdr>
        <w:top w:val="none" w:sz="0" w:space="0" w:color="auto"/>
        <w:left w:val="none" w:sz="0" w:space="0" w:color="auto"/>
        <w:bottom w:val="none" w:sz="0" w:space="0" w:color="auto"/>
        <w:right w:val="none" w:sz="0" w:space="0" w:color="auto"/>
      </w:divBdr>
    </w:div>
    <w:div w:id="395934016">
      <w:bodyDiv w:val="1"/>
      <w:marLeft w:val="0"/>
      <w:marRight w:val="0"/>
      <w:marTop w:val="0"/>
      <w:marBottom w:val="0"/>
      <w:divBdr>
        <w:top w:val="none" w:sz="0" w:space="0" w:color="auto"/>
        <w:left w:val="none" w:sz="0" w:space="0" w:color="auto"/>
        <w:bottom w:val="none" w:sz="0" w:space="0" w:color="auto"/>
        <w:right w:val="none" w:sz="0" w:space="0" w:color="auto"/>
      </w:divBdr>
    </w:div>
    <w:div w:id="414669857">
      <w:bodyDiv w:val="1"/>
      <w:marLeft w:val="0"/>
      <w:marRight w:val="0"/>
      <w:marTop w:val="0"/>
      <w:marBottom w:val="0"/>
      <w:divBdr>
        <w:top w:val="none" w:sz="0" w:space="0" w:color="auto"/>
        <w:left w:val="none" w:sz="0" w:space="0" w:color="auto"/>
        <w:bottom w:val="none" w:sz="0" w:space="0" w:color="auto"/>
        <w:right w:val="none" w:sz="0" w:space="0" w:color="auto"/>
      </w:divBdr>
    </w:div>
    <w:div w:id="533075131">
      <w:bodyDiv w:val="1"/>
      <w:marLeft w:val="0"/>
      <w:marRight w:val="0"/>
      <w:marTop w:val="0"/>
      <w:marBottom w:val="0"/>
      <w:divBdr>
        <w:top w:val="none" w:sz="0" w:space="0" w:color="auto"/>
        <w:left w:val="none" w:sz="0" w:space="0" w:color="auto"/>
        <w:bottom w:val="none" w:sz="0" w:space="0" w:color="auto"/>
        <w:right w:val="none" w:sz="0" w:space="0" w:color="auto"/>
      </w:divBdr>
    </w:div>
    <w:div w:id="558244157">
      <w:bodyDiv w:val="1"/>
      <w:marLeft w:val="0"/>
      <w:marRight w:val="0"/>
      <w:marTop w:val="0"/>
      <w:marBottom w:val="0"/>
      <w:divBdr>
        <w:top w:val="none" w:sz="0" w:space="0" w:color="auto"/>
        <w:left w:val="none" w:sz="0" w:space="0" w:color="auto"/>
        <w:bottom w:val="none" w:sz="0" w:space="0" w:color="auto"/>
        <w:right w:val="none" w:sz="0" w:space="0" w:color="auto"/>
      </w:divBdr>
    </w:div>
    <w:div w:id="596787108">
      <w:bodyDiv w:val="1"/>
      <w:marLeft w:val="0"/>
      <w:marRight w:val="0"/>
      <w:marTop w:val="0"/>
      <w:marBottom w:val="0"/>
      <w:divBdr>
        <w:top w:val="none" w:sz="0" w:space="0" w:color="auto"/>
        <w:left w:val="none" w:sz="0" w:space="0" w:color="auto"/>
        <w:bottom w:val="none" w:sz="0" w:space="0" w:color="auto"/>
        <w:right w:val="none" w:sz="0" w:space="0" w:color="auto"/>
      </w:divBdr>
    </w:div>
    <w:div w:id="620889144">
      <w:bodyDiv w:val="1"/>
      <w:marLeft w:val="0"/>
      <w:marRight w:val="0"/>
      <w:marTop w:val="0"/>
      <w:marBottom w:val="0"/>
      <w:divBdr>
        <w:top w:val="none" w:sz="0" w:space="0" w:color="auto"/>
        <w:left w:val="none" w:sz="0" w:space="0" w:color="auto"/>
        <w:bottom w:val="none" w:sz="0" w:space="0" w:color="auto"/>
        <w:right w:val="none" w:sz="0" w:space="0" w:color="auto"/>
      </w:divBdr>
    </w:div>
    <w:div w:id="653989543">
      <w:bodyDiv w:val="1"/>
      <w:marLeft w:val="0"/>
      <w:marRight w:val="0"/>
      <w:marTop w:val="0"/>
      <w:marBottom w:val="0"/>
      <w:divBdr>
        <w:top w:val="none" w:sz="0" w:space="0" w:color="auto"/>
        <w:left w:val="none" w:sz="0" w:space="0" w:color="auto"/>
        <w:bottom w:val="none" w:sz="0" w:space="0" w:color="auto"/>
        <w:right w:val="none" w:sz="0" w:space="0" w:color="auto"/>
      </w:divBdr>
    </w:div>
    <w:div w:id="696781617">
      <w:bodyDiv w:val="1"/>
      <w:marLeft w:val="0"/>
      <w:marRight w:val="0"/>
      <w:marTop w:val="0"/>
      <w:marBottom w:val="0"/>
      <w:divBdr>
        <w:top w:val="none" w:sz="0" w:space="0" w:color="auto"/>
        <w:left w:val="none" w:sz="0" w:space="0" w:color="auto"/>
        <w:bottom w:val="none" w:sz="0" w:space="0" w:color="auto"/>
        <w:right w:val="none" w:sz="0" w:space="0" w:color="auto"/>
      </w:divBdr>
    </w:div>
    <w:div w:id="729154558">
      <w:bodyDiv w:val="1"/>
      <w:marLeft w:val="0"/>
      <w:marRight w:val="0"/>
      <w:marTop w:val="0"/>
      <w:marBottom w:val="0"/>
      <w:divBdr>
        <w:top w:val="none" w:sz="0" w:space="0" w:color="auto"/>
        <w:left w:val="none" w:sz="0" w:space="0" w:color="auto"/>
        <w:bottom w:val="none" w:sz="0" w:space="0" w:color="auto"/>
        <w:right w:val="none" w:sz="0" w:space="0" w:color="auto"/>
      </w:divBdr>
    </w:div>
    <w:div w:id="790052545">
      <w:bodyDiv w:val="1"/>
      <w:marLeft w:val="0"/>
      <w:marRight w:val="0"/>
      <w:marTop w:val="0"/>
      <w:marBottom w:val="0"/>
      <w:divBdr>
        <w:top w:val="none" w:sz="0" w:space="0" w:color="auto"/>
        <w:left w:val="none" w:sz="0" w:space="0" w:color="auto"/>
        <w:bottom w:val="none" w:sz="0" w:space="0" w:color="auto"/>
        <w:right w:val="none" w:sz="0" w:space="0" w:color="auto"/>
      </w:divBdr>
    </w:div>
    <w:div w:id="843396679">
      <w:bodyDiv w:val="1"/>
      <w:marLeft w:val="0"/>
      <w:marRight w:val="0"/>
      <w:marTop w:val="0"/>
      <w:marBottom w:val="0"/>
      <w:divBdr>
        <w:top w:val="none" w:sz="0" w:space="0" w:color="auto"/>
        <w:left w:val="none" w:sz="0" w:space="0" w:color="auto"/>
        <w:bottom w:val="none" w:sz="0" w:space="0" w:color="auto"/>
        <w:right w:val="none" w:sz="0" w:space="0" w:color="auto"/>
      </w:divBdr>
    </w:div>
    <w:div w:id="904225121">
      <w:bodyDiv w:val="1"/>
      <w:marLeft w:val="0"/>
      <w:marRight w:val="0"/>
      <w:marTop w:val="0"/>
      <w:marBottom w:val="0"/>
      <w:divBdr>
        <w:top w:val="none" w:sz="0" w:space="0" w:color="auto"/>
        <w:left w:val="none" w:sz="0" w:space="0" w:color="auto"/>
        <w:bottom w:val="none" w:sz="0" w:space="0" w:color="auto"/>
        <w:right w:val="none" w:sz="0" w:space="0" w:color="auto"/>
      </w:divBdr>
    </w:div>
    <w:div w:id="1092625972">
      <w:bodyDiv w:val="1"/>
      <w:marLeft w:val="0"/>
      <w:marRight w:val="0"/>
      <w:marTop w:val="0"/>
      <w:marBottom w:val="0"/>
      <w:divBdr>
        <w:top w:val="none" w:sz="0" w:space="0" w:color="auto"/>
        <w:left w:val="none" w:sz="0" w:space="0" w:color="auto"/>
        <w:bottom w:val="none" w:sz="0" w:space="0" w:color="auto"/>
        <w:right w:val="none" w:sz="0" w:space="0" w:color="auto"/>
      </w:divBdr>
    </w:div>
    <w:div w:id="1228492694">
      <w:bodyDiv w:val="1"/>
      <w:marLeft w:val="0"/>
      <w:marRight w:val="0"/>
      <w:marTop w:val="0"/>
      <w:marBottom w:val="0"/>
      <w:divBdr>
        <w:top w:val="none" w:sz="0" w:space="0" w:color="auto"/>
        <w:left w:val="none" w:sz="0" w:space="0" w:color="auto"/>
        <w:bottom w:val="none" w:sz="0" w:space="0" w:color="auto"/>
        <w:right w:val="none" w:sz="0" w:space="0" w:color="auto"/>
      </w:divBdr>
    </w:div>
    <w:div w:id="1348870141">
      <w:bodyDiv w:val="1"/>
      <w:marLeft w:val="0"/>
      <w:marRight w:val="0"/>
      <w:marTop w:val="0"/>
      <w:marBottom w:val="0"/>
      <w:divBdr>
        <w:top w:val="none" w:sz="0" w:space="0" w:color="auto"/>
        <w:left w:val="none" w:sz="0" w:space="0" w:color="auto"/>
        <w:bottom w:val="none" w:sz="0" w:space="0" w:color="auto"/>
        <w:right w:val="none" w:sz="0" w:space="0" w:color="auto"/>
      </w:divBdr>
    </w:div>
    <w:div w:id="1416785522">
      <w:bodyDiv w:val="1"/>
      <w:marLeft w:val="0"/>
      <w:marRight w:val="0"/>
      <w:marTop w:val="0"/>
      <w:marBottom w:val="0"/>
      <w:divBdr>
        <w:top w:val="none" w:sz="0" w:space="0" w:color="auto"/>
        <w:left w:val="none" w:sz="0" w:space="0" w:color="auto"/>
        <w:bottom w:val="none" w:sz="0" w:space="0" w:color="auto"/>
        <w:right w:val="none" w:sz="0" w:space="0" w:color="auto"/>
      </w:divBdr>
    </w:div>
    <w:div w:id="1450969543">
      <w:bodyDiv w:val="1"/>
      <w:marLeft w:val="0"/>
      <w:marRight w:val="0"/>
      <w:marTop w:val="0"/>
      <w:marBottom w:val="0"/>
      <w:divBdr>
        <w:top w:val="none" w:sz="0" w:space="0" w:color="auto"/>
        <w:left w:val="none" w:sz="0" w:space="0" w:color="auto"/>
        <w:bottom w:val="none" w:sz="0" w:space="0" w:color="auto"/>
        <w:right w:val="none" w:sz="0" w:space="0" w:color="auto"/>
      </w:divBdr>
    </w:div>
    <w:div w:id="1452629199">
      <w:bodyDiv w:val="1"/>
      <w:marLeft w:val="0"/>
      <w:marRight w:val="0"/>
      <w:marTop w:val="0"/>
      <w:marBottom w:val="0"/>
      <w:divBdr>
        <w:top w:val="none" w:sz="0" w:space="0" w:color="auto"/>
        <w:left w:val="none" w:sz="0" w:space="0" w:color="auto"/>
        <w:bottom w:val="none" w:sz="0" w:space="0" w:color="auto"/>
        <w:right w:val="none" w:sz="0" w:space="0" w:color="auto"/>
      </w:divBdr>
    </w:div>
    <w:div w:id="1515997220">
      <w:bodyDiv w:val="1"/>
      <w:marLeft w:val="0"/>
      <w:marRight w:val="0"/>
      <w:marTop w:val="0"/>
      <w:marBottom w:val="0"/>
      <w:divBdr>
        <w:top w:val="none" w:sz="0" w:space="0" w:color="auto"/>
        <w:left w:val="none" w:sz="0" w:space="0" w:color="auto"/>
        <w:bottom w:val="none" w:sz="0" w:space="0" w:color="auto"/>
        <w:right w:val="none" w:sz="0" w:space="0" w:color="auto"/>
      </w:divBdr>
    </w:div>
    <w:div w:id="1543639109">
      <w:bodyDiv w:val="1"/>
      <w:marLeft w:val="0"/>
      <w:marRight w:val="0"/>
      <w:marTop w:val="0"/>
      <w:marBottom w:val="0"/>
      <w:divBdr>
        <w:top w:val="none" w:sz="0" w:space="0" w:color="auto"/>
        <w:left w:val="none" w:sz="0" w:space="0" w:color="auto"/>
        <w:bottom w:val="none" w:sz="0" w:space="0" w:color="auto"/>
        <w:right w:val="none" w:sz="0" w:space="0" w:color="auto"/>
      </w:divBdr>
    </w:div>
    <w:div w:id="1590190461">
      <w:bodyDiv w:val="1"/>
      <w:marLeft w:val="0"/>
      <w:marRight w:val="0"/>
      <w:marTop w:val="0"/>
      <w:marBottom w:val="0"/>
      <w:divBdr>
        <w:top w:val="none" w:sz="0" w:space="0" w:color="auto"/>
        <w:left w:val="none" w:sz="0" w:space="0" w:color="auto"/>
        <w:bottom w:val="none" w:sz="0" w:space="0" w:color="auto"/>
        <w:right w:val="none" w:sz="0" w:space="0" w:color="auto"/>
      </w:divBdr>
    </w:div>
    <w:div w:id="1666931270">
      <w:bodyDiv w:val="1"/>
      <w:marLeft w:val="0"/>
      <w:marRight w:val="0"/>
      <w:marTop w:val="0"/>
      <w:marBottom w:val="0"/>
      <w:divBdr>
        <w:top w:val="none" w:sz="0" w:space="0" w:color="auto"/>
        <w:left w:val="none" w:sz="0" w:space="0" w:color="auto"/>
        <w:bottom w:val="none" w:sz="0" w:space="0" w:color="auto"/>
        <w:right w:val="none" w:sz="0" w:space="0" w:color="auto"/>
      </w:divBdr>
    </w:div>
    <w:div w:id="1703356086">
      <w:bodyDiv w:val="1"/>
      <w:marLeft w:val="0"/>
      <w:marRight w:val="0"/>
      <w:marTop w:val="0"/>
      <w:marBottom w:val="0"/>
      <w:divBdr>
        <w:top w:val="none" w:sz="0" w:space="0" w:color="auto"/>
        <w:left w:val="none" w:sz="0" w:space="0" w:color="auto"/>
        <w:bottom w:val="none" w:sz="0" w:space="0" w:color="auto"/>
        <w:right w:val="none" w:sz="0" w:space="0" w:color="auto"/>
      </w:divBdr>
    </w:div>
    <w:div w:id="1828936405">
      <w:bodyDiv w:val="1"/>
      <w:marLeft w:val="0"/>
      <w:marRight w:val="0"/>
      <w:marTop w:val="0"/>
      <w:marBottom w:val="0"/>
      <w:divBdr>
        <w:top w:val="none" w:sz="0" w:space="0" w:color="auto"/>
        <w:left w:val="none" w:sz="0" w:space="0" w:color="auto"/>
        <w:bottom w:val="none" w:sz="0" w:space="0" w:color="auto"/>
        <w:right w:val="none" w:sz="0" w:space="0" w:color="auto"/>
      </w:divBdr>
    </w:div>
    <w:div w:id="1831285152">
      <w:bodyDiv w:val="1"/>
      <w:marLeft w:val="0"/>
      <w:marRight w:val="0"/>
      <w:marTop w:val="0"/>
      <w:marBottom w:val="0"/>
      <w:divBdr>
        <w:top w:val="none" w:sz="0" w:space="0" w:color="auto"/>
        <w:left w:val="none" w:sz="0" w:space="0" w:color="auto"/>
        <w:bottom w:val="none" w:sz="0" w:space="0" w:color="auto"/>
        <w:right w:val="none" w:sz="0" w:space="0" w:color="auto"/>
      </w:divBdr>
    </w:div>
    <w:div w:id="1873375438">
      <w:bodyDiv w:val="1"/>
      <w:marLeft w:val="0"/>
      <w:marRight w:val="0"/>
      <w:marTop w:val="0"/>
      <w:marBottom w:val="0"/>
      <w:divBdr>
        <w:top w:val="none" w:sz="0" w:space="0" w:color="auto"/>
        <w:left w:val="none" w:sz="0" w:space="0" w:color="auto"/>
        <w:bottom w:val="none" w:sz="0" w:space="0" w:color="auto"/>
        <w:right w:val="none" w:sz="0" w:space="0" w:color="auto"/>
      </w:divBdr>
    </w:div>
    <w:div w:id="1899053599">
      <w:bodyDiv w:val="1"/>
      <w:marLeft w:val="0"/>
      <w:marRight w:val="0"/>
      <w:marTop w:val="0"/>
      <w:marBottom w:val="0"/>
      <w:divBdr>
        <w:top w:val="none" w:sz="0" w:space="0" w:color="auto"/>
        <w:left w:val="none" w:sz="0" w:space="0" w:color="auto"/>
        <w:bottom w:val="none" w:sz="0" w:space="0" w:color="auto"/>
        <w:right w:val="none" w:sz="0" w:space="0" w:color="auto"/>
      </w:divBdr>
    </w:div>
    <w:div w:id="1954314711">
      <w:bodyDiv w:val="1"/>
      <w:marLeft w:val="0"/>
      <w:marRight w:val="0"/>
      <w:marTop w:val="0"/>
      <w:marBottom w:val="0"/>
      <w:divBdr>
        <w:top w:val="none" w:sz="0" w:space="0" w:color="auto"/>
        <w:left w:val="none" w:sz="0" w:space="0" w:color="auto"/>
        <w:bottom w:val="none" w:sz="0" w:space="0" w:color="auto"/>
        <w:right w:val="none" w:sz="0" w:space="0" w:color="auto"/>
      </w:divBdr>
    </w:div>
    <w:div w:id="210765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1C8A1-74DE-43ED-A0F0-45030B67F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96</Pages>
  <Words>21179</Words>
  <Characters>120722</Characters>
  <Application>Microsoft Office Word</Application>
  <DocSecurity>0</DocSecurity>
  <Lines>1006</Lines>
  <Paragraphs>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15POL</dc:creator>
  <cp:keywords/>
  <dc:description/>
  <cp:lastModifiedBy>15POL</cp:lastModifiedBy>
  <cp:revision>34</cp:revision>
  <dcterms:created xsi:type="dcterms:W3CDTF">2023-11-16T07:08:00Z</dcterms:created>
  <dcterms:modified xsi:type="dcterms:W3CDTF">2026-02-03T08:28:00Z</dcterms:modified>
</cp:coreProperties>
</file>